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44A6C3" w14:textId="77777777" w:rsidR="00481094" w:rsidRPr="00B370B0" w:rsidRDefault="00481094" w:rsidP="00DC71FA">
      <w:pPr>
        <w:spacing w:after="0" w:line="240" w:lineRule="auto"/>
        <w:jc w:val="center"/>
        <w:rPr>
          <w:rFonts w:cs="Arial"/>
          <w:b/>
          <w:bCs/>
        </w:rPr>
      </w:pPr>
      <w:r w:rsidRPr="00B370B0">
        <w:rPr>
          <w:rFonts w:cs="Arial"/>
          <w:b/>
          <w:bCs/>
        </w:rPr>
        <w:t xml:space="preserve">UMOWA nr </w:t>
      </w:r>
      <w:r w:rsidR="003C3D63" w:rsidRPr="00B370B0">
        <w:rPr>
          <w:rFonts w:cs="Arial"/>
          <w:color w:val="333333"/>
          <w:shd w:val="clear" w:color="auto" w:fill="FFFFFF"/>
        </w:rPr>
        <w:t>………………..</w:t>
      </w:r>
    </w:p>
    <w:p w14:paraId="66BE6F96" w14:textId="77777777" w:rsidR="00481094" w:rsidRPr="00B370B0" w:rsidRDefault="00481094" w:rsidP="00481094">
      <w:pPr>
        <w:spacing w:after="0" w:line="240" w:lineRule="auto"/>
        <w:jc w:val="both"/>
        <w:rPr>
          <w:rFonts w:cs="Arial"/>
          <w:b/>
          <w:bCs/>
        </w:rPr>
      </w:pPr>
    </w:p>
    <w:p w14:paraId="32CBCB26" w14:textId="77777777" w:rsidR="00481094" w:rsidRPr="00B370B0" w:rsidRDefault="00481094" w:rsidP="00481094">
      <w:pPr>
        <w:spacing w:after="0" w:line="240" w:lineRule="auto"/>
        <w:jc w:val="both"/>
        <w:rPr>
          <w:rFonts w:cs="Arial"/>
          <w:b/>
          <w:bCs/>
        </w:rPr>
      </w:pPr>
      <w:r w:rsidRPr="00B370B0">
        <w:rPr>
          <w:rFonts w:cs="Arial"/>
          <w:bCs/>
        </w:rPr>
        <w:t xml:space="preserve">zawarta dnia </w:t>
      </w:r>
      <w:r w:rsidR="003C3D63" w:rsidRPr="00B370B0">
        <w:rPr>
          <w:rFonts w:cs="Arial"/>
          <w:bCs/>
        </w:rPr>
        <w:t>………………..</w:t>
      </w:r>
      <w:r w:rsidR="00BE03FA" w:rsidRPr="00B370B0">
        <w:rPr>
          <w:rFonts w:cs="Arial"/>
          <w:bCs/>
        </w:rPr>
        <w:t xml:space="preserve">2025 </w:t>
      </w:r>
      <w:r w:rsidRPr="00B370B0">
        <w:rPr>
          <w:rFonts w:cs="Arial"/>
          <w:bCs/>
        </w:rPr>
        <w:t>roku w Krakowie, pomiędzy:</w:t>
      </w:r>
    </w:p>
    <w:p w14:paraId="4F3D3BBB" w14:textId="77777777" w:rsidR="00481094" w:rsidRPr="00B370B0" w:rsidRDefault="00481094" w:rsidP="00481094">
      <w:pPr>
        <w:spacing w:after="0" w:line="240" w:lineRule="auto"/>
        <w:jc w:val="both"/>
        <w:rPr>
          <w:rFonts w:cs="Arial"/>
          <w:b/>
          <w:bCs/>
        </w:rPr>
      </w:pPr>
    </w:p>
    <w:p w14:paraId="7B296759" w14:textId="53825DB8" w:rsidR="00481094" w:rsidRPr="00B370B0" w:rsidRDefault="00481094" w:rsidP="00481094">
      <w:pPr>
        <w:spacing w:after="0" w:line="240" w:lineRule="auto"/>
        <w:jc w:val="both"/>
        <w:rPr>
          <w:rFonts w:cs="Arial"/>
        </w:rPr>
      </w:pPr>
      <w:r w:rsidRPr="00B370B0">
        <w:rPr>
          <w:rFonts w:cs="Arial"/>
          <w:b/>
          <w:bCs/>
        </w:rPr>
        <w:t>ORLEN OIL Sp. z o.o. z siedzibą w Gdańsku (80-718), przy ul. Elbląs</w:t>
      </w:r>
      <w:r w:rsidR="00891231" w:rsidRPr="00B370B0">
        <w:rPr>
          <w:rFonts w:cs="Arial"/>
          <w:b/>
          <w:bCs/>
        </w:rPr>
        <w:t>kiej</w:t>
      </w:r>
      <w:r w:rsidR="00290437" w:rsidRPr="00B370B0">
        <w:rPr>
          <w:rFonts w:cs="Arial"/>
          <w:b/>
          <w:bCs/>
        </w:rPr>
        <w:t xml:space="preserve"> </w:t>
      </w:r>
      <w:r w:rsidRPr="00B370B0">
        <w:rPr>
          <w:rFonts w:cs="Arial"/>
          <w:b/>
          <w:bCs/>
        </w:rPr>
        <w:t>135</w:t>
      </w:r>
      <w:r w:rsidRPr="00B370B0">
        <w:rPr>
          <w:rFonts w:cs="Arial"/>
        </w:rPr>
        <w:t xml:space="preserve">, </w:t>
      </w:r>
    </w:p>
    <w:p w14:paraId="7E6EA92E" w14:textId="1A5302CC" w:rsidR="00481094" w:rsidRPr="00B370B0" w:rsidRDefault="00481094" w:rsidP="00481094">
      <w:pPr>
        <w:spacing w:after="0" w:line="240" w:lineRule="auto"/>
        <w:jc w:val="both"/>
        <w:rPr>
          <w:rFonts w:cs="Arial"/>
        </w:rPr>
      </w:pPr>
      <w:r w:rsidRPr="00B370B0">
        <w:rPr>
          <w:rFonts w:cs="Arial"/>
        </w:rPr>
        <w:t xml:space="preserve">wpisaną do rejestru przedsiębiorców Krajowego Rejestru Sądowego prowadzonego przez Sąd Rejonowy dla Gdańska-Północ w Gdańsku, VII Wydział Gospodarczy Krajowego Rejestru Sądowego, pod numerem KRS 0000102722, posiadająca </w:t>
      </w:r>
      <w:r w:rsidRPr="00B370B0">
        <w:rPr>
          <w:rFonts w:cs="Arial"/>
          <w:bCs/>
        </w:rPr>
        <w:t>NIP: 675</w:t>
      </w:r>
      <w:r w:rsidRPr="00B370B0">
        <w:rPr>
          <w:rFonts w:cs="Arial"/>
          <w:bCs/>
        </w:rPr>
        <w:noBreakHyphen/>
        <w:t>11</w:t>
      </w:r>
      <w:r w:rsidRPr="00B370B0">
        <w:rPr>
          <w:rFonts w:cs="Arial"/>
          <w:bCs/>
        </w:rPr>
        <w:noBreakHyphen/>
        <w:t>90</w:t>
      </w:r>
      <w:r w:rsidRPr="00B370B0">
        <w:rPr>
          <w:rFonts w:cs="Arial"/>
          <w:bCs/>
        </w:rPr>
        <w:noBreakHyphen/>
        <w:t>702</w:t>
      </w:r>
      <w:r w:rsidRPr="00B370B0">
        <w:rPr>
          <w:rFonts w:cs="Arial"/>
        </w:rPr>
        <w:t xml:space="preserve"> oraz REGON 351492391, BDO 000026</w:t>
      </w:r>
      <w:r w:rsidR="003B6D20" w:rsidRPr="00B370B0">
        <w:rPr>
          <w:rFonts w:cs="Arial"/>
        </w:rPr>
        <w:t>3</w:t>
      </w:r>
      <w:r w:rsidRPr="00B370B0">
        <w:rPr>
          <w:rFonts w:cs="Arial"/>
        </w:rPr>
        <w:t>43 o kapitale zakładowym w wysokości 342 365 000 zł,</w:t>
      </w:r>
    </w:p>
    <w:p w14:paraId="765D409F" w14:textId="77777777" w:rsidR="00481094" w:rsidRPr="00B370B0" w:rsidRDefault="00481094" w:rsidP="00481094">
      <w:pPr>
        <w:spacing w:after="0" w:line="240" w:lineRule="auto"/>
        <w:jc w:val="both"/>
        <w:rPr>
          <w:rFonts w:cs="Arial"/>
          <w:lang w:val="en-US"/>
        </w:rPr>
      </w:pPr>
      <w:proofErr w:type="spellStart"/>
      <w:r w:rsidRPr="00B370B0">
        <w:rPr>
          <w:rFonts w:cs="Arial"/>
          <w:lang w:val="en-US"/>
        </w:rPr>
        <w:t>reprezentowaną</w:t>
      </w:r>
      <w:proofErr w:type="spellEnd"/>
      <w:r w:rsidRPr="00B370B0">
        <w:rPr>
          <w:rFonts w:cs="Arial"/>
          <w:lang w:val="en-US"/>
        </w:rPr>
        <w:t xml:space="preserve"> </w:t>
      </w:r>
      <w:proofErr w:type="spellStart"/>
      <w:r w:rsidRPr="00B370B0">
        <w:rPr>
          <w:rFonts w:cs="Arial"/>
          <w:lang w:val="en-US"/>
        </w:rPr>
        <w:t>przez</w:t>
      </w:r>
      <w:proofErr w:type="spellEnd"/>
      <w:r w:rsidRPr="00B370B0">
        <w:rPr>
          <w:rFonts w:cs="Arial"/>
          <w:lang w:val="en-US"/>
        </w:rPr>
        <w:t>:</w:t>
      </w:r>
    </w:p>
    <w:p w14:paraId="7284F7CA" w14:textId="77777777" w:rsidR="00481094" w:rsidRPr="00B370B0" w:rsidRDefault="00481094" w:rsidP="00481094">
      <w:pPr>
        <w:spacing w:after="0" w:line="240" w:lineRule="auto"/>
        <w:jc w:val="both"/>
        <w:rPr>
          <w:rFonts w:cs="Arial"/>
          <w:lang w:val="en-US"/>
        </w:rPr>
      </w:pPr>
    </w:p>
    <w:p w14:paraId="7222ED1A" w14:textId="3009EE18" w:rsidR="00481094" w:rsidRPr="00B370B0" w:rsidRDefault="000A04B7" w:rsidP="00600277">
      <w:pPr>
        <w:numPr>
          <w:ilvl w:val="0"/>
          <w:numId w:val="23"/>
        </w:numPr>
        <w:spacing w:after="0" w:line="240" w:lineRule="auto"/>
        <w:jc w:val="both"/>
        <w:rPr>
          <w:rFonts w:cs="Arial"/>
        </w:rPr>
      </w:pPr>
      <w:r w:rsidRPr="00B370B0">
        <w:rPr>
          <w:rFonts w:cs="Arial"/>
        </w:rPr>
        <w:t>………………………-………………………</w:t>
      </w:r>
    </w:p>
    <w:p w14:paraId="40EEEDDD" w14:textId="51246F21" w:rsidR="00481094" w:rsidRPr="00B370B0" w:rsidRDefault="000A04B7" w:rsidP="00600277">
      <w:pPr>
        <w:numPr>
          <w:ilvl w:val="0"/>
          <w:numId w:val="23"/>
        </w:numPr>
        <w:spacing w:after="0" w:line="240" w:lineRule="auto"/>
        <w:jc w:val="both"/>
        <w:rPr>
          <w:rFonts w:cs="Arial"/>
        </w:rPr>
      </w:pPr>
      <w:r w:rsidRPr="00B370B0">
        <w:rPr>
          <w:rFonts w:cs="Arial"/>
        </w:rPr>
        <w:t>………………………-………………………</w:t>
      </w:r>
    </w:p>
    <w:p w14:paraId="29281506" w14:textId="77777777" w:rsidR="00481094" w:rsidRPr="00B370B0" w:rsidRDefault="00481094" w:rsidP="00481094">
      <w:pPr>
        <w:spacing w:after="0" w:line="240" w:lineRule="auto"/>
        <w:jc w:val="both"/>
        <w:rPr>
          <w:rFonts w:cs="Arial"/>
        </w:rPr>
      </w:pPr>
    </w:p>
    <w:p w14:paraId="01BB4393" w14:textId="77777777" w:rsidR="00481094" w:rsidRPr="00B370B0" w:rsidRDefault="00481094" w:rsidP="00481094">
      <w:pPr>
        <w:spacing w:after="0" w:line="240" w:lineRule="auto"/>
        <w:jc w:val="both"/>
        <w:rPr>
          <w:rFonts w:cs="Arial"/>
          <w:b/>
          <w:bCs/>
        </w:rPr>
      </w:pPr>
      <w:r w:rsidRPr="00B370B0">
        <w:rPr>
          <w:rFonts w:cs="Arial"/>
          <w:bCs/>
        </w:rPr>
        <w:t>zwaną w dalszej części Umowy</w:t>
      </w:r>
      <w:r w:rsidRPr="00B370B0">
        <w:rPr>
          <w:rFonts w:cs="Arial"/>
          <w:b/>
          <w:bCs/>
        </w:rPr>
        <w:t xml:space="preserve"> </w:t>
      </w:r>
      <w:r w:rsidRPr="00B370B0">
        <w:rPr>
          <w:rFonts w:cs="Arial"/>
          <w:bCs/>
        </w:rPr>
        <w:t>„</w:t>
      </w:r>
      <w:r w:rsidRPr="00B370B0">
        <w:rPr>
          <w:rFonts w:cs="Arial"/>
          <w:b/>
          <w:bCs/>
        </w:rPr>
        <w:t>Zamawiającym</w:t>
      </w:r>
      <w:r w:rsidRPr="00B370B0">
        <w:rPr>
          <w:rFonts w:cs="Arial"/>
          <w:bCs/>
        </w:rPr>
        <w:t>” lub „</w:t>
      </w:r>
      <w:r w:rsidR="008F699E" w:rsidRPr="00B370B0">
        <w:rPr>
          <w:rFonts w:cs="Arial"/>
          <w:b/>
          <w:bCs/>
        </w:rPr>
        <w:t>ORLEN</w:t>
      </w:r>
      <w:r w:rsidR="00103F29" w:rsidRPr="00B370B0">
        <w:rPr>
          <w:rFonts w:cs="Arial"/>
          <w:b/>
          <w:bCs/>
        </w:rPr>
        <w:t xml:space="preserve"> OIL</w:t>
      </w:r>
      <w:r w:rsidRPr="00B370B0">
        <w:rPr>
          <w:rFonts w:cs="Arial"/>
          <w:bCs/>
        </w:rPr>
        <w:t>”,</w:t>
      </w:r>
    </w:p>
    <w:p w14:paraId="081C2151" w14:textId="77777777" w:rsidR="00481094" w:rsidRPr="00B370B0" w:rsidRDefault="00481094" w:rsidP="00481094">
      <w:pPr>
        <w:spacing w:after="0" w:line="240" w:lineRule="auto"/>
        <w:jc w:val="both"/>
        <w:rPr>
          <w:rFonts w:cs="Arial"/>
          <w:b/>
          <w:bCs/>
        </w:rPr>
      </w:pPr>
      <w:r w:rsidRPr="00B370B0">
        <w:rPr>
          <w:rFonts w:cs="Arial"/>
          <w:b/>
          <w:bCs/>
        </w:rPr>
        <w:t>a</w:t>
      </w:r>
    </w:p>
    <w:p w14:paraId="3A36DBC6" w14:textId="77777777" w:rsidR="00C2000E" w:rsidRPr="00B370B0" w:rsidRDefault="00AA5593" w:rsidP="00C2000E">
      <w:pPr>
        <w:spacing w:after="0" w:line="240" w:lineRule="auto"/>
        <w:jc w:val="both"/>
        <w:rPr>
          <w:rFonts w:cs="Arial"/>
        </w:rPr>
      </w:pPr>
      <w:r w:rsidRPr="00B370B0">
        <w:rPr>
          <w:rFonts w:cs="Arial"/>
          <w:b/>
          <w:bCs/>
        </w:rPr>
        <w:t>……………………….</w:t>
      </w:r>
      <w:r w:rsidR="00C2000E" w:rsidRPr="00B370B0">
        <w:rPr>
          <w:rFonts w:cs="Arial"/>
          <w:b/>
          <w:bCs/>
        </w:rPr>
        <w:t xml:space="preserve"> z siedzibą w </w:t>
      </w:r>
      <w:r w:rsidRPr="00B370B0">
        <w:rPr>
          <w:rFonts w:cs="Arial"/>
          <w:b/>
          <w:bCs/>
        </w:rPr>
        <w:t>…………..</w:t>
      </w:r>
      <w:r w:rsidR="00C2000E" w:rsidRPr="00B370B0">
        <w:rPr>
          <w:rFonts w:cs="Arial"/>
          <w:b/>
          <w:bCs/>
        </w:rPr>
        <w:t xml:space="preserve"> (</w:t>
      </w:r>
      <w:r w:rsidRPr="00B370B0">
        <w:rPr>
          <w:rFonts w:cs="Arial"/>
          <w:b/>
          <w:bCs/>
        </w:rPr>
        <w:t>..</w:t>
      </w:r>
      <w:r w:rsidR="00C2000E" w:rsidRPr="00B370B0">
        <w:rPr>
          <w:rFonts w:cs="Arial"/>
          <w:b/>
          <w:bCs/>
        </w:rPr>
        <w:t>-</w:t>
      </w:r>
      <w:r w:rsidRPr="00B370B0">
        <w:rPr>
          <w:rFonts w:cs="Arial"/>
          <w:b/>
          <w:bCs/>
        </w:rPr>
        <w:t>….</w:t>
      </w:r>
      <w:r w:rsidR="00C2000E" w:rsidRPr="00B370B0">
        <w:rPr>
          <w:rFonts w:cs="Arial"/>
          <w:b/>
          <w:bCs/>
        </w:rPr>
        <w:t xml:space="preserve">), przy ul. </w:t>
      </w:r>
      <w:r w:rsidRPr="00B370B0">
        <w:rPr>
          <w:rFonts w:cs="Arial"/>
          <w:b/>
          <w:bCs/>
        </w:rPr>
        <w:t>…………..</w:t>
      </w:r>
      <w:r w:rsidR="00C2000E" w:rsidRPr="00B370B0">
        <w:rPr>
          <w:rFonts w:cs="Arial"/>
          <w:b/>
          <w:bCs/>
        </w:rPr>
        <w:t xml:space="preserve"> nr </w:t>
      </w:r>
      <w:r w:rsidRPr="00B370B0">
        <w:rPr>
          <w:rFonts w:cs="Arial"/>
          <w:b/>
          <w:bCs/>
        </w:rPr>
        <w:t>…………..</w:t>
      </w:r>
      <w:r w:rsidR="00C2000E" w:rsidRPr="00B370B0">
        <w:rPr>
          <w:rFonts w:cs="Arial"/>
        </w:rPr>
        <w:t xml:space="preserve">, </w:t>
      </w:r>
    </w:p>
    <w:p w14:paraId="659A0001" w14:textId="06EF718D" w:rsidR="00C2000E" w:rsidRPr="00B370B0" w:rsidRDefault="00C2000E" w:rsidP="00C2000E">
      <w:pPr>
        <w:spacing w:after="0" w:line="240" w:lineRule="auto"/>
        <w:jc w:val="both"/>
        <w:rPr>
          <w:rFonts w:cs="Arial"/>
        </w:rPr>
      </w:pPr>
      <w:r w:rsidRPr="00B370B0">
        <w:rPr>
          <w:rFonts w:cs="Arial"/>
        </w:rPr>
        <w:t xml:space="preserve">wpisaną do rejestru przedsiębiorców Krajowego Rejestru Sądowego prowadzonego przez Sąd Rejonowy dla </w:t>
      </w:r>
      <w:r w:rsidR="00AA5593" w:rsidRPr="00B370B0">
        <w:rPr>
          <w:rFonts w:cs="Arial"/>
        </w:rPr>
        <w:t>……………………..</w:t>
      </w:r>
      <w:r w:rsidRPr="00B370B0">
        <w:rPr>
          <w:rFonts w:cs="Arial"/>
        </w:rPr>
        <w:t xml:space="preserve"> w </w:t>
      </w:r>
      <w:r w:rsidR="00AA5593" w:rsidRPr="00B370B0">
        <w:rPr>
          <w:rFonts w:cs="Arial"/>
        </w:rPr>
        <w:t>…………….</w:t>
      </w:r>
      <w:r w:rsidRPr="00B370B0">
        <w:rPr>
          <w:rFonts w:cs="Arial"/>
        </w:rPr>
        <w:t xml:space="preserve">, </w:t>
      </w:r>
      <w:r w:rsidR="00AA5593" w:rsidRPr="00B370B0">
        <w:rPr>
          <w:rFonts w:cs="Arial"/>
        </w:rPr>
        <w:t>………….</w:t>
      </w:r>
      <w:r w:rsidRPr="00B370B0">
        <w:rPr>
          <w:rFonts w:cs="Arial"/>
        </w:rPr>
        <w:t xml:space="preserve"> Wydział Gospodarczy Krajowego Rejestru Sądowego, pod numerem KRS </w:t>
      </w:r>
      <w:r w:rsidR="00AA5593" w:rsidRPr="00B370B0">
        <w:rPr>
          <w:rFonts w:cs="Arial"/>
        </w:rPr>
        <w:t>…………….</w:t>
      </w:r>
      <w:r w:rsidRPr="00B370B0">
        <w:rPr>
          <w:rFonts w:cs="Arial"/>
        </w:rPr>
        <w:t xml:space="preserve">, posiadająca </w:t>
      </w:r>
      <w:r w:rsidRPr="00B370B0">
        <w:rPr>
          <w:rFonts w:cs="Arial"/>
          <w:bCs/>
        </w:rPr>
        <w:t>NIP: </w:t>
      </w:r>
      <w:r w:rsidR="00AA5593" w:rsidRPr="00B370B0">
        <w:rPr>
          <w:rFonts w:cs="Arial"/>
          <w:bCs/>
        </w:rPr>
        <w:t>………….</w:t>
      </w:r>
      <w:r w:rsidRPr="00B370B0">
        <w:rPr>
          <w:rFonts w:cs="Arial"/>
        </w:rPr>
        <w:t xml:space="preserve"> oraz REGON </w:t>
      </w:r>
      <w:r w:rsidR="00AA5593" w:rsidRPr="00B370B0">
        <w:rPr>
          <w:rFonts w:cs="Arial"/>
        </w:rPr>
        <w:t>………..</w:t>
      </w:r>
      <w:r w:rsidRPr="00B370B0">
        <w:rPr>
          <w:rFonts w:cs="Arial"/>
        </w:rPr>
        <w:t xml:space="preserve">, </w:t>
      </w:r>
      <w:r w:rsidR="00A95B01" w:rsidRPr="00B370B0">
        <w:rPr>
          <w:rFonts w:cs="Arial"/>
        </w:rPr>
        <w:br/>
      </w:r>
      <w:r w:rsidRPr="00B370B0">
        <w:rPr>
          <w:rFonts w:cs="Arial"/>
        </w:rPr>
        <w:t xml:space="preserve">o kapitale zakładowym w wysokości </w:t>
      </w:r>
      <w:r w:rsidR="00AA5593" w:rsidRPr="00B370B0">
        <w:rPr>
          <w:rFonts w:cs="Arial"/>
        </w:rPr>
        <w:t>………….</w:t>
      </w:r>
      <w:r w:rsidRPr="00B370B0">
        <w:rPr>
          <w:rFonts w:cs="Arial"/>
        </w:rPr>
        <w:t> zł,</w:t>
      </w:r>
    </w:p>
    <w:p w14:paraId="5FFF030C" w14:textId="77777777" w:rsidR="00C2000E" w:rsidRPr="00B370B0" w:rsidRDefault="00C2000E" w:rsidP="00C2000E">
      <w:pPr>
        <w:spacing w:after="0" w:line="240" w:lineRule="auto"/>
        <w:jc w:val="both"/>
        <w:rPr>
          <w:rFonts w:cs="Arial"/>
          <w:lang w:val="en-US"/>
        </w:rPr>
      </w:pPr>
      <w:proofErr w:type="spellStart"/>
      <w:r w:rsidRPr="00B370B0">
        <w:rPr>
          <w:rFonts w:cs="Arial"/>
          <w:lang w:val="en-US"/>
        </w:rPr>
        <w:t>reprezentowaną</w:t>
      </w:r>
      <w:proofErr w:type="spellEnd"/>
      <w:r w:rsidRPr="00B370B0">
        <w:rPr>
          <w:rFonts w:cs="Arial"/>
          <w:lang w:val="en-US"/>
        </w:rPr>
        <w:t xml:space="preserve"> </w:t>
      </w:r>
      <w:proofErr w:type="spellStart"/>
      <w:r w:rsidRPr="00B370B0">
        <w:rPr>
          <w:rFonts w:cs="Arial"/>
          <w:lang w:val="en-US"/>
        </w:rPr>
        <w:t>przez</w:t>
      </w:r>
      <w:proofErr w:type="spellEnd"/>
      <w:r w:rsidRPr="00B370B0">
        <w:rPr>
          <w:rFonts w:cs="Arial"/>
          <w:lang w:val="en-US"/>
        </w:rPr>
        <w:t>:</w:t>
      </w:r>
    </w:p>
    <w:p w14:paraId="5524D7A6" w14:textId="77777777" w:rsidR="00C2000E" w:rsidRPr="00B370B0" w:rsidRDefault="00C2000E" w:rsidP="00C2000E">
      <w:pPr>
        <w:spacing w:after="0" w:line="240" w:lineRule="auto"/>
        <w:jc w:val="both"/>
        <w:rPr>
          <w:rFonts w:cs="Arial"/>
          <w:lang w:val="en-US"/>
        </w:rPr>
      </w:pPr>
    </w:p>
    <w:p w14:paraId="0171D18D" w14:textId="5127F931" w:rsidR="00C2000E" w:rsidRPr="00B370B0" w:rsidRDefault="00AA5593" w:rsidP="00600277">
      <w:pPr>
        <w:pStyle w:val="Akapitzlist"/>
        <w:numPr>
          <w:ilvl w:val="3"/>
          <w:numId w:val="23"/>
        </w:numPr>
        <w:tabs>
          <w:tab w:val="clear" w:pos="2520"/>
        </w:tabs>
        <w:ind w:left="1134" w:hanging="283"/>
        <w:jc w:val="both"/>
        <w:rPr>
          <w:rFonts w:ascii="Arial" w:hAnsi="Arial" w:cs="Arial"/>
          <w:sz w:val="20"/>
          <w:szCs w:val="20"/>
          <w:lang w:val="en-US"/>
        </w:rPr>
      </w:pPr>
      <w:r w:rsidRPr="00B370B0">
        <w:rPr>
          <w:rFonts w:ascii="Arial" w:hAnsi="Arial" w:cs="Arial"/>
          <w:sz w:val="20"/>
          <w:szCs w:val="20"/>
          <w:lang w:val="en-US"/>
        </w:rPr>
        <w:t>………………</w:t>
      </w:r>
      <w:r w:rsidR="000A04B7" w:rsidRPr="00B370B0">
        <w:rPr>
          <w:rFonts w:ascii="Arial" w:hAnsi="Arial" w:cs="Arial"/>
          <w:sz w:val="20"/>
          <w:szCs w:val="20"/>
          <w:lang w:val="en-US"/>
        </w:rPr>
        <w:t>….</w:t>
      </w:r>
      <w:r w:rsidRPr="00B370B0">
        <w:rPr>
          <w:rFonts w:ascii="Arial" w:hAnsi="Arial" w:cs="Arial"/>
          <w:sz w:val="20"/>
          <w:szCs w:val="20"/>
          <w:lang w:val="en-US"/>
        </w:rPr>
        <w:t>..</w:t>
      </w:r>
      <w:r w:rsidR="00C2000E" w:rsidRPr="00B370B0">
        <w:rPr>
          <w:rFonts w:ascii="Arial" w:hAnsi="Arial" w:cs="Arial"/>
          <w:sz w:val="20"/>
          <w:szCs w:val="20"/>
          <w:lang w:val="en-US"/>
        </w:rPr>
        <w:t xml:space="preserve"> - </w:t>
      </w:r>
      <w:r w:rsidR="00891231" w:rsidRPr="00B370B0">
        <w:rPr>
          <w:rFonts w:ascii="Arial" w:hAnsi="Arial" w:cs="Arial"/>
          <w:sz w:val="20"/>
          <w:szCs w:val="20"/>
          <w:lang w:val="en-US"/>
        </w:rPr>
        <w:t xml:space="preserve"> </w:t>
      </w:r>
      <w:r w:rsidRPr="00B370B0">
        <w:rPr>
          <w:rFonts w:ascii="Arial" w:hAnsi="Arial" w:cs="Arial"/>
          <w:sz w:val="20"/>
          <w:szCs w:val="20"/>
          <w:lang w:val="en-US"/>
        </w:rPr>
        <w:t>……………………</w:t>
      </w:r>
    </w:p>
    <w:p w14:paraId="2673D27D" w14:textId="410383D0" w:rsidR="003B6D20" w:rsidRPr="00B370B0" w:rsidRDefault="003B6D20" w:rsidP="00600277">
      <w:pPr>
        <w:pStyle w:val="Akapitzlist"/>
        <w:numPr>
          <w:ilvl w:val="3"/>
          <w:numId w:val="23"/>
        </w:numPr>
        <w:tabs>
          <w:tab w:val="clear" w:pos="2520"/>
        </w:tabs>
        <w:ind w:left="1134" w:hanging="283"/>
        <w:jc w:val="both"/>
        <w:rPr>
          <w:rFonts w:ascii="Arial" w:hAnsi="Arial" w:cs="Arial"/>
          <w:sz w:val="20"/>
          <w:szCs w:val="20"/>
          <w:lang w:val="en-US"/>
        </w:rPr>
      </w:pPr>
      <w:r w:rsidRPr="00B370B0">
        <w:rPr>
          <w:rFonts w:ascii="Arial" w:hAnsi="Arial" w:cs="Arial"/>
          <w:sz w:val="20"/>
          <w:szCs w:val="20"/>
          <w:lang w:val="en-US"/>
        </w:rPr>
        <w:t>………………</w:t>
      </w:r>
      <w:r w:rsidR="000A04B7" w:rsidRPr="00B370B0">
        <w:rPr>
          <w:rFonts w:ascii="Arial" w:hAnsi="Arial" w:cs="Arial"/>
          <w:sz w:val="20"/>
          <w:szCs w:val="20"/>
          <w:lang w:val="en-US"/>
        </w:rPr>
        <w:t>….</w:t>
      </w:r>
      <w:r w:rsidRPr="00B370B0">
        <w:rPr>
          <w:rFonts w:ascii="Arial" w:hAnsi="Arial" w:cs="Arial"/>
          <w:sz w:val="20"/>
          <w:szCs w:val="20"/>
          <w:lang w:val="en-US"/>
        </w:rPr>
        <w:t>.. - ……………...……..</w:t>
      </w:r>
    </w:p>
    <w:p w14:paraId="0680C453" w14:textId="77777777" w:rsidR="00481094" w:rsidRPr="00B370B0" w:rsidRDefault="00481094" w:rsidP="00481094">
      <w:pPr>
        <w:spacing w:after="0" w:line="240" w:lineRule="auto"/>
        <w:ind w:left="780"/>
        <w:jc w:val="both"/>
        <w:rPr>
          <w:rFonts w:cs="Arial"/>
        </w:rPr>
      </w:pPr>
    </w:p>
    <w:p w14:paraId="14F85D2D" w14:textId="77777777" w:rsidR="00481094" w:rsidRPr="00B370B0" w:rsidRDefault="00481094" w:rsidP="00481094">
      <w:pPr>
        <w:spacing w:after="0" w:line="240" w:lineRule="auto"/>
        <w:jc w:val="both"/>
        <w:rPr>
          <w:rFonts w:cs="Arial"/>
          <w:b/>
          <w:bCs/>
        </w:rPr>
      </w:pPr>
      <w:r w:rsidRPr="00B370B0">
        <w:rPr>
          <w:rFonts w:cs="Arial"/>
          <w:bCs/>
        </w:rPr>
        <w:t>zwaną w dalszej części Umowy</w:t>
      </w:r>
      <w:r w:rsidRPr="00B370B0">
        <w:rPr>
          <w:rFonts w:cs="Arial"/>
          <w:b/>
          <w:bCs/>
        </w:rPr>
        <w:t xml:space="preserve"> </w:t>
      </w:r>
      <w:r w:rsidRPr="00B370B0">
        <w:rPr>
          <w:rFonts w:cs="Arial"/>
          <w:bCs/>
        </w:rPr>
        <w:t>„</w:t>
      </w:r>
      <w:r w:rsidRPr="00B370B0">
        <w:rPr>
          <w:rFonts w:cs="Arial"/>
          <w:b/>
          <w:bCs/>
        </w:rPr>
        <w:t>Wykonawcą</w:t>
      </w:r>
      <w:r w:rsidRPr="00B370B0">
        <w:rPr>
          <w:rFonts w:cs="Arial"/>
          <w:bCs/>
        </w:rPr>
        <w:t>”.</w:t>
      </w:r>
    </w:p>
    <w:p w14:paraId="171B4F17" w14:textId="77777777" w:rsidR="00481094" w:rsidRPr="00B370B0" w:rsidRDefault="00481094" w:rsidP="00481094">
      <w:pPr>
        <w:spacing w:after="0" w:line="240" w:lineRule="auto"/>
        <w:jc w:val="both"/>
        <w:rPr>
          <w:rFonts w:cs="Arial"/>
          <w:b/>
          <w:bCs/>
        </w:rPr>
      </w:pPr>
    </w:p>
    <w:p w14:paraId="0DB5E15C" w14:textId="77777777" w:rsidR="00481094" w:rsidRPr="00B370B0" w:rsidRDefault="00481094" w:rsidP="00481094">
      <w:pPr>
        <w:autoSpaceDE w:val="0"/>
        <w:spacing w:after="120" w:line="240" w:lineRule="auto"/>
        <w:jc w:val="both"/>
        <w:rPr>
          <w:rFonts w:cs="Arial"/>
          <w:b/>
          <w:bCs/>
        </w:rPr>
      </w:pPr>
      <w:r w:rsidRPr="00B370B0">
        <w:rPr>
          <w:rFonts w:cs="Arial"/>
          <w:b/>
          <w:bCs/>
        </w:rPr>
        <w:t>Wykonawca</w:t>
      </w:r>
      <w:r w:rsidRPr="00B370B0">
        <w:rPr>
          <w:rFonts w:cs="Arial"/>
          <w:bCs/>
        </w:rPr>
        <w:t xml:space="preserve"> i </w:t>
      </w:r>
      <w:r w:rsidRPr="00B370B0">
        <w:rPr>
          <w:rFonts w:cs="Arial"/>
          <w:b/>
          <w:bCs/>
        </w:rPr>
        <w:t>Zamawiający</w:t>
      </w:r>
      <w:r w:rsidRPr="00B370B0">
        <w:rPr>
          <w:rFonts w:cs="Arial"/>
          <w:bCs/>
        </w:rPr>
        <w:t xml:space="preserve"> w dalszej części Umowy zwani są również łącznie „</w:t>
      </w:r>
      <w:r w:rsidRPr="00B370B0">
        <w:rPr>
          <w:rFonts w:cs="Arial"/>
          <w:b/>
          <w:bCs/>
        </w:rPr>
        <w:t>Stronami</w:t>
      </w:r>
      <w:r w:rsidRPr="00B370B0">
        <w:rPr>
          <w:rFonts w:cs="Arial"/>
          <w:bCs/>
        </w:rPr>
        <w:t>”</w:t>
      </w:r>
      <w:r w:rsidRPr="00B370B0">
        <w:rPr>
          <w:rFonts w:cs="Arial"/>
          <w:b/>
          <w:bCs/>
        </w:rPr>
        <w:t xml:space="preserve"> </w:t>
      </w:r>
      <w:r w:rsidRPr="00B370B0">
        <w:rPr>
          <w:rFonts w:cs="Arial"/>
          <w:bCs/>
        </w:rPr>
        <w:t>lub każdy z osobna „</w:t>
      </w:r>
      <w:r w:rsidRPr="00B370B0">
        <w:rPr>
          <w:rFonts w:cs="Arial"/>
          <w:b/>
          <w:bCs/>
        </w:rPr>
        <w:t>Stroną</w:t>
      </w:r>
      <w:r w:rsidRPr="00B370B0">
        <w:rPr>
          <w:rFonts w:cs="Arial"/>
          <w:bCs/>
        </w:rPr>
        <w:t>”</w:t>
      </w:r>
      <w:r w:rsidRPr="00B370B0">
        <w:rPr>
          <w:rFonts w:cs="Arial"/>
          <w:b/>
          <w:bCs/>
        </w:rPr>
        <w:t>.</w:t>
      </w:r>
    </w:p>
    <w:p w14:paraId="15932E58" w14:textId="77777777" w:rsidR="00481094" w:rsidRPr="00B370B0" w:rsidRDefault="00481094" w:rsidP="00481094">
      <w:pPr>
        <w:autoSpaceDE w:val="0"/>
        <w:spacing w:after="0" w:line="240" w:lineRule="auto"/>
        <w:jc w:val="both"/>
        <w:rPr>
          <w:rFonts w:cs="Arial"/>
          <w:bCs/>
        </w:rPr>
      </w:pPr>
      <w:r w:rsidRPr="00B370B0">
        <w:rPr>
          <w:rFonts w:cs="Arial"/>
          <w:bCs/>
        </w:rPr>
        <w:t>Strony zawarły Umowę o następującej treści:</w:t>
      </w:r>
    </w:p>
    <w:p w14:paraId="4A659A2D" w14:textId="77777777" w:rsidR="00481094" w:rsidRPr="00B370B0" w:rsidRDefault="00481094" w:rsidP="00481094">
      <w:pPr>
        <w:autoSpaceDE w:val="0"/>
        <w:spacing w:after="0" w:line="240" w:lineRule="auto"/>
        <w:jc w:val="both"/>
        <w:rPr>
          <w:rFonts w:cs="Arial"/>
          <w:bCs/>
        </w:rPr>
      </w:pPr>
    </w:p>
    <w:p w14:paraId="36D882D3" w14:textId="77777777" w:rsidR="00481094" w:rsidRPr="00B370B0" w:rsidRDefault="00481094" w:rsidP="00481094">
      <w:pPr>
        <w:autoSpaceDE w:val="0"/>
        <w:spacing w:after="0" w:line="240" w:lineRule="auto"/>
        <w:jc w:val="both"/>
        <w:rPr>
          <w:rFonts w:cs="Arial"/>
          <w:bCs/>
        </w:rPr>
      </w:pPr>
      <w:r w:rsidRPr="00B370B0">
        <w:rPr>
          <w:rFonts w:cs="Arial"/>
          <w:bCs/>
        </w:rPr>
        <w:t>Pojęcia używane w Umowie mają następujące znaczenie:</w:t>
      </w:r>
    </w:p>
    <w:p w14:paraId="2B1FB9D6" w14:textId="2AE3DBC8" w:rsidR="00481094" w:rsidRPr="00B370B0" w:rsidRDefault="00481094" w:rsidP="00600277">
      <w:pPr>
        <w:widowControl w:val="0"/>
        <w:numPr>
          <w:ilvl w:val="0"/>
          <w:numId w:val="27"/>
        </w:numPr>
        <w:suppressAutoHyphens w:val="0"/>
        <w:autoSpaceDE w:val="0"/>
        <w:autoSpaceDN w:val="0"/>
        <w:adjustRightInd w:val="0"/>
        <w:spacing w:after="120" w:line="240" w:lineRule="auto"/>
        <w:ind w:left="283" w:hanging="283"/>
        <w:jc w:val="both"/>
        <w:rPr>
          <w:rFonts w:cs="Arial"/>
        </w:rPr>
      </w:pPr>
      <w:r w:rsidRPr="00B370B0">
        <w:rPr>
          <w:rFonts w:cs="Arial"/>
          <w:b/>
        </w:rPr>
        <w:t>Umowa</w:t>
      </w:r>
      <w:r w:rsidRPr="00B370B0">
        <w:rPr>
          <w:rFonts w:cs="Arial"/>
        </w:rPr>
        <w:t xml:space="preserve"> – niniejsza umowa nr </w:t>
      </w:r>
      <w:r w:rsidR="00AA5593" w:rsidRPr="00B370B0">
        <w:rPr>
          <w:rFonts w:cs="Arial"/>
          <w:color w:val="333333"/>
          <w:shd w:val="clear" w:color="auto" w:fill="FFFFFF"/>
        </w:rPr>
        <w:t>………………</w:t>
      </w:r>
      <w:r w:rsidRPr="00B370B0">
        <w:rPr>
          <w:rFonts w:cs="Arial"/>
          <w:color w:val="333333"/>
          <w:shd w:val="clear" w:color="auto" w:fill="FFFFFF"/>
        </w:rPr>
        <w:t xml:space="preserve"> </w:t>
      </w:r>
      <w:r w:rsidRPr="00B370B0">
        <w:rPr>
          <w:rFonts w:cs="Arial"/>
        </w:rPr>
        <w:t xml:space="preserve">zawarta w dniu </w:t>
      </w:r>
      <w:r w:rsidR="00AA5593" w:rsidRPr="00B370B0">
        <w:rPr>
          <w:rFonts w:cs="Arial"/>
        </w:rPr>
        <w:t>…………..</w:t>
      </w:r>
      <w:r w:rsidR="001C00A1" w:rsidRPr="00B370B0">
        <w:rPr>
          <w:rFonts w:cs="Arial"/>
        </w:rPr>
        <w:t>.</w:t>
      </w:r>
      <w:r w:rsidR="00C2000E" w:rsidRPr="00B370B0">
        <w:rPr>
          <w:rFonts w:cs="Arial"/>
        </w:rPr>
        <w:t>2025</w:t>
      </w:r>
      <w:r w:rsidRPr="00B370B0">
        <w:rPr>
          <w:rFonts w:cs="Arial"/>
        </w:rPr>
        <w:t xml:space="preserve"> r. pomiędzy Zamawiającym a Wykonawcą, łącznie z Załącznikami oraz wszelkimi aneksami do umowy </w:t>
      </w:r>
      <w:r w:rsidR="00A95B01" w:rsidRPr="00B370B0">
        <w:rPr>
          <w:rFonts w:cs="Arial"/>
        </w:rPr>
        <w:br/>
      </w:r>
      <w:r w:rsidRPr="00B370B0">
        <w:rPr>
          <w:rFonts w:cs="Arial"/>
        </w:rPr>
        <w:t>i porozumieniami zawartymi w związku z tą umową</w:t>
      </w:r>
      <w:r w:rsidR="00B27C7A" w:rsidRPr="00B370B0">
        <w:rPr>
          <w:rFonts w:cs="Arial"/>
        </w:rPr>
        <w:t>, jeżeli zostaną zawarte</w:t>
      </w:r>
      <w:r w:rsidRPr="00B370B0">
        <w:rPr>
          <w:rFonts w:cs="Arial"/>
        </w:rPr>
        <w:t>;</w:t>
      </w:r>
    </w:p>
    <w:p w14:paraId="7B2910C5" w14:textId="6417894E" w:rsidR="00481094" w:rsidRPr="00B370B0" w:rsidRDefault="00481094" w:rsidP="00290437">
      <w:pPr>
        <w:widowControl w:val="0"/>
        <w:numPr>
          <w:ilvl w:val="0"/>
          <w:numId w:val="27"/>
        </w:numPr>
        <w:suppressAutoHyphens w:val="0"/>
        <w:autoSpaceDE w:val="0"/>
        <w:autoSpaceDN w:val="0"/>
        <w:adjustRightInd w:val="0"/>
        <w:spacing w:after="120" w:line="240" w:lineRule="auto"/>
        <w:ind w:left="284" w:hanging="284"/>
        <w:jc w:val="both"/>
        <w:rPr>
          <w:rFonts w:cs="Arial"/>
        </w:rPr>
      </w:pPr>
      <w:r w:rsidRPr="00B370B0">
        <w:rPr>
          <w:rFonts w:cs="Arial"/>
          <w:b/>
        </w:rPr>
        <w:t>Przedmiot Umowy</w:t>
      </w:r>
      <w:r w:rsidR="00110C91" w:rsidRPr="00B370B0">
        <w:rPr>
          <w:rFonts w:cs="Arial"/>
          <w:b/>
        </w:rPr>
        <w:t>/ Inwestycja</w:t>
      </w:r>
      <w:r w:rsidRPr="00B370B0">
        <w:rPr>
          <w:rFonts w:cs="Arial"/>
        </w:rPr>
        <w:t xml:space="preserve"> – oznacza wykonanie zadania inwestycyjnego pn.: </w:t>
      </w:r>
      <w:r w:rsidR="00D30460" w:rsidRPr="00B370B0">
        <w:rPr>
          <w:rFonts w:cs="Arial"/>
        </w:rPr>
        <w:t>„</w:t>
      </w:r>
      <w:r w:rsidR="00806536" w:rsidRPr="00B370B0">
        <w:rPr>
          <w:rFonts w:cs="Arial"/>
          <w:b/>
        </w:rPr>
        <w:t xml:space="preserve">Odtworzenie instalacji do produkcji roztworów wiskozatorów dla ORLEN OIL Sp. Z o.o. Zakład Trzebinia </w:t>
      </w:r>
      <w:r w:rsidR="00290437" w:rsidRPr="00B370B0">
        <w:rPr>
          <w:rFonts w:cs="Arial"/>
          <w:b/>
        </w:rPr>
        <w:t xml:space="preserve">" </w:t>
      </w:r>
      <w:r w:rsidRPr="00B370B0">
        <w:rPr>
          <w:rFonts w:cs="Arial"/>
        </w:rPr>
        <w:t xml:space="preserve">szczegółowo opisanego w </w:t>
      </w:r>
      <w:r w:rsidR="0053235E" w:rsidRPr="00B370B0">
        <w:rPr>
          <w:rFonts w:cs="Arial"/>
          <w:b/>
        </w:rPr>
        <w:t xml:space="preserve">Załącznikach </w:t>
      </w:r>
      <w:r w:rsidRPr="00B370B0">
        <w:rPr>
          <w:rFonts w:cs="Arial"/>
          <w:b/>
        </w:rPr>
        <w:t>nr 1, nr 2 i nr 3</w:t>
      </w:r>
      <w:r w:rsidRPr="00B370B0">
        <w:rPr>
          <w:rFonts w:cs="Arial"/>
        </w:rPr>
        <w:t xml:space="preserve"> do Umowy</w:t>
      </w:r>
      <w:r w:rsidR="001B5678" w:rsidRPr="00B370B0">
        <w:rPr>
          <w:rFonts w:cs="Arial"/>
        </w:rPr>
        <w:t xml:space="preserve"> wraz z Pracami</w:t>
      </w:r>
      <w:r w:rsidRPr="00B370B0">
        <w:rPr>
          <w:rFonts w:cs="Arial"/>
        </w:rPr>
        <w:t>.</w:t>
      </w:r>
    </w:p>
    <w:p w14:paraId="71754116" w14:textId="0273576C" w:rsidR="00481094" w:rsidRPr="00B370B0" w:rsidRDefault="00481094" w:rsidP="00600277">
      <w:pPr>
        <w:widowControl w:val="0"/>
        <w:numPr>
          <w:ilvl w:val="0"/>
          <w:numId w:val="27"/>
        </w:numPr>
        <w:suppressAutoHyphens w:val="0"/>
        <w:autoSpaceDE w:val="0"/>
        <w:autoSpaceDN w:val="0"/>
        <w:adjustRightInd w:val="0"/>
        <w:spacing w:after="120" w:line="240" w:lineRule="auto"/>
        <w:ind w:left="283" w:hanging="283"/>
        <w:jc w:val="both"/>
        <w:rPr>
          <w:rFonts w:cs="Arial"/>
        </w:rPr>
      </w:pPr>
      <w:r w:rsidRPr="00B370B0">
        <w:rPr>
          <w:rFonts w:cs="Arial"/>
          <w:b/>
        </w:rPr>
        <w:t>Dokumentacja Projektowa</w:t>
      </w:r>
      <w:r w:rsidRPr="00B370B0">
        <w:rPr>
          <w:rFonts w:cs="Arial"/>
        </w:rPr>
        <w:t xml:space="preserve"> – oznacza wszelkie dokumenty, raporty, koncepcje, notatki, protokoły </w:t>
      </w:r>
      <w:r w:rsidR="00A95B01" w:rsidRPr="00B370B0">
        <w:rPr>
          <w:rFonts w:cs="Arial"/>
        </w:rPr>
        <w:br/>
      </w:r>
      <w:r w:rsidRPr="00B370B0">
        <w:rPr>
          <w:rFonts w:cs="Arial"/>
        </w:rPr>
        <w:t xml:space="preserve">z odbiorów, protokoły z prób, protokoły z testów, Dokumentację Techniczną, czy Dokumentację Administracyjną itp., wyszczególnione w Umowie, w tym w </w:t>
      </w:r>
      <w:r w:rsidRPr="00B370B0">
        <w:rPr>
          <w:rFonts w:cs="Arial"/>
          <w:b/>
        </w:rPr>
        <w:t>Załączniku nr 2</w:t>
      </w:r>
      <w:r w:rsidRPr="00B370B0">
        <w:rPr>
          <w:rFonts w:cs="Arial"/>
        </w:rPr>
        <w:t xml:space="preserve"> do Umowy; </w:t>
      </w:r>
    </w:p>
    <w:p w14:paraId="3A4EDC02" w14:textId="77777777" w:rsidR="00481094" w:rsidRPr="00B370B0" w:rsidRDefault="00481094" w:rsidP="00600277">
      <w:pPr>
        <w:widowControl w:val="0"/>
        <w:numPr>
          <w:ilvl w:val="0"/>
          <w:numId w:val="27"/>
        </w:numPr>
        <w:suppressAutoHyphens w:val="0"/>
        <w:autoSpaceDE w:val="0"/>
        <w:autoSpaceDN w:val="0"/>
        <w:adjustRightInd w:val="0"/>
        <w:spacing w:after="120" w:line="240" w:lineRule="auto"/>
        <w:ind w:left="283" w:hanging="283"/>
        <w:jc w:val="both"/>
        <w:rPr>
          <w:rFonts w:cs="Arial"/>
        </w:rPr>
      </w:pPr>
      <w:r w:rsidRPr="00B370B0">
        <w:rPr>
          <w:rFonts w:cs="Arial"/>
          <w:b/>
        </w:rPr>
        <w:t>Dokumentacja Techniczna</w:t>
      </w:r>
      <w:r w:rsidRPr="00B370B0">
        <w:rPr>
          <w:rFonts w:cs="Arial"/>
        </w:rPr>
        <w:t xml:space="preserve"> – oznacza wszelkie dokumenty i koncepcje wyszczególnione w pkt I </w:t>
      </w:r>
      <w:proofErr w:type="spellStart"/>
      <w:r w:rsidRPr="00B370B0">
        <w:rPr>
          <w:rFonts w:cs="Arial"/>
        </w:rPr>
        <w:t>ppkt</w:t>
      </w:r>
      <w:proofErr w:type="spellEnd"/>
      <w:r w:rsidRPr="00B370B0">
        <w:rPr>
          <w:rFonts w:cs="Arial"/>
        </w:rPr>
        <w:t xml:space="preserve">. 4 </w:t>
      </w:r>
      <w:r w:rsidRPr="00B370B0">
        <w:rPr>
          <w:rFonts w:cs="Arial"/>
          <w:b/>
        </w:rPr>
        <w:t>Załącznika nr 2</w:t>
      </w:r>
      <w:r w:rsidRPr="00B370B0">
        <w:rPr>
          <w:rFonts w:cs="Arial"/>
        </w:rPr>
        <w:t xml:space="preserve"> do Umowy; </w:t>
      </w:r>
    </w:p>
    <w:p w14:paraId="7E5B0BAB" w14:textId="3A293A4C" w:rsidR="00481094" w:rsidRPr="00B370B0" w:rsidRDefault="00481094" w:rsidP="00600277">
      <w:pPr>
        <w:widowControl w:val="0"/>
        <w:numPr>
          <w:ilvl w:val="0"/>
          <w:numId w:val="27"/>
        </w:numPr>
        <w:suppressAutoHyphens w:val="0"/>
        <w:autoSpaceDE w:val="0"/>
        <w:autoSpaceDN w:val="0"/>
        <w:adjustRightInd w:val="0"/>
        <w:spacing w:after="120" w:line="240" w:lineRule="auto"/>
        <w:ind w:left="283" w:hanging="283"/>
        <w:jc w:val="both"/>
        <w:rPr>
          <w:rFonts w:cs="Arial"/>
        </w:rPr>
      </w:pPr>
      <w:r w:rsidRPr="00B370B0">
        <w:rPr>
          <w:rFonts w:cs="Arial"/>
          <w:b/>
        </w:rPr>
        <w:t>Dokumentacja Administracyjna</w:t>
      </w:r>
      <w:r w:rsidRPr="00B370B0">
        <w:rPr>
          <w:rFonts w:cs="Arial"/>
        </w:rPr>
        <w:t xml:space="preserve"> – oznacza wszelkie dokumenty i koncepcje wyszczególnione </w:t>
      </w:r>
      <w:r w:rsidR="00A95B01" w:rsidRPr="00B370B0">
        <w:rPr>
          <w:rFonts w:cs="Arial"/>
        </w:rPr>
        <w:br/>
      </w:r>
      <w:r w:rsidRPr="00B370B0">
        <w:rPr>
          <w:rFonts w:cs="Arial"/>
        </w:rPr>
        <w:t xml:space="preserve">w pkt I </w:t>
      </w:r>
      <w:proofErr w:type="spellStart"/>
      <w:r w:rsidRPr="00B370B0">
        <w:rPr>
          <w:rFonts w:cs="Arial"/>
        </w:rPr>
        <w:t>ppkt</w:t>
      </w:r>
      <w:proofErr w:type="spellEnd"/>
      <w:r w:rsidRPr="00B370B0">
        <w:rPr>
          <w:rFonts w:cs="Arial"/>
        </w:rPr>
        <w:t xml:space="preserve">. 5 </w:t>
      </w:r>
      <w:r w:rsidRPr="00B370B0">
        <w:rPr>
          <w:rFonts w:cs="Arial"/>
          <w:b/>
        </w:rPr>
        <w:t>Załącznika nr 2</w:t>
      </w:r>
      <w:r w:rsidRPr="00B370B0">
        <w:rPr>
          <w:rFonts w:cs="Arial"/>
        </w:rPr>
        <w:t xml:space="preserve"> do Umowy;</w:t>
      </w:r>
    </w:p>
    <w:p w14:paraId="05DBA240" w14:textId="77777777" w:rsidR="00481094" w:rsidRPr="00B370B0" w:rsidRDefault="00481094" w:rsidP="00600277">
      <w:pPr>
        <w:widowControl w:val="0"/>
        <w:numPr>
          <w:ilvl w:val="0"/>
          <w:numId w:val="27"/>
        </w:numPr>
        <w:suppressAutoHyphens w:val="0"/>
        <w:autoSpaceDE w:val="0"/>
        <w:autoSpaceDN w:val="0"/>
        <w:adjustRightInd w:val="0"/>
        <w:spacing w:after="120" w:line="240" w:lineRule="auto"/>
        <w:ind w:left="283" w:hanging="283"/>
        <w:jc w:val="both"/>
        <w:rPr>
          <w:rFonts w:cs="Arial"/>
        </w:rPr>
      </w:pPr>
      <w:r w:rsidRPr="00B370B0">
        <w:rPr>
          <w:rFonts w:cs="Arial"/>
          <w:b/>
        </w:rPr>
        <w:t>Prace</w:t>
      </w:r>
      <w:r w:rsidRPr="00B370B0">
        <w:rPr>
          <w:rFonts w:cs="Arial"/>
        </w:rPr>
        <w:t xml:space="preserve"> – oznacza wszelkie czynności, w tym prawne i faktyczne, niezbędne do wykonania Przedmiotu Umowy w sposób należyty</w:t>
      </w:r>
      <w:r w:rsidR="00A25C3C" w:rsidRPr="00B370B0">
        <w:rPr>
          <w:rFonts w:cs="Arial"/>
        </w:rPr>
        <w:t>, choćby nie zostały w Umowie wymienione wprost</w:t>
      </w:r>
      <w:r w:rsidRPr="00B370B0">
        <w:rPr>
          <w:rFonts w:cs="Arial"/>
        </w:rPr>
        <w:t>;</w:t>
      </w:r>
    </w:p>
    <w:p w14:paraId="55EC1FEE" w14:textId="44970652" w:rsidR="00481094" w:rsidRPr="00B370B0" w:rsidRDefault="00481094" w:rsidP="00600277">
      <w:pPr>
        <w:widowControl w:val="0"/>
        <w:numPr>
          <w:ilvl w:val="0"/>
          <w:numId w:val="27"/>
        </w:numPr>
        <w:suppressAutoHyphens w:val="0"/>
        <w:autoSpaceDE w:val="0"/>
        <w:autoSpaceDN w:val="0"/>
        <w:adjustRightInd w:val="0"/>
        <w:spacing w:after="120" w:line="240" w:lineRule="auto"/>
        <w:ind w:left="283" w:hanging="283"/>
        <w:jc w:val="both"/>
        <w:rPr>
          <w:rFonts w:cs="Arial"/>
        </w:rPr>
      </w:pPr>
      <w:r w:rsidRPr="00B370B0">
        <w:rPr>
          <w:rFonts w:cs="Arial"/>
          <w:b/>
        </w:rPr>
        <w:t>Etap</w:t>
      </w:r>
      <w:r w:rsidRPr="00B370B0">
        <w:rPr>
          <w:rFonts w:cs="Arial"/>
        </w:rPr>
        <w:t xml:space="preserve"> – oznacza etap wykonania Przedmiotu Umowy. Ilość Etapów oraz ich szczegółowy zakres określono w </w:t>
      </w:r>
      <w:r w:rsidRPr="00B370B0">
        <w:rPr>
          <w:rFonts w:cs="Arial"/>
          <w:b/>
        </w:rPr>
        <w:t>Załączniku nr 3</w:t>
      </w:r>
      <w:r w:rsidRPr="00B370B0">
        <w:rPr>
          <w:rFonts w:cs="Arial"/>
        </w:rPr>
        <w:t xml:space="preserve"> do Umowy;</w:t>
      </w:r>
    </w:p>
    <w:p w14:paraId="5E91CD84" w14:textId="77777777" w:rsidR="00481094" w:rsidRPr="00B370B0" w:rsidRDefault="00481094" w:rsidP="00600277">
      <w:pPr>
        <w:widowControl w:val="0"/>
        <w:numPr>
          <w:ilvl w:val="0"/>
          <w:numId w:val="27"/>
        </w:numPr>
        <w:suppressAutoHyphens w:val="0"/>
        <w:autoSpaceDE w:val="0"/>
        <w:autoSpaceDN w:val="0"/>
        <w:adjustRightInd w:val="0"/>
        <w:spacing w:after="120" w:line="240" w:lineRule="auto"/>
        <w:ind w:left="283" w:hanging="283"/>
        <w:jc w:val="both"/>
        <w:rPr>
          <w:rFonts w:cs="Arial"/>
        </w:rPr>
      </w:pPr>
      <w:r w:rsidRPr="00B370B0">
        <w:rPr>
          <w:rFonts w:cs="Arial"/>
          <w:b/>
        </w:rPr>
        <w:t>Wynagrodzenie</w:t>
      </w:r>
      <w:r w:rsidRPr="00B370B0">
        <w:rPr>
          <w:rFonts w:cs="Arial"/>
        </w:rPr>
        <w:t xml:space="preserve"> – wynagrodzenie ryczałtowe</w:t>
      </w:r>
      <w:r w:rsidR="00A96B38" w:rsidRPr="00B370B0">
        <w:rPr>
          <w:rFonts w:cs="Arial"/>
        </w:rPr>
        <w:t>, o którym mowa w § 2 Umowy,</w:t>
      </w:r>
      <w:r w:rsidR="00A96B38" w:rsidRPr="00B370B0" w:rsidDel="00A96B38">
        <w:rPr>
          <w:rFonts w:cs="Arial"/>
        </w:rPr>
        <w:t xml:space="preserve"> </w:t>
      </w:r>
      <w:r w:rsidRPr="00B370B0">
        <w:rPr>
          <w:rFonts w:cs="Arial"/>
        </w:rPr>
        <w:t xml:space="preserve">należne Wykonawcy od Zamawiającego z tytułu wykonania </w:t>
      </w:r>
      <w:r w:rsidR="00B27C7A" w:rsidRPr="00B370B0">
        <w:rPr>
          <w:rFonts w:cs="Arial"/>
        </w:rPr>
        <w:t>Prac</w:t>
      </w:r>
      <w:r w:rsidRPr="00B370B0">
        <w:rPr>
          <w:rFonts w:cs="Arial"/>
        </w:rPr>
        <w:t>;</w:t>
      </w:r>
    </w:p>
    <w:p w14:paraId="1A863BEA" w14:textId="2C7656E6" w:rsidR="00481094" w:rsidRPr="00B370B0" w:rsidRDefault="00481094" w:rsidP="00600277">
      <w:pPr>
        <w:widowControl w:val="0"/>
        <w:numPr>
          <w:ilvl w:val="0"/>
          <w:numId w:val="27"/>
        </w:numPr>
        <w:suppressAutoHyphens w:val="0"/>
        <w:autoSpaceDE w:val="0"/>
        <w:autoSpaceDN w:val="0"/>
        <w:adjustRightInd w:val="0"/>
        <w:spacing w:after="120" w:line="240" w:lineRule="auto"/>
        <w:ind w:left="283" w:hanging="283"/>
        <w:jc w:val="both"/>
        <w:rPr>
          <w:rFonts w:cs="Arial"/>
        </w:rPr>
      </w:pPr>
      <w:r w:rsidRPr="00B370B0">
        <w:rPr>
          <w:rFonts w:cs="Arial"/>
          <w:b/>
        </w:rPr>
        <w:t>Prawo Budowlane</w:t>
      </w:r>
      <w:r w:rsidRPr="00B370B0">
        <w:rPr>
          <w:rFonts w:cs="Arial"/>
        </w:rPr>
        <w:t xml:space="preserve"> – oznacza ustawę z dnia 7 lipca 1994 r. Prawo budowlane (</w:t>
      </w:r>
      <w:proofErr w:type="spellStart"/>
      <w:r w:rsidRPr="00B370B0">
        <w:rPr>
          <w:rFonts w:cs="Arial"/>
        </w:rPr>
        <w:t>t.j</w:t>
      </w:r>
      <w:proofErr w:type="spellEnd"/>
      <w:r w:rsidRPr="00B370B0">
        <w:rPr>
          <w:rFonts w:cs="Arial"/>
        </w:rPr>
        <w:t xml:space="preserve">. Dz.U. z </w:t>
      </w:r>
      <w:r w:rsidR="00E22C4A" w:rsidRPr="00B370B0">
        <w:rPr>
          <w:rFonts w:cs="Arial"/>
        </w:rPr>
        <w:t xml:space="preserve">2025 </w:t>
      </w:r>
      <w:r w:rsidRPr="00B370B0">
        <w:rPr>
          <w:rFonts w:cs="Arial"/>
        </w:rPr>
        <w:t xml:space="preserve">r. poz. </w:t>
      </w:r>
      <w:r w:rsidR="00E22C4A" w:rsidRPr="00B370B0">
        <w:rPr>
          <w:rFonts w:cs="Arial"/>
        </w:rPr>
        <w:t xml:space="preserve">418 </w:t>
      </w:r>
      <w:r w:rsidRPr="00B370B0">
        <w:rPr>
          <w:rFonts w:cs="Arial"/>
        </w:rPr>
        <w:t xml:space="preserve">z </w:t>
      </w:r>
      <w:proofErr w:type="spellStart"/>
      <w:r w:rsidRPr="00B370B0">
        <w:rPr>
          <w:rFonts w:cs="Arial"/>
        </w:rPr>
        <w:t>późn</w:t>
      </w:r>
      <w:proofErr w:type="spellEnd"/>
      <w:r w:rsidRPr="00B370B0">
        <w:rPr>
          <w:rFonts w:cs="Arial"/>
        </w:rPr>
        <w:t xml:space="preserve">. zm.); </w:t>
      </w:r>
    </w:p>
    <w:p w14:paraId="2AB53642" w14:textId="696273C2" w:rsidR="00481094" w:rsidRPr="00B370B0" w:rsidRDefault="00481094" w:rsidP="00600277">
      <w:pPr>
        <w:widowControl w:val="0"/>
        <w:numPr>
          <w:ilvl w:val="0"/>
          <w:numId w:val="27"/>
        </w:numPr>
        <w:suppressAutoHyphens w:val="0"/>
        <w:autoSpaceDE w:val="0"/>
        <w:autoSpaceDN w:val="0"/>
        <w:adjustRightInd w:val="0"/>
        <w:spacing w:after="120" w:line="240" w:lineRule="auto"/>
        <w:ind w:left="283" w:hanging="283"/>
        <w:jc w:val="both"/>
        <w:rPr>
          <w:rFonts w:cs="Arial"/>
        </w:rPr>
      </w:pPr>
      <w:r w:rsidRPr="00B370B0">
        <w:rPr>
          <w:rFonts w:cs="Arial"/>
          <w:b/>
        </w:rPr>
        <w:t>Kodeks Cywilny</w:t>
      </w:r>
      <w:r w:rsidRPr="00B370B0">
        <w:rPr>
          <w:rFonts w:cs="Arial"/>
        </w:rPr>
        <w:t xml:space="preserve"> – oznacza ustawę z dnia 23 kwietnia 1964 r. Kodeks cywilny (</w:t>
      </w:r>
      <w:proofErr w:type="spellStart"/>
      <w:r w:rsidRPr="00B370B0">
        <w:rPr>
          <w:rFonts w:cs="Arial"/>
        </w:rPr>
        <w:t>t.j</w:t>
      </w:r>
      <w:proofErr w:type="spellEnd"/>
      <w:r w:rsidRPr="00B370B0">
        <w:rPr>
          <w:rFonts w:cs="Arial"/>
        </w:rPr>
        <w:t xml:space="preserve">. Dz.U. z </w:t>
      </w:r>
      <w:r w:rsidR="003B6D20" w:rsidRPr="00B370B0">
        <w:rPr>
          <w:rFonts w:cs="Arial"/>
        </w:rPr>
        <w:t xml:space="preserve">2024 </w:t>
      </w:r>
      <w:r w:rsidRPr="00B370B0">
        <w:rPr>
          <w:rFonts w:cs="Arial"/>
        </w:rPr>
        <w:t xml:space="preserve">r. poz. </w:t>
      </w:r>
      <w:r w:rsidR="003B6D20" w:rsidRPr="00B370B0">
        <w:rPr>
          <w:rFonts w:cs="Arial"/>
        </w:rPr>
        <w:t xml:space="preserve">1061 </w:t>
      </w:r>
      <w:r w:rsidRPr="00B370B0">
        <w:rPr>
          <w:rFonts w:cs="Arial"/>
        </w:rPr>
        <w:t xml:space="preserve">z </w:t>
      </w:r>
      <w:proofErr w:type="spellStart"/>
      <w:r w:rsidRPr="00B370B0">
        <w:rPr>
          <w:rFonts w:cs="Arial"/>
        </w:rPr>
        <w:t>późn</w:t>
      </w:r>
      <w:proofErr w:type="spellEnd"/>
      <w:r w:rsidRPr="00B370B0">
        <w:rPr>
          <w:rFonts w:cs="Arial"/>
        </w:rPr>
        <w:t xml:space="preserve">. zm.); </w:t>
      </w:r>
    </w:p>
    <w:p w14:paraId="04EF48F0" w14:textId="77777777" w:rsidR="00481094" w:rsidRPr="00B370B0" w:rsidRDefault="00481094" w:rsidP="00600277">
      <w:pPr>
        <w:widowControl w:val="0"/>
        <w:numPr>
          <w:ilvl w:val="0"/>
          <w:numId w:val="27"/>
        </w:numPr>
        <w:suppressAutoHyphens w:val="0"/>
        <w:autoSpaceDE w:val="0"/>
        <w:autoSpaceDN w:val="0"/>
        <w:adjustRightInd w:val="0"/>
        <w:spacing w:after="120" w:line="240" w:lineRule="auto"/>
        <w:ind w:left="283" w:hanging="283"/>
        <w:jc w:val="both"/>
        <w:rPr>
          <w:rFonts w:cs="Arial"/>
        </w:rPr>
      </w:pPr>
      <w:r w:rsidRPr="00B370B0">
        <w:rPr>
          <w:rFonts w:cs="Arial"/>
          <w:b/>
        </w:rPr>
        <w:lastRenderedPageBreak/>
        <w:t>Protokół Odbioru</w:t>
      </w:r>
      <w:r w:rsidRPr="00B370B0">
        <w:rPr>
          <w:rFonts w:cs="Arial"/>
        </w:rPr>
        <w:t xml:space="preserve"> – oznacza dokument podpisywany przez przedstawicieli obu Strony Umowy po zakończeniu i odebraniu każdego z Etapów;</w:t>
      </w:r>
    </w:p>
    <w:p w14:paraId="6ACDD32F" w14:textId="77777777" w:rsidR="00481094" w:rsidRPr="00B370B0" w:rsidRDefault="00481094" w:rsidP="00600277">
      <w:pPr>
        <w:widowControl w:val="0"/>
        <w:numPr>
          <w:ilvl w:val="0"/>
          <w:numId w:val="27"/>
        </w:numPr>
        <w:suppressAutoHyphens w:val="0"/>
        <w:autoSpaceDE w:val="0"/>
        <w:autoSpaceDN w:val="0"/>
        <w:adjustRightInd w:val="0"/>
        <w:spacing w:after="120" w:line="240" w:lineRule="auto"/>
        <w:ind w:left="283" w:hanging="283"/>
        <w:jc w:val="both"/>
        <w:rPr>
          <w:rFonts w:cs="Arial"/>
        </w:rPr>
      </w:pPr>
      <w:r w:rsidRPr="00B370B0">
        <w:rPr>
          <w:rFonts w:cs="Arial"/>
          <w:b/>
        </w:rPr>
        <w:t>Protokół Odbioru Końcowego</w:t>
      </w:r>
      <w:r w:rsidRPr="00B370B0">
        <w:rPr>
          <w:rFonts w:cs="Arial"/>
        </w:rPr>
        <w:t xml:space="preserve"> – oznacza dokument podpisywany przez przedstawicieli obu Strony Umowy po zakończeniu i odebraniu Przedmiotu Umowy</w:t>
      </w:r>
      <w:r w:rsidR="00A96B38" w:rsidRPr="00B370B0">
        <w:rPr>
          <w:rFonts w:cs="Arial"/>
        </w:rPr>
        <w:t>, stanowiący podstawę do wystawienia faktury VAT</w:t>
      </w:r>
      <w:r w:rsidRPr="00B370B0">
        <w:rPr>
          <w:rFonts w:cs="Arial"/>
        </w:rPr>
        <w:t xml:space="preserve">; </w:t>
      </w:r>
    </w:p>
    <w:p w14:paraId="752BB485" w14:textId="77777777" w:rsidR="00481094" w:rsidRPr="00B370B0" w:rsidRDefault="00481094" w:rsidP="00600277">
      <w:pPr>
        <w:widowControl w:val="0"/>
        <w:numPr>
          <w:ilvl w:val="0"/>
          <w:numId w:val="27"/>
        </w:numPr>
        <w:suppressAutoHyphens w:val="0"/>
        <w:autoSpaceDE w:val="0"/>
        <w:autoSpaceDN w:val="0"/>
        <w:adjustRightInd w:val="0"/>
        <w:spacing w:after="120" w:line="240" w:lineRule="auto"/>
        <w:ind w:left="283" w:hanging="283"/>
        <w:jc w:val="both"/>
        <w:rPr>
          <w:rFonts w:cs="Arial"/>
        </w:rPr>
      </w:pPr>
      <w:r w:rsidRPr="00B370B0">
        <w:rPr>
          <w:rFonts w:cs="Arial"/>
          <w:b/>
        </w:rPr>
        <w:t>Harmonogram</w:t>
      </w:r>
      <w:r w:rsidRPr="00B370B0">
        <w:rPr>
          <w:rFonts w:cs="Arial"/>
        </w:rPr>
        <w:t xml:space="preserve"> – oznacza harmonogram stanowiący </w:t>
      </w:r>
      <w:r w:rsidRPr="00B370B0">
        <w:rPr>
          <w:rFonts w:cs="Arial"/>
          <w:b/>
        </w:rPr>
        <w:t>Załącznik nr 6</w:t>
      </w:r>
      <w:r w:rsidRPr="00B370B0">
        <w:rPr>
          <w:rFonts w:cs="Arial"/>
        </w:rPr>
        <w:t xml:space="preserve"> do Umowy; </w:t>
      </w:r>
    </w:p>
    <w:p w14:paraId="28B95BA9" w14:textId="69F3E8C8" w:rsidR="00481094" w:rsidRPr="00B370B0" w:rsidRDefault="00481094" w:rsidP="00600277">
      <w:pPr>
        <w:widowControl w:val="0"/>
        <w:numPr>
          <w:ilvl w:val="0"/>
          <w:numId w:val="27"/>
        </w:numPr>
        <w:suppressAutoHyphens w:val="0"/>
        <w:autoSpaceDE w:val="0"/>
        <w:autoSpaceDN w:val="0"/>
        <w:adjustRightInd w:val="0"/>
        <w:spacing w:after="0" w:line="240" w:lineRule="auto"/>
        <w:ind w:left="283" w:hanging="283"/>
        <w:jc w:val="both"/>
        <w:rPr>
          <w:rFonts w:cs="Arial"/>
          <w:bCs/>
        </w:rPr>
      </w:pPr>
      <w:r w:rsidRPr="00B370B0">
        <w:rPr>
          <w:rFonts w:cs="Arial"/>
          <w:b/>
        </w:rPr>
        <w:t>Zakład Produkcyjny</w:t>
      </w:r>
      <w:r w:rsidRPr="00B370B0">
        <w:rPr>
          <w:rFonts w:cs="Arial"/>
        </w:rPr>
        <w:t xml:space="preserve"> – oznacza Zakład Zamawiającego zlokalizowany w </w:t>
      </w:r>
      <w:r w:rsidR="00806536" w:rsidRPr="00B370B0">
        <w:rPr>
          <w:rFonts w:cs="Arial"/>
        </w:rPr>
        <w:t>Trzebini</w:t>
      </w:r>
      <w:r w:rsidRPr="00B370B0">
        <w:rPr>
          <w:rFonts w:cs="Arial"/>
        </w:rPr>
        <w:t>, na terenie którego zostanie zrealizowany i wdrożony Przedmiot Umowy.</w:t>
      </w:r>
    </w:p>
    <w:p w14:paraId="69FE3A48" w14:textId="77777777" w:rsidR="00481094" w:rsidRPr="00B370B0" w:rsidRDefault="00481094" w:rsidP="00A95B01">
      <w:pPr>
        <w:pStyle w:val="Nagwek1"/>
        <w:rPr>
          <w:szCs w:val="20"/>
        </w:rPr>
      </w:pPr>
      <w:bookmarkStart w:id="0" w:name="_Toc64037108"/>
      <w:bookmarkStart w:id="1" w:name="_Toc65495290"/>
      <w:bookmarkStart w:id="2" w:name="_Toc65498599"/>
      <w:bookmarkStart w:id="3" w:name="_Toc65498644"/>
      <w:bookmarkStart w:id="4" w:name="_Toc167795026"/>
      <w:r w:rsidRPr="00B370B0">
        <w:rPr>
          <w:szCs w:val="20"/>
        </w:rPr>
        <w:t>§1</w:t>
      </w:r>
      <w:r w:rsidRPr="00B370B0">
        <w:rPr>
          <w:szCs w:val="20"/>
        </w:rPr>
        <w:br/>
        <w:t>Przedmiot Umowy</w:t>
      </w:r>
      <w:bookmarkEnd w:id="0"/>
      <w:bookmarkEnd w:id="1"/>
      <w:bookmarkEnd w:id="2"/>
      <w:bookmarkEnd w:id="3"/>
      <w:bookmarkEnd w:id="4"/>
    </w:p>
    <w:p w14:paraId="590EDED4" w14:textId="77777777" w:rsidR="00481094" w:rsidRPr="00B370B0" w:rsidRDefault="00481094" w:rsidP="00600277">
      <w:pPr>
        <w:numPr>
          <w:ilvl w:val="0"/>
          <w:numId w:val="25"/>
        </w:numPr>
        <w:autoSpaceDE w:val="0"/>
        <w:spacing w:after="120" w:line="240" w:lineRule="auto"/>
        <w:ind w:left="284" w:hanging="284"/>
        <w:jc w:val="both"/>
        <w:rPr>
          <w:rFonts w:cs="Arial"/>
        </w:rPr>
      </w:pPr>
      <w:r w:rsidRPr="00B370B0">
        <w:rPr>
          <w:rFonts w:cs="Arial"/>
        </w:rPr>
        <w:t xml:space="preserve">Zamawiający zleca, a Wykonawca przyjmuje do realizacji wykonanie </w:t>
      </w:r>
      <w:r w:rsidR="0053235E" w:rsidRPr="00B370B0">
        <w:rPr>
          <w:rFonts w:cs="Arial"/>
        </w:rPr>
        <w:t xml:space="preserve">Prac </w:t>
      </w:r>
      <w:r w:rsidRPr="00B370B0">
        <w:rPr>
          <w:rFonts w:cs="Arial"/>
        </w:rPr>
        <w:t xml:space="preserve">w zakresie: </w:t>
      </w:r>
    </w:p>
    <w:p w14:paraId="2A8762D4" w14:textId="088B5481" w:rsidR="00481094" w:rsidRPr="00B370B0" w:rsidRDefault="00290437" w:rsidP="00290437">
      <w:pPr>
        <w:autoSpaceDE w:val="0"/>
        <w:spacing w:after="120" w:line="240" w:lineRule="auto"/>
        <w:ind w:left="360"/>
        <w:jc w:val="center"/>
        <w:rPr>
          <w:rFonts w:cs="Arial"/>
        </w:rPr>
      </w:pPr>
      <w:r w:rsidRPr="00B370B0">
        <w:rPr>
          <w:rFonts w:cs="Arial"/>
        </w:rPr>
        <w:t>„</w:t>
      </w:r>
      <w:r w:rsidR="00806536" w:rsidRPr="00B370B0">
        <w:rPr>
          <w:rFonts w:cs="Arial"/>
          <w:b/>
        </w:rPr>
        <w:t xml:space="preserve">Odtworzenie instalacji do produkcji roztworów wiskozatorów dla ORLEN OIL Sp. Z o.o. Zakład Trzebinia </w:t>
      </w:r>
      <w:r w:rsidRPr="00B370B0">
        <w:rPr>
          <w:rFonts w:cs="Arial"/>
          <w:b/>
        </w:rPr>
        <w:t>"</w:t>
      </w:r>
    </w:p>
    <w:p w14:paraId="26E72380" w14:textId="77777777" w:rsidR="00481094" w:rsidRPr="00B370B0" w:rsidRDefault="00481094" w:rsidP="00600277">
      <w:pPr>
        <w:numPr>
          <w:ilvl w:val="0"/>
          <w:numId w:val="25"/>
        </w:numPr>
        <w:autoSpaceDE w:val="0"/>
        <w:spacing w:after="120" w:line="240" w:lineRule="auto"/>
        <w:ind w:left="284" w:hanging="284"/>
        <w:jc w:val="both"/>
        <w:rPr>
          <w:rFonts w:cs="Arial"/>
        </w:rPr>
      </w:pPr>
      <w:r w:rsidRPr="00B370B0">
        <w:rPr>
          <w:rFonts w:cs="Arial"/>
        </w:rPr>
        <w:t xml:space="preserve">Szczegółowy opis Przedmiotu Umowy określa </w:t>
      </w:r>
      <w:r w:rsidRPr="00B370B0">
        <w:rPr>
          <w:rFonts w:cs="Arial"/>
          <w:b/>
        </w:rPr>
        <w:t>Załącznik nr 1</w:t>
      </w:r>
      <w:r w:rsidRPr="00B370B0">
        <w:rPr>
          <w:rFonts w:cs="Arial"/>
        </w:rPr>
        <w:t xml:space="preserve"> do niniejszej Umowy.</w:t>
      </w:r>
    </w:p>
    <w:p w14:paraId="045AFCFD" w14:textId="77777777" w:rsidR="00481094" w:rsidRPr="00B370B0" w:rsidRDefault="00481094" w:rsidP="00600277">
      <w:pPr>
        <w:numPr>
          <w:ilvl w:val="0"/>
          <w:numId w:val="25"/>
        </w:numPr>
        <w:autoSpaceDE w:val="0"/>
        <w:spacing w:after="120" w:line="240" w:lineRule="auto"/>
        <w:ind w:left="284" w:hanging="284"/>
        <w:jc w:val="both"/>
        <w:rPr>
          <w:rFonts w:cs="Arial"/>
        </w:rPr>
      </w:pPr>
      <w:r w:rsidRPr="00B370B0">
        <w:rPr>
          <w:rFonts w:cs="Arial"/>
        </w:rPr>
        <w:t>Realizacja przez Wykonawcę Przedmiotu Umowy w szczególności obejmuje:</w:t>
      </w:r>
    </w:p>
    <w:p w14:paraId="54D46B69" w14:textId="13F63CC8" w:rsidR="00F307D2" w:rsidRPr="00B370B0" w:rsidRDefault="00B45E3B" w:rsidP="00B45E3B">
      <w:pPr>
        <w:spacing w:after="120"/>
        <w:jc w:val="both"/>
        <w:rPr>
          <w:rFonts w:cs="Arial"/>
          <w:bCs/>
        </w:rPr>
      </w:pPr>
      <w:r w:rsidRPr="00B370B0">
        <w:rPr>
          <w:rFonts w:cs="Arial"/>
          <w:bCs/>
        </w:rPr>
        <w:t xml:space="preserve">- </w:t>
      </w:r>
      <w:r w:rsidR="008A056B" w:rsidRPr="00B370B0">
        <w:rPr>
          <w:rFonts w:cs="Arial"/>
          <w:bCs/>
        </w:rPr>
        <w:t>o</w:t>
      </w:r>
      <w:r w:rsidR="00F307D2" w:rsidRPr="00B370B0">
        <w:rPr>
          <w:rFonts w:cs="Arial"/>
          <w:bCs/>
        </w:rPr>
        <w:t>pracowanie dokumentacji projektowej</w:t>
      </w:r>
      <w:r w:rsidR="008A056B" w:rsidRPr="00B370B0">
        <w:rPr>
          <w:rFonts w:cs="Arial"/>
          <w:bCs/>
        </w:rPr>
        <w:t>;</w:t>
      </w:r>
    </w:p>
    <w:p w14:paraId="0BEEE8AE" w14:textId="372C24EF" w:rsidR="00B45E3B" w:rsidRPr="00B370B0" w:rsidRDefault="00B45E3B" w:rsidP="00B45E3B">
      <w:pPr>
        <w:spacing w:after="120"/>
        <w:jc w:val="both"/>
        <w:rPr>
          <w:rFonts w:cs="Arial"/>
          <w:bCs/>
        </w:rPr>
      </w:pPr>
      <w:r w:rsidRPr="00B370B0">
        <w:rPr>
          <w:rFonts w:cs="Arial"/>
          <w:bCs/>
        </w:rPr>
        <w:t xml:space="preserve">- realizacja </w:t>
      </w:r>
      <w:r w:rsidR="009A396D" w:rsidRPr="00B370B0">
        <w:rPr>
          <w:rFonts w:cs="Arial"/>
          <w:bCs/>
        </w:rPr>
        <w:t>rzeczowa i rozruch instalacji do produkcji roztworów wiskozatorów;</w:t>
      </w:r>
    </w:p>
    <w:p w14:paraId="78C3F353" w14:textId="023B5E3E" w:rsidR="00F307D2" w:rsidRPr="00B370B0" w:rsidRDefault="00F307D2" w:rsidP="00B45E3B">
      <w:pPr>
        <w:spacing w:after="120"/>
        <w:jc w:val="both"/>
        <w:rPr>
          <w:rFonts w:cs="Arial"/>
        </w:rPr>
      </w:pPr>
      <w:r w:rsidRPr="00B370B0">
        <w:rPr>
          <w:rFonts w:cs="Arial"/>
        </w:rPr>
        <w:t>-</w:t>
      </w:r>
      <w:r w:rsidR="009A396D" w:rsidRPr="00B370B0">
        <w:rPr>
          <w:rFonts w:cs="Arial"/>
        </w:rPr>
        <w:t xml:space="preserve"> </w:t>
      </w:r>
      <w:r w:rsidRPr="00B370B0">
        <w:rPr>
          <w:rFonts w:cs="Arial"/>
        </w:rPr>
        <w:t>opracowanie dokumentacji powykonawczej</w:t>
      </w:r>
      <w:r w:rsidR="009A396D" w:rsidRPr="00B370B0">
        <w:rPr>
          <w:rFonts w:cs="Arial"/>
        </w:rPr>
        <w:t xml:space="preserve"> i odbiór końcowy.</w:t>
      </w:r>
    </w:p>
    <w:p w14:paraId="31A82617" w14:textId="0EEA2A06" w:rsidR="00481094" w:rsidRPr="00B370B0" w:rsidRDefault="00481094" w:rsidP="00C10EE4">
      <w:pPr>
        <w:spacing w:after="0" w:line="240" w:lineRule="auto"/>
        <w:ind w:left="502"/>
        <w:jc w:val="both"/>
        <w:rPr>
          <w:rFonts w:cs="Arial"/>
        </w:rPr>
      </w:pPr>
    </w:p>
    <w:p w14:paraId="1ACA1254" w14:textId="77777777" w:rsidR="00481094" w:rsidRPr="00B370B0" w:rsidRDefault="00481094" w:rsidP="00600277">
      <w:pPr>
        <w:numPr>
          <w:ilvl w:val="0"/>
          <w:numId w:val="25"/>
        </w:numPr>
        <w:autoSpaceDE w:val="0"/>
        <w:spacing w:after="120" w:line="240" w:lineRule="auto"/>
        <w:ind w:left="284" w:hanging="284"/>
        <w:jc w:val="both"/>
        <w:rPr>
          <w:rFonts w:cs="Arial"/>
        </w:rPr>
      </w:pPr>
      <w:r w:rsidRPr="00B370B0">
        <w:rPr>
          <w:rFonts w:cs="Arial"/>
        </w:rPr>
        <w:t>Przyjmuje się, że Przedmiot Umowy obejmuje zrealizowanie całości prac projektowych (w tym uzyskanie zgód i decyzji</w:t>
      </w:r>
      <w:r w:rsidR="00E16E7F" w:rsidRPr="00B370B0">
        <w:rPr>
          <w:rFonts w:cs="Arial"/>
        </w:rPr>
        <w:t>, jeśli są wymagane</w:t>
      </w:r>
      <w:r w:rsidRPr="00B370B0">
        <w:rPr>
          <w:rFonts w:cs="Arial"/>
        </w:rPr>
        <w:t>), budowlanych, montażowych, dostawę wszelkich elementów, materiałów, urządzeń i instalacji (poza wskazanymi Umową jako dostarczane przez Zamawiającego). W tym zakresie przyjmuje się, że Wykonawca powinien przewidzieć i wykonać całość prac w celu umożliwienia przekazania Zamawiającemu do eksploatacji gotowej Inwestycji.</w:t>
      </w:r>
    </w:p>
    <w:p w14:paraId="552DEF6A" w14:textId="3C8AD885" w:rsidR="00481094" w:rsidRPr="00B370B0" w:rsidRDefault="00481094" w:rsidP="00600277">
      <w:pPr>
        <w:numPr>
          <w:ilvl w:val="0"/>
          <w:numId w:val="25"/>
        </w:numPr>
        <w:autoSpaceDE w:val="0"/>
        <w:spacing w:after="120" w:line="240" w:lineRule="auto"/>
        <w:ind w:left="284" w:hanging="284"/>
        <w:jc w:val="both"/>
        <w:rPr>
          <w:rFonts w:cs="Arial"/>
        </w:rPr>
      </w:pPr>
      <w:r w:rsidRPr="00B370B0">
        <w:rPr>
          <w:rFonts w:cs="Arial"/>
        </w:rPr>
        <w:t>Wykonawca oświadcza, że otrzymał od Zamawiającego wszelkie dane i informacje niezbędne do realizacji Inwestycji</w:t>
      </w:r>
      <w:r w:rsidR="00FF5DCD" w:rsidRPr="00B370B0">
        <w:rPr>
          <w:rFonts w:cs="Arial"/>
        </w:rPr>
        <w:t xml:space="preserve"> oraz nie wnosi do nich zastrzeżeń</w:t>
      </w:r>
      <w:r w:rsidRPr="00B370B0">
        <w:rPr>
          <w:rFonts w:cs="Arial"/>
        </w:rPr>
        <w:t>.</w:t>
      </w:r>
    </w:p>
    <w:p w14:paraId="5E46999C" w14:textId="77777777" w:rsidR="00481094" w:rsidRPr="00B370B0" w:rsidRDefault="00481094" w:rsidP="00A95B01">
      <w:pPr>
        <w:pStyle w:val="Nagwek1"/>
        <w:rPr>
          <w:szCs w:val="20"/>
        </w:rPr>
      </w:pPr>
      <w:bookmarkStart w:id="5" w:name="_Toc64037109"/>
      <w:bookmarkStart w:id="6" w:name="_Toc65495291"/>
      <w:bookmarkStart w:id="7" w:name="_Toc65498600"/>
      <w:bookmarkStart w:id="8" w:name="_Toc65498645"/>
      <w:bookmarkStart w:id="9" w:name="_Toc167795027"/>
      <w:r w:rsidRPr="00B370B0">
        <w:rPr>
          <w:szCs w:val="20"/>
        </w:rPr>
        <w:t>§2</w:t>
      </w:r>
      <w:r w:rsidRPr="00B370B0">
        <w:rPr>
          <w:szCs w:val="20"/>
        </w:rPr>
        <w:br/>
        <w:t>Wynagrodzenie</w:t>
      </w:r>
      <w:bookmarkEnd w:id="5"/>
      <w:bookmarkEnd w:id="6"/>
      <w:bookmarkEnd w:id="7"/>
      <w:bookmarkEnd w:id="8"/>
      <w:bookmarkEnd w:id="9"/>
    </w:p>
    <w:p w14:paraId="74E63ECF" w14:textId="77777777" w:rsidR="00B93667" w:rsidRPr="00B66276" w:rsidRDefault="00B93667" w:rsidP="00B93667">
      <w:pPr>
        <w:numPr>
          <w:ilvl w:val="0"/>
          <w:numId w:val="108"/>
        </w:numPr>
        <w:autoSpaceDE w:val="0"/>
        <w:spacing w:after="120" w:line="240" w:lineRule="auto"/>
        <w:ind w:left="284" w:hanging="284"/>
        <w:jc w:val="both"/>
        <w:rPr>
          <w:rFonts w:cs="Arial"/>
        </w:rPr>
      </w:pPr>
      <w:bookmarkStart w:id="10" w:name="_Toc64037110"/>
      <w:bookmarkStart w:id="11" w:name="_Toc65495292"/>
      <w:bookmarkStart w:id="12" w:name="_Toc65498601"/>
      <w:bookmarkStart w:id="13" w:name="_Toc65498646"/>
      <w:bookmarkStart w:id="14" w:name="_Toc167795028"/>
      <w:r w:rsidRPr="00B66276">
        <w:rPr>
          <w:rFonts w:cs="Arial"/>
          <w:bCs/>
        </w:rPr>
        <w:t xml:space="preserve">Za wykonanie całości Przedmiotu Umowy Zamawiający zapłaci Wykonawcy wynagrodzenie ryczałtowe w kwocie </w:t>
      </w:r>
      <w:r>
        <w:rPr>
          <w:rFonts w:cs="Arial"/>
          <w:b/>
          <w:bCs/>
        </w:rPr>
        <w:t>…………..</w:t>
      </w:r>
      <w:r w:rsidRPr="00B66276">
        <w:rPr>
          <w:rFonts w:cs="Arial"/>
          <w:b/>
          <w:bCs/>
        </w:rPr>
        <w:t xml:space="preserve"> zł</w:t>
      </w:r>
      <w:r w:rsidRPr="00B66276">
        <w:rPr>
          <w:rFonts w:cs="Arial"/>
          <w:bCs/>
        </w:rPr>
        <w:t xml:space="preserve"> netto (słownie: </w:t>
      </w:r>
      <w:r>
        <w:rPr>
          <w:rFonts w:cs="Arial"/>
          <w:bCs/>
        </w:rPr>
        <w:t>………………….</w:t>
      </w:r>
      <w:r w:rsidRPr="00B66276">
        <w:rPr>
          <w:rFonts w:cs="Arial"/>
          <w:bCs/>
        </w:rPr>
        <w:t xml:space="preserve"> 00/100 netto) (dalej „</w:t>
      </w:r>
      <w:r w:rsidRPr="00B66276">
        <w:rPr>
          <w:rFonts w:cs="Arial"/>
          <w:b/>
          <w:bCs/>
        </w:rPr>
        <w:t>Wynagrodzenie</w:t>
      </w:r>
      <w:r w:rsidRPr="00B66276">
        <w:rPr>
          <w:rFonts w:cs="Arial"/>
          <w:bCs/>
        </w:rPr>
        <w:t xml:space="preserve">”). </w:t>
      </w:r>
    </w:p>
    <w:p w14:paraId="40048EEC" w14:textId="77777777" w:rsidR="00B93667" w:rsidRPr="00B66276" w:rsidRDefault="00B93667" w:rsidP="00B93667">
      <w:pPr>
        <w:autoSpaceDE w:val="0"/>
        <w:spacing w:after="120" w:line="240" w:lineRule="auto"/>
        <w:ind w:left="284"/>
        <w:jc w:val="both"/>
        <w:rPr>
          <w:rFonts w:cs="Arial"/>
        </w:rPr>
      </w:pPr>
      <w:r w:rsidRPr="00B66276">
        <w:rPr>
          <w:rFonts w:cs="Arial"/>
          <w:bCs/>
        </w:rPr>
        <w:t xml:space="preserve">Ustalone tak Wynagrodzenie, o ile Umowa wyraźnie nie przewiduje inaczej, stanowi niezmienne </w:t>
      </w:r>
      <w:r w:rsidRPr="00B66276">
        <w:rPr>
          <w:rFonts w:cs="Arial"/>
          <w:bCs/>
        </w:rPr>
        <w:br/>
        <w:t xml:space="preserve">i stałe wynagrodzenie ryczałtowe, które obejmuje wszelkie koszty związane z wykonaniem Umowy przez Wykonawcę, w tym m.in.: zysk, robocizna, koszty wykonania prac, usług, dokumentacji, rękojmi i gwarancji, opłaty urzędowe, koszty zakupu materiałów i urządzeń, koszty dostaw, transportu, wyposażenia Inwestycji i sprzętu niezbędnych do realizacji Umowy, koszty opłat administracyjnych, skarbowych, koszty ubezpieczeń i zatrudnienia podwykonawców, koszty przygotowania wymaganej dokumentacji, wynagrodzenie z tytułu przeniesienia autorskich praw majątkowych do dokumentacji w zakresie wskazanym w Umowie i na wszystkich wymienionych </w:t>
      </w:r>
      <w:r w:rsidRPr="00B66276">
        <w:rPr>
          <w:rFonts w:cs="Arial"/>
          <w:bCs/>
        </w:rPr>
        <w:br/>
        <w:t>w niej polach eksploatacji wraz z własnością nośników na których przekazywana jest dokumentacja a także wszelkie inne koszty i wydatki, które są zwyczajowo ponoszone przy wykonywaniu tego typu Umowy lub takie, które doświadczony i profesjonalny podmiot mógł i powinien przewidzieć.</w:t>
      </w:r>
    </w:p>
    <w:p w14:paraId="09EBDA2A" w14:textId="77777777" w:rsidR="00B93667" w:rsidRPr="00B66276" w:rsidRDefault="00B93667" w:rsidP="00B93667">
      <w:pPr>
        <w:autoSpaceDE w:val="0"/>
        <w:spacing w:after="120" w:line="240" w:lineRule="auto"/>
        <w:ind w:left="284"/>
        <w:jc w:val="both"/>
        <w:rPr>
          <w:rFonts w:cs="Arial"/>
          <w:b/>
          <w:bCs/>
        </w:rPr>
      </w:pPr>
      <w:r w:rsidRPr="00B66276">
        <w:rPr>
          <w:rFonts w:cs="Arial"/>
        </w:rPr>
        <w:t xml:space="preserve">Powyższa kwota Wynagrodzenia nie uwzględnia podatku od towarów i usług (VAT), który będzie doliczony do Wynagrodzenia zgodnie ze stawką obowiązującą w dniu wystawienia faktury. Wynagrodzenie będzie płatne na następujący numer rachunku bankowego Wykonawcy: </w:t>
      </w:r>
      <w:r>
        <w:rPr>
          <w:rFonts w:cs="Arial"/>
          <w:b/>
        </w:rPr>
        <w:t>…………………</w:t>
      </w:r>
      <w:r w:rsidRPr="00B66276">
        <w:rPr>
          <w:rFonts w:cs="Arial"/>
          <w:b/>
        </w:rPr>
        <w:t>.</w:t>
      </w:r>
    </w:p>
    <w:p w14:paraId="381D3C59" w14:textId="77777777" w:rsidR="00B93667" w:rsidRPr="00B66276" w:rsidRDefault="00B93667" w:rsidP="00B93667">
      <w:pPr>
        <w:numPr>
          <w:ilvl w:val="0"/>
          <w:numId w:val="108"/>
        </w:numPr>
        <w:tabs>
          <w:tab w:val="left" w:pos="709"/>
        </w:tabs>
        <w:autoSpaceDE w:val="0"/>
        <w:spacing w:after="120" w:line="240" w:lineRule="auto"/>
        <w:ind w:left="357" w:hanging="284"/>
        <w:jc w:val="both"/>
        <w:rPr>
          <w:rFonts w:cs="Arial"/>
          <w:color w:val="000000"/>
        </w:rPr>
      </w:pPr>
      <w:r w:rsidRPr="00B66276">
        <w:rPr>
          <w:rFonts w:cs="Arial"/>
          <w:bCs/>
        </w:rPr>
        <w:t xml:space="preserve">Płatności  będą realizowane w terminie </w:t>
      </w:r>
      <w:r>
        <w:rPr>
          <w:rFonts w:cs="Arial"/>
          <w:bCs/>
        </w:rPr>
        <w:t>……..</w:t>
      </w:r>
      <w:r w:rsidRPr="00B66276">
        <w:rPr>
          <w:rFonts w:cs="Arial"/>
          <w:bCs/>
        </w:rPr>
        <w:t xml:space="preserve"> dni liczonych daty doręczenia prawidłowo wystawionej faktury VAT </w:t>
      </w:r>
      <w:r>
        <w:rPr>
          <w:rFonts w:cs="Arial"/>
          <w:bCs/>
        </w:rPr>
        <w:t>po</w:t>
      </w:r>
      <w:r w:rsidRPr="00B66276">
        <w:rPr>
          <w:rFonts w:cs="Arial"/>
          <w:bCs/>
        </w:rPr>
        <w:t xml:space="preserve"> </w:t>
      </w:r>
      <w:r>
        <w:rPr>
          <w:rFonts w:cs="Arial"/>
          <w:bCs/>
        </w:rPr>
        <w:t xml:space="preserve">ukończeniu i dokonaniu odbioru całości Przedmiotu Umowy na podstawie Protokołu Odbioru Końcowego </w:t>
      </w:r>
      <w:r w:rsidRPr="00B66276">
        <w:rPr>
          <w:rFonts w:cs="Arial"/>
          <w:bCs/>
        </w:rPr>
        <w:t xml:space="preserve">podpisanego przez Zamawiającego bez zastrzeżeń </w:t>
      </w:r>
      <w:r w:rsidRPr="00B66276">
        <w:rPr>
          <w:rFonts w:cs="Arial"/>
          <w:bCs/>
        </w:rPr>
        <w:br/>
        <w:t xml:space="preserve">i uzyskaniu ostatecznej decyzji o pozwoleniu na użytkowanie (o ile wymagane) wraz z mającym za </w:t>
      </w:r>
      <w:r w:rsidRPr="00B66276">
        <w:rPr>
          <w:rFonts w:cs="Arial"/>
          <w:bCs/>
        </w:rPr>
        <w:lastRenderedPageBreak/>
        <w:t xml:space="preserve">przedmiot w/w fakturę oświadczeniem Wykonawcy złożonym </w:t>
      </w:r>
      <w:r>
        <w:rPr>
          <w:rFonts w:cs="Arial"/>
          <w:bCs/>
        </w:rPr>
        <w:t>w formie pisemnej</w:t>
      </w:r>
      <w:r w:rsidRPr="00B66276">
        <w:rPr>
          <w:rFonts w:cs="Arial"/>
          <w:bCs/>
        </w:rPr>
        <w:t xml:space="preserve"> pod rygorem nieważności wedle wzoru stanowiącego </w:t>
      </w:r>
      <w:r w:rsidRPr="00B66276">
        <w:rPr>
          <w:rFonts w:cs="Arial"/>
          <w:b/>
          <w:bCs/>
        </w:rPr>
        <w:t>Załącznik nr 9b</w:t>
      </w:r>
      <w:r w:rsidRPr="00B66276">
        <w:rPr>
          <w:rFonts w:cs="Arial"/>
          <w:bCs/>
        </w:rPr>
        <w:t xml:space="preserve"> do nin. Umowy oraz kompletem oświadczeń podwykonawców o uregulowaniu przez Wykonawcę wszelkich należności na ich rzecz złożonych w formie pisemnej pod rygorem nieważności wedle wzoru stanowiącego </w:t>
      </w:r>
      <w:r w:rsidRPr="00B66276">
        <w:rPr>
          <w:rFonts w:cs="Arial"/>
          <w:b/>
          <w:bCs/>
        </w:rPr>
        <w:t>Załącznik nr 9a</w:t>
      </w:r>
      <w:r w:rsidRPr="00B66276">
        <w:rPr>
          <w:rFonts w:cs="Arial"/>
          <w:bCs/>
        </w:rPr>
        <w:t xml:space="preserve"> do nin. Umowy oraz analogicznych oświadczeń dalszych podwykonawców, złożonych wedle wzoru stanowiącego </w:t>
      </w:r>
      <w:r w:rsidRPr="00B66276">
        <w:rPr>
          <w:rFonts w:cs="Arial"/>
          <w:b/>
          <w:bCs/>
        </w:rPr>
        <w:t>Załącznik nr 9a</w:t>
      </w:r>
      <w:r w:rsidRPr="00B66276">
        <w:rPr>
          <w:rFonts w:cs="Arial"/>
          <w:bCs/>
        </w:rPr>
        <w:t xml:space="preserve"> do nin. Umowy. Termin zapłaty biegnie od daty ostatniego ze zdarzeń lub dostarczenia ostatniego z dokumentów, o których mowa w zdaniach poprzednich. </w:t>
      </w:r>
    </w:p>
    <w:p w14:paraId="54A0F9EC" w14:textId="77777777" w:rsidR="00B93667" w:rsidRPr="00B66276" w:rsidRDefault="00B93667" w:rsidP="00B93667">
      <w:pPr>
        <w:numPr>
          <w:ilvl w:val="0"/>
          <w:numId w:val="108"/>
        </w:numPr>
        <w:autoSpaceDE w:val="0"/>
        <w:spacing w:after="120" w:line="240" w:lineRule="auto"/>
        <w:ind w:left="284" w:hanging="284"/>
        <w:jc w:val="both"/>
        <w:rPr>
          <w:rFonts w:cs="Arial"/>
          <w:bCs/>
        </w:rPr>
      </w:pPr>
      <w:r w:rsidRPr="00B66276">
        <w:rPr>
          <w:rFonts w:cs="Arial"/>
          <w:bCs/>
        </w:rPr>
        <w:t>Dniem zapłaty jest dzień obciążenia rachunku bankowego Zamawiającego.</w:t>
      </w:r>
    </w:p>
    <w:p w14:paraId="3EA0B989" w14:textId="77777777" w:rsidR="00B93667" w:rsidRPr="00B66276" w:rsidRDefault="00B93667" w:rsidP="00B93667">
      <w:pPr>
        <w:numPr>
          <w:ilvl w:val="0"/>
          <w:numId w:val="108"/>
        </w:numPr>
        <w:autoSpaceDE w:val="0"/>
        <w:spacing w:after="120" w:line="240" w:lineRule="auto"/>
        <w:ind w:left="284" w:hanging="284"/>
        <w:jc w:val="both"/>
        <w:rPr>
          <w:rFonts w:cs="Arial"/>
          <w:bCs/>
        </w:rPr>
      </w:pPr>
      <w:r w:rsidRPr="00B66276">
        <w:rPr>
          <w:rFonts w:cs="Arial"/>
          <w:bCs/>
        </w:rPr>
        <w:t>Płatność wynagrodzenia wynikającego z Umowy będzie realizowana w mechanizmie podzielonej płatności, zgodnie z przepisem art. 108a ust. 2 ustawy z dnia 11 marca 2004 roku o podatku od Towarów i usług (</w:t>
      </w:r>
      <w:proofErr w:type="spellStart"/>
      <w:r w:rsidRPr="00B66276">
        <w:rPr>
          <w:rFonts w:cs="Arial"/>
          <w:bCs/>
        </w:rPr>
        <w:t>t</w:t>
      </w:r>
      <w:r>
        <w:rPr>
          <w:rFonts w:cs="Arial"/>
          <w:bCs/>
        </w:rPr>
        <w:t>.</w:t>
      </w:r>
      <w:r w:rsidRPr="00B66276">
        <w:rPr>
          <w:rFonts w:cs="Arial"/>
          <w:bCs/>
        </w:rPr>
        <w:t>j</w:t>
      </w:r>
      <w:proofErr w:type="spellEnd"/>
      <w:r>
        <w:rPr>
          <w:rFonts w:cs="Arial"/>
          <w:bCs/>
        </w:rPr>
        <w:t>.</w:t>
      </w:r>
      <w:r w:rsidRPr="00B66276">
        <w:rPr>
          <w:rFonts w:cs="Arial"/>
          <w:bCs/>
        </w:rPr>
        <w:t xml:space="preserve">..: Dz. U. z 2024 roku, poz. 361, z </w:t>
      </w:r>
      <w:proofErr w:type="spellStart"/>
      <w:r w:rsidRPr="00B66276">
        <w:rPr>
          <w:rFonts w:cs="Arial"/>
          <w:bCs/>
        </w:rPr>
        <w:t>późn</w:t>
      </w:r>
      <w:proofErr w:type="spellEnd"/>
      <w:r w:rsidRPr="00B66276">
        <w:rPr>
          <w:rFonts w:cs="Arial"/>
          <w:bCs/>
        </w:rPr>
        <w:t>. zm.).</w:t>
      </w:r>
    </w:p>
    <w:p w14:paraId="36FA9EB4" w14:textId="77777777" w:rsidR="00B93667" w:rsidRPr="00B66276" w:rsidRDefault="00B93667" w:rsidP="00B93667">
      <w:pPr>
        <w:numPr>
          <w:ilvl w:val="0"/>
          <w:numId w:val="108"/>
        </w:numPr>
        <w:autoSpaceDE w:val="0"/>
        <w:spacing w:after="120" w:line="240" w:lineRule="auto"/>
        <w:ind w:left="284" w:hanging="284"/>
        <w:jc w:val="both"/>
        <w:rPr>
          <w:rFonts w:cs="Arial"/>
          <w:bCs/>
        </w:rPr>
      </w:pPr>
      <w:r w:rsidRPr="00B66276">
        <w:rPr>
          <w:rFonts w:cs="Arial"/>
          <w:bCs/>
        </w:rPr>
        <w:t xml:space="preserve">W przypadku, gdy zakres prac będzie z jakiegokolwiek powodu ograniczony przez Zamawiającego w stosunku do zakresu wskazanego w Umowie, Wynagrodzenie zostanie obniżone stosownie do zmniejszonego zakresu prac w oparciu o odrębną kalkulację wykonaną przez Zamawiającego </w:t>
      </w:r>
      <w:r w:rsidRPr="00B66276">
        <w:rPr>
          <w:rFonts w:cs="Arial"/>
          <w:bCs/>
        </w:rPr>
        <w:br/>
        <w:t xml:space="preserve">w oparciu o </w:t>
      </w:r>
      <w:r w:rsidRPr="00B66276">
        <w:rPr>
          <w:rFonts w:cs="Arial"/>
          <w:b/>
          <w:bCs/>
        </w:rPr>
        <w:t xml:space="preserve">Załącznik nr 3 </w:t>
      </w:r>
      <w:r w:rsidRPr="00B66276">
        <w:rPr>
          <w:rFonts w:cs="Arial"/>
          <w:bCs/>
        </w:rPr>
        <w:t>do Umowy</w:t>
      </w:r>
      <w:r w:rsidRPr="00B66276">
        <w:rPr>
          <w:rFonts w:cs="Arial"/>
          <w:b/>
          <w:bCs/>
        </w:rPr>
        <w:t>.</w:t>
      </w:r>
      <w:r w:rsidRPr="00B66276">
        <w:rPr>
          <w:rFonts w:cs="Arial"/>
          <w:bCs/>
        </w:rPr>
        <w:t xml:space="preserve"> </w:t>
      </w:r>
    </w:p>
    <w:p w14:paraId="47A72260" w14:textId="77777777" w:rsidR="00B93667" w:rsidRPr="00B66276" w:rsidRDefault="00B93667" w:rsidP="00B93667">
      <w:pPr>
        <w:numPr>
          <w:ilvl w:val="0"/>
          <w:numId w:val="108"/>
        </w:numPr>
        <w:autoSpaceDE w:val="0"/>
        <w:spacing w:after="120" w:line="240" w:lineRule="auto"/>
        <w:ind w:left="284" w:hanging="284"/>
        <w:jc w:val="both"/>
        <w:rPr>
          <w:rFonts w:cs="Arial"/>
          <w:bCs/>
        </w:rPr>
      </w:pPr>
      <w:r w:rsidRPr="00B66276">
        <w:rPr>
          <w:rFonts w:cs="Arial"/>
          <w:bCs/>
        </w:rPr>
        <w:t xml:space="preserve">Wykonawca oświadcza, że jest czynnym płatnikiem podatku od towarów i usług (VAT) i posiada Numer Identyfikacji Podatkowej NIP </w:t>
      </w:r>
      <w:r>
        <w:rPr>
          <w:rFonts w:cs="Arial"/>
        </w:rPr>
        <w:t>………….</w:t>
      </w:r>
    </w:p>
    <w:p w14:paraId="71DEA58C" w14:textId="77777777" w:rsidR="00B93667" w:rsidRPr="00B66276" w:rsidRDefault="00B93667" w:rsidP="00B93667">
      <w:pPr>
        <w:numPr>
          <w:ilvl w:val="0"/>
          <w:numId w:val="108"/>
        </w:numPr>
        <w:autoSpaceDE w:val="0"/>
        <w:spacing w:after="120" w:line="240" w:lineRule="auto"/>
        <w:ind w:left="284" w:hanging="284"/>
        <w:jc w:val="both"/>
        <w:rPr>
          <w:rFonts w:cs="Arial"/>
          <w:bCs/>
        </w:rPr>
      </w:pPr>
      <w:r w:rsidRPr="00B66276">
        <w:rPr>
          <w:rFonts w:cs="Arial"/>
          <w:bCs/>
        </w:rPr>
        <w:t>Zamawiający oświadcza, że jest czynnym płatnikiem podatku od towarów i usług (VAT) i posiada Numer Identyfikacji Podatkowej NIP 675-119-07-02.</w:t>
      </w:r>
    </w:p>
    <w:p w14:paraId="0581E28D" w14:textId="77777777" w:rsidR="00B93667" w:rsidRPr="00B66276" w:rsidRDefault="00B93667" w:rsidP="00B93667">
      <w:pPr>
        <w:numPr>
          <w:ilvl w:val="0"/>
          <w:numId w:val="108"/>
        </w:numPr>
        <w:autoSpaceDE w:val="0"/>
        <w:spacing w:after="120" w:line="240" w:lineRule="auto"/>
        <w:ind w:left="284" w:hanging="284"/>
        <w:jc w:val="both"/>
        <w:rPr>
          <w:rFonts w:cs="Arial"/>
          <w:bCs/>
        </w:rPr>
      </w:pPr>
      <w:bookmarkStart w:id="15" w:name="_Hlk208556591"/>
      <w:r w:rsidRPr="00B66276">
        <w:rPr>
          <w:rFonts w:cs="Arial"/>
          <w:bCs/>
        </w:rPr>
        <w:t xml:space="preserve">W przypadku dostarczenia faktury bez załączonego podpisanego przez obie Strony </w:t>
      </w:r>
      <w:r>
        <w:rPr>
          <w:rFonts w:cs="Arial"/>
          <w:bCs/>
        </w:rPr>
        <w:t>Protokołu Odbioru</w:t>
      </w:r>
      <w:r w:rsidRPr="00B66276">
        <w:rPr>
          <w:rFonts w:cs="Arial"/>
          <w:bCs/>
        </w:rPr>
        <w:t xml:space="preserve"> Końcowego lub innych dokumentów wskazanych w ust. 2 lub zawierającej błędy, termin płatności takiej faktury biegnie dopiero od momentu, w którym Wykonawca dostarczy ostatni z brakujących dokumentów lub fakturę VAT korygującą.</w:t>
      </w:r>
    </w:p>
    <w:bookmarkEnd w:id="15"/>
    <w:p w14:paraId="62DCE3E8" w14:textId="77777777" w:rsidR="00B93667" w:rsidRPr="00B66276" w:rsidRDefault="00B93667" w:rsidP="00B93667">
      <w:pPr>
        <w:numPr>
          <w:ilvl w:val="0"/>
          <w:numId w:val="108"/>
        </w:numPr>
        <w:autoSpaceDE w:val="0"/>
        <w:spacing w:after="120" w:line="240" w:lineRule="auto"/>
        <w:ind w:left="284" w:hanging="284"/>
        <w:jc w:val="both"/>
        <w:rPr>
          <w:rFonts w:cs="Arial"/>
          <w:bCs/>
        </w:rPr>
      </w:pPr>
      <w:r w:rsidRPr="00B66276">
        <w:rPr>
          <w:rFonts w:cs="Arial"/>
          <w:bCs/>
        </w:rPr>
        <w:t xml:space="preserve">Właściwym miejscem złożenia każdej faktury jest: </w:t>
      </w:r>
    </w:p>
    <w:p w14:paraId="4F202D52" w14:textId="77777777" w:rsidR="00B93667" w:rsidRPr="00B66276" w:rsidRDefault="00B93667" w:rsidP="00B93667">
      <w:pPr>
        <w:spacing w:after="0" w:line="240" w:lineRule="auto"/>
        <w:ind w:left="360"/>
        <w:jc w:val="both"/>
        <w:rPr>
          <w:rFonts w:cs="Arial"/>
          <w:b/>
        </w:rPr>
      </w:pPr>
      <w:r w:rsidRPr="00B66276">
        <w:rPr>
          <w:rFonts w:cs="Arial"/>
          <w:b/>
        </w:rPr>
        <w:t>ORLEN Centrum Usług Korporacyjnych Sp. z o.o.</w:t>
      </w:r>
    </w:p>
    <w:p w14:paraId="20778E2A" w14:textId="77777777" w:rsidR="00B93667" w:rsidRPr="00B66276" w:rsidRDefault="00B93667" w:rsidP="00B93667">
      <w:pPr>
        <w:spacing w:after="0" w:line="240" w:lineRule="auto"/>
        <w:ind w:left="360"/>
        <w:jc w:val="both"/>
        <w:rPr>
          <w:rFonts w:cs="Arial"/>
          <w:b/>
        </w:rPr>
      </w:pPr>
      <w:r w:rsidRPr="00B66276">
        <w:rPr>
          <w:rFonts w:cs="Arial"/>
          <w:b/>
        </w:rPr>
        <w:t>ul. Łukasiewicza 39</w:t>
      </w:r>
    </w:p>
    <w:p w14:paraId="25959FE6" w14:textId="77777777" w:rsidR="00B93667" w:rsidRPr="00B66276" w:rsidRDefault="00B93667" w:rsidP="00B93667">
      <w:pPr>
        <w:spacing w:after="0" w:line="240" w:lineRule="auto"/>
        <w:ind w:left="360"/>
        <w:jc w:val="both"/>
        <w:rPr>
          <w:rFonts w:cs="Arial"/>
          <w:b/>
          <w:color w:val="000000"/>
        </w:rPr>
      </w:pPr>
      <w:r w:rsidRPr="00B66276">
        <w:rPr>
          <w:rFonts w:cs="Arial"/>
          <w:b/>
        </w:rPr>
        <w:t>09-400 Płock</w:t>
      </w:r>
    </w:p>
    <w:p w14:paraId="78240EB2" w14:textId="77777777" w:rsidR="00B93667" w:rsidRPr="00B66276" w:rsidRDefault="00B93667" w:rsidP="00B93667">
      <w:pPr>
        <w:spacing w:after="0" w:line="240" w:lineRule="auto"/>
        <w:ind w:left="360"/>
        <w:jc w:val="both"/>
        <w:rPr>
          <w:rFonts w:cs="Arial"/>
        </w:rPr>
      </w:pPr>
      <w:r w:rsidRPr="00B66276">
        <w:rPr>
          <w:rFonts w:cs="Arial"/>
          <w:b/>
          <w:color w:val="000000"/>
        </w:rPr>
        <w:t xml:space="preserve">Przed złożeniem faktury VAT Wykonawca zobowiązuje się przesłać jej skan (wraz </w:t>
      </w:r>
      <w:r w:rsidRPr="00B66276">
        <w:rPr>
          <w:rFonts w:cs="Arial"/>
          <w:b/>
          <w:color w:val="000000"/>
        </w:rPr>
        <w:br/>
        <w:t xml:space="preserve">z załączonym podpisanym przez Przedstawicieli Zamawiającego </w:t>
      </w:r>
      <w:r>
        <w:rPr>
          <w:rFonts w:cs="Arial"/>
          <w:b/>
          <w:color w:val="000000"/>
        </w:rPr>
        <w:t>Protokołem Odbioru Końcowego</w:t>
      </w:r>
      <w:r w:rsidRPr="00B66276">
        <w:rPr>
          <w:rFonts w:cs="Arial"/>
        </w:rPr>
        <w:t xml:space="preserve"> oraz dalszymi dokumentami wskazanymi </w:t>
      </w:r>
      <w:r w:rsidRPr="00B66276">
        <w:rPr>
          <w:rFonts w:cs="Arial"/>
          <w:bCs/>
        </w:rPr>
        <w:t>w ust. 2</w:t>
      </w:r>
      <w:r w:rsidRPr="00B66276">
        <w:rPr>
          <w:rFonts w:cs="Arial"/>
          <w:color w:val="000000"/>
        </w:rPr>
        <w:t>)</w:t>
      </w:r>
      <w:r w:rsidRPr="00B66276">
        <w:rPr>
          <w:rFonts w:cs="Arial"/>
          <w:b/>
          <w:color w:val="000000"/>
        </w:rPr>
        <w:t xml:space="preserve"> na adres email Kierownika Projektu celem jej weryfikacji.</w:t>
      </w:r>
      <w:r w:rsidRPr="00B66276">
        <w:rPr>
          <w:rFonts w:cs="Arial"/>
          <w:bCs/>
        </w:rPr>
        <w:t xml:space="preserve"> </w:t>
      </w:r>
    </w:p>
    <w:p w14:paraId="1A54C232" w14:textId="77777777" w:rsidR="00B93667" w:rsidRDefault="00B93667" w:rsidP="00B93667">
      <w:pPr>
        <w:spacing w:after="0" w:line="240" w:lineRule="auto"/>
        <w:ind w:left="360"/>
        <w:jc w:val="both"/>
        <w:rPr>
          <w:rFonts w:cs="Arial"/>
        </w:rPr>
      </w:pPr>
      <w:r w:rsidRPr="00B66276">
        <w:rPr>
          <w:rFonts w:cs="Arial"/>
        </w:rPr>
        <w:t>W tytule faktury obok opisu zakresu oraz kodu PKWiU, Wykonawca zobowiązuje się każdorazowo umieszczać następujące dane: „</w:t>
      </w:r>
      <w:r w:rsidRPr="00B66276">
        <w:rPr>
          <w:rFonts w:cs="Arial"/>
          <w:color w:val="000000"/>
          <w:shd w:val="clear" w:color="auto" w:fill="FFFFFF"/>
        </w:rPr>
        <w:t xml:space="preserve">nr </w:t>
      </w:r>
      <w:r w:rsidRPr="00953631">
        <w:rPr>
          <w:rFonts w:cs="Arial"/>
          <w:color w:val="000000"/>
          <w:shd w:val="clear" w:color="auto" w:fill="FFFFFF"/>
        </w:rPr>
        <w:t>PL-OIL-DOW-2025-001480</w:t>
      </w:r>
      <w:r w:rsidRPr="00B66276">
        <w:rPr>
          <w:rFonts w:cs="Arial"/>
        </w:rPr>
        <w:t>; Faktura Inwestycyjna ORLEN OIL”. Wykonawca oświadcza, że faktura będzie w postaci druku jednostronnego, bez podpisów ręcznych, oraz</w:t>
      </w:r>
      <w:r>
        <w:rPr>
          <w:rFonts w:cs="Arial"/>
        </w:rPr>
        <w:t xml:space="preserve"> </w:t>
      </w:r>
      <w:r w:rsidRPr="00B66276">
        <w:rPr>
          <w:rFonts w:cs="Arial"/>
        </w:rPr>
        <w:t xml:space="preserve">pieczątek. </w:t>
      </w:r>
    </w:p>
    <w:p w14:paraId="40AAB1A2" w14:textId="77777777" w:rsidR="00B93667" w:rsidRPr="00171816" w:rsidRDefault="00B93667" w:rsidP="00B93667">
      <w:pPr>
        <w:widowControl w:val="0"/>
        <w:tabs>
          <w:tab w:val="left" w:pos="1985"/>
          <w:tab w:val="right" w:leader="dot" w:pos="9072"/>
        </w:tabs>
        <w:ind w:left="426"/>
        <w:contextualSpacing/>
        <w:jc w:val="both"/>
        <w:rPr>
          <w:rFonts w:cs="Arial"/>
        </w:rPr>
      </w:pPr>
      <w:r w:rsidRPr="00171816">
        <w:rPr>
          <w:rFonts w:cs="Arial"/>
        </w:rPr>
        <w:t xml:space="preserve">Do faktury należy dołączyć: </w:t>
      </w:r>
    </w:p>
    <w:p w14:paraId="6F6D79E7" w14:textId="77777777" w:rsidR="00B93667" w:rsidRPr="00171816" w:rsidRDefault="00B93667" w:rsidP="00B93667">
      <w:pPr>
        <w:widowControl w:val="0"/>
        <w:tabs>
          <w:tab w:val="left" w:pos="1985"/>
          <w:tab w:val="right" w:leader="dot" w:pos="9072"/>
        </w:tabs>
        <w:ind w:left="426"/>
        <w:contextualSpacing/>
        <w:jc w:val="both"/>
        <w:rPr>
          <w:rFonts w:cs="Arial"/>
        </w:rPr>
      </w:pPr>
      <w:r w:rsidRPr="00171816">
        <w:rPr>
          <w:rFonts w:cs="Arial"/>
        </w:rPr>
        <w:t xml:space="preserve">a) Protokół Odbioru Końcowego „bez uwag” podpisany przez Strony, </w:t>
      </w:r>
    </w:p>
    <w:p w14:paraId="55EA7BE4" w14:textId="77777777" w:rsidR="00B93667" w:rsidRPr="00171816" w:rsidRDefault="00B93667" w:rsidP="00B93667">
      <w:pPr>
        <w:widowControl w:val="0"/>
        <w:tabs>
          <w:tab w:val="left" w:pos="1985"/>
          <w:tab w:val="right" w:leader="dot" w:pos="9072"/>
        </w:tabs>
        <w:ind w:left="426"/>
        <w:contextualSpacing/>
        <w:jc w:val="both"/>
        <w:rPr>
          <w:rFonts w:cs="Arial"/>
        </w:rPr>
      </w:pPr>
      <w:r w:rsidRPr="00171816">
        <w:rPr>
          <w:rFonts w:cs="Arial"/>
        </w:rPr>
        <w:t xml:space="preserve">b) oświadczenie Wykonawcy złożone na piśmie pod rygorem nieważności wedle wzoru stanowiącego Załącznik nr 9a do Umowy </w:t>
      </w:r>
    </w:p>
    <w:p w14:paraId="4F7F98FA" w14:textId="2040D91E" w:rsidR="00B93667" w:rsidRPr="00B66276" w:rsidRDefault="00B93667" w:rsidP="00F305A9">
      <w:pPr>
        <w:widowControl w:val="0"/>
        <w:tabs>
          <w:tab w:val="left" w:pos="1985"/>
          <w:tab w:val="right" w:leader="dot" w:pos="9072"/>
        </w:tabs>
        <w:ind w:left="426"/>
        <w:contextualSpacing/>
        <w:jc w:val="both"/>
        <w:rPr>
          <w:rFonts w:cs="Arial"/>
        </w:rPr>
      </w:pPr>
      <w:r w:rsidRPr="00171816">
        <w:rPr>
          <w:rFonts w:cs="Arial"/>
        </w:rPr>
        <w:t>c) komplet oświadczeń podwykonawców o uregulowaniu przez Wykonawcę wszelkich wymagalnych należności na ich rzecz złożonych na piśmie pod rygorem nieważności wedle wzoru stanowiącego Załącznik nr 9b do nin. Umowy oraz analogicznych oświadczeń dalszych podwykonawców, złożonych wedle wzoru stanowiącego Załącznik nr 9b do Umowy</w:t>
      </w:r>
      <w:r>
        <w:rPr>
          <w:rFonts w:cs="Arial"/>
        </w:rPr>
        <w:t>.</w:t>
      </w:r>
      <w:r w:rsidR="00F305A9">
        <w:rPr>
          <w:rFonts w:cs="Arial"/>
        </w:rPr>
        <w:t xml:space="preserve"> (Załącznik nr 15)</w:t>
      </w:r>
    </w:p>
    <w:p w14:paraId="6D1C9E3C" w14:textId="77777777" w:rsidR="00B93667" w:rsidRPr="00B66276" w:rsidRDefault="00B93667" w:rsidP="00B93667">
      <w:pPr>
        <w:numPr>
          <w:ilvl w:val="0"/>
          <w:numId w:val="108"/>
        </w:numPr>
        <w:autoSpaceDE w:val="0"/>
        <w:spacing w:after="120" w:line="240" w:lineRule="auto"/>
        <w:ind w:left="284" w:hanging="284"/>
        <w:jc w:val="both"/>
        <w:rPr>
          <w:rFonts w:cs="Arial"/>
          <w:bCs/>
        </w:rPr>
      </w:pPr>
      <w:r w:rsidRPr="00B66276">
        <w:rPr>
          <w:rFonts w:cs="Arial"/>
          <w:bCs/>
        </w:rPr>
        <w:t xml:space="preserve">Wykonawca gwarantuje i ponosi odpowiedzialność za prawidłowość zastosowanych stawek podatku VAT, co oznacza, że w przypadku zakwestionowania przez organy podatkowe prawa Zamawiającego do odliczenia podatku z tego powodu, iż zgodnie z przepisami dana transakcja nie podlegała opodatkowaniu albo była zwolniona od podatku, Wykonawca na pisemne żądanie Zamawiającego oraz w terminie w nim wskazanym dokona odpowiedniej korekty faktury oraz zwróci Zamawiającemu powstałą różnicę w terminie 30 dni od dnia doręczenia tego żądania. W przypadku odmowy wystawienia przez Wykonawcę faktury korygującej, Wykonawca zgadza się na zwrot Zamawiającemu równowartości podatku VAT zakwestionowanego przez organy podatkowe, przy czym zwrot ten nastąpi na podstawie noty księgowej wystawionej przez Zamawiającego, w terminie 30 dni od dnia jej doręczenia Wykonawcy. W każdym z powyższych przypadków Wykonawca zwróci Zamawiającemu także równowartość sankcji, odsetek, kar i innych obciążeń dodatkowo poniesionych przez Zamawiającego bądź nałożonych przez władze podatkowe, przy czym zwrot ten </w:t>
      </w:r>
      <w:r w:rsidRPr="00B66276">
        <w:rPr>
          <w:rFonts w:cs="Arial"/>
          <w:bCs/>
        </w:rPr>
        <w:lastRenderedPageBreak/>
        <w:t>nastąpi w sposób opisany w zdaniu poprzednim.</w:t>
      </w:r>
      <w:r w:rsidRPr="00045451">
        <w:rPr>
          <w:rFonts w:cs="Arial"/>
        </w:rPr>
        <w:t xml:space="preserve"> </w:t>
      </w:r>
      <w:r>
        <w:rPr>
          <w:rFonts w:cs="Arial"/>
        </w:rPr>
        <w:t>K</w:t>
      </w:r>
      <w:r w:rsidRPr="00B66276">
        <w:rPr>
          <w:rFonts w:cs="Arial"/>
        </w:rPr>
        <w:t>orzystanie przez Wykonawcę z możliwości wysyłania e-faktur jest uwarunkowane podpisaniem stosownego porozumienia na przesyłanie e-faktur (Załącznik nr 13).</w:t>
      </w:r>
    </w:p>
    <w:p w14:paraId="7DEF67D1" w14:textId="77777777" w:rsidR="00B93667" w:rsidRPr="00B66276" w:rsidRDefault="00B93667" w:rsidP="00B93667">
      <w:pPr>
        <w:numPr>
          <w:ilvl w:val="0"/>
          <w:numId w:val="108"/>
        </w:numPr>
        <w:autoSpaceDE w:val="0"/>
        <w:spacing w:after="120" w:line="240" w:lineRule="auto"/>
        <w:ind w:left="284" w:hanging="284"/>
        <w:jc w:val="both"/>
        <w:rPr>
          <w:rFonts w:cs="Arial"/>
          <w:bCs/>
        </w:rPr>
      </w:pPr>
      <w:r w:rsidRPr="00B66276">
        <w:rPr>
          <w:rFonts w:cs="Arial"/>
          <w:bCs/>
        </w:rPr>
        <w:t xml:space="preserve">Wykonawca jest zobowiązany do archiwizowania faktur wystawionych na podstawie nin. Umowy, stanowiących dla Zamawiającego podstawę do obniżenia podatku VAT należnego o kwotę podatku od towarów i usług naliczonego przy zakupie usługi. W razie niedopełnienia powyższego wymogu, lub w razie gdyby archiwizowana przez Wykonawcę kopia faktury była nieprawidłowa ze względów formalnych, prawnych lub rzeczowych, Wykonawca zobowiązany jest do wyrównania Zamawiającemu szkody powstałej w wyniku ustalenia zobowiązania podatkowego, wraz z sankcjami i odsetkami nałożonymi na Zamawiającego przez organ podatkowy lub organ kontroli skarbowej </w:t>
      </w:r>
      <w:r w:rsidRPr="00B66276">
        <w:rPr>
          <w:rFonts w:cs="Arial"/>
          <w:bCs/>
        </w:rPr>
        <w:br/>
        <w:t>w kwotach wynikających z decyzji organu podatkowego lub organu kontroli skarbowej.</w:t>
      </w:r>
    </w:p>
    <w:p w14:paraId="646EBF39" w14:textId="77777777" w:rsidR="00B93667" w:rsidRPr="00B66276" w:rsidRDefault="00B93667" w:rsidP="00B93667">
      <w:pPr>
        <w:numPr>
          <w:ilvl w:val="0"/>
          <w:numId w:val="108"/>
        </w:numPr>
        <w:autoSpaceDE w:val="0"/>
        <w:spacing w:after="120" w:line="240" w:lineRule="auto"/>
        <w:ind w:left="284" w:hanging="284"/>
        <w:jc w:val="both"/>
        <w:rPr>
          <w:rFonts w:cs="Arial"/>
          <w:bCs/>
        </w:rPr>
      </w:pPr>
      <w:r w:rsidRPr="00B66276">
        <w:rPr>
          <w:rFonts w:cs="Arial"/>
          <w:bCs/>
        </w:rPr>
        <w:t xml:space="preserve">Wykonawca oświadcza, że wskazany numer rachunku bankowego będzie zawarty w wykazie, </w:t>
      </w:r>
      <w:r w:rsidRPr="00B66276">
        <w:rPr>
          <w:rFonts w:cs="Arial"/>
          <w:bCs/>
        </w:rPr>
        <w:br/>
        <w:t xml:space="preserve">o którym mowa w art. 96b ustawy z 11 marca 2004 r. o podatku od towarów i usług (dalej jako: „Ustawa o VAT”) i będzie aktualny. W przypadku zmiany numeru rachunku bankowego, na który ma być dokonana płatność, Wykonawca niezwłocznie poinformuje o tym fakcie Zamawiającego. </w:t>
      </w:r>
      <w:r w:rsidRPr="00B66276">
        <w:rPr>
          <w:rFonts w:cs="Arial"/>
          <w:bCs/>
        </w:rPr>
        <w:br/>
        <w:t xml:space="preserve">W przypadku, gdy rachunek bankowy, na który ma być dokonana płatność nie występuje w wykazie, o którym mowa w art. 96b Ustawy o VAT, Zamawiający ma prawo do wstrzymania płatności do dnia, w którym wskazany do płatności rachunek bankowy pojawi się w tym wykazie, zaś okres wstrzymania się z płatnością nie będzie uznawany za opóźnienie ani za zwłokę w zapłacie. </w:t>
      </w:r>
    </w:p>
    <w:p w14:paraId="07AAE91E" w14:textId="77777777" w:rsidR="00B93667" w:rsidRPr="00024467" w:rsidRDefault="00B93667" w:rsidP="00B93667">
      <w:pPr>
        <w:numPr>
          <w:ilvl w:val="0"/>
          <w:numId w:val="108"/>
        </w:numPr>
        <w:autoSpaceDE w:val="0"/>
        <w:spacing w:after="120" w:line="240" w:lineRule="auto"/>
        <w:ind w:left="284" w:hanging="284"/>
        <w:jc w:val="both"/>
        <w:rPr>
          <w:rFonts w:cs="Arial"/>
          <w:bCs/>
        </w:rPr>
      </w:pPr>
      <w:r w:rsidRPr="00B66276">
        <w:rPr>
          <w:rFonts w:cs="Arial"/>
          <w:bCs/>
        </w:rPr>
        <w:t>Wykonawca zobowiązuje się, że zrekompensuje Zamawiającemu wszelkie negatywne konsekwencje finansowe, w tym z tytułu utraty prawa do odliczenia podatku VAT powstałe w wyniku uchybień ww. warunków lub powstałe w wyniku zaistnienia okoliczności, o których mowa w art. 88 ust. 3a lub art. 96 ust. 9 i 9a ustawy o VAT, z tytułu ponoszenia przez Zamawiającego odpowiedzialności o której mowa w art. 117ba ustawy z 29 sierpnia 1997 r. Ordynacja podatkowa oraz z tytułu braku możliwości zaliczenia wydatku do kosztów podatkowych lub konieczności zmniejszenia kosztów uzyskania przychodów lub zwiększenia przychodów na zasadach określonych w art. 15d ustawy z dnia 15 lutego 1992 r. o podatku dochodowym od osób prawnych.</w:t>
      </w:r>
      <w:r>
        <w:rPr>
          <w:rFonts w:cs="Arial"/>
          <w:bCs/>
        </w:rPr>
        <w:br/>
      </w:r>
      <w:r w:rsidRPr="00024467">
        <w:rPr>
          <w:rFonts w:cs="Arial"/>
          <w:bCs/>
        </w:rPr>
        <w:t xml:space="preserve">Poniższe postanowienia ust. 9 do 15 będą miały zastosowanie od dnia, w którym Wykonawca  zostanie zobowiązany do wystawiania i udostępnienia Zamawiającemu faktur ustrukturyzowanych przy użyciu Krajowego Systemu e-Faktur (dalej: </w:t>
      </w:r>
      <w:proofErr w:type="spellStart"/>
      <w:r w:rsidRPr="00024467">
        <w:rPr>
          <w:rFonts w:cs="Arial"/>
          <w:bCs/>
        </w:rPr>
        <w:t>KSeF</w:t>
      </w:r>
      <w:proofErr w:type="spellEnd"/>
      <w:r w:rsidRPr="00024467">
        <w:rPr>
          <w:rFonts w:cs="Arial"/>
          <w:bCs/>
        </w:rPr>
        <w:t>) na podstawie przepisów ustawy z dnia 11 marca 2004 r. o podatku od towarów i usług (dalej: ustawa o VAT) i od tego dnia będą miały pierwszeństwo w przypadku rozbieżności z innymi postanowieniami niniejszej umowy.</w:t>
      </w:r>
    </w:p>
    <w:p w14:paraId="01DE792C" w14:textId="50B0D238" w:rsidR="00481094" w:rsidRPr="00B370B0" w:rsidRDefault="00481094" w:rsidP="00A95B01">
      <w:pPr>
        <w:pStyle w:val="Nagwek1"/>
        <w:rPr>
          <w:szCs w:val="20"/>
        </w:rPr>
      </w:pPr>
      <w:r w:rsidRPr="00B370B0">
        <w:rPr>
          <w:szCs w:val="20"/>
        </w:rPr>
        <w:t>§3</w:t>
      </w:r>
      <w:r w:rsidRPr="00B370B0">
        <w:rPr>
          <w:szCs w:val="20"/>
        </w:rPr>
        <w:br/>
        <w:t>Dokumentacja Projektowa</w:t>
      </w:r>
      <w:bookmarkEnd w:id="10"/>
      <w:bookmarkEnd w:id="11"/>
      <w:bookmarkEnd w:id="12"/>
      <w:bookmarkEnd w:id="13"/>
      <w:bookmarkEnd w:id="14"/>
    </w:p>
    <w:p w14:paraId="78521302" w14:textId="77777777" w:rsidR="001133E1" w:rsidRPr="00B370B0" w:rsidRDefault="001133E1" w:rsidP="001133E1">
      <w:pPr>
        <w:numPr>
          <w:ilvl w:val="0"/>
          <w:numId w:val="26"/>
        </w:numPr>
        <w:spacing w:after="0" w:line="240" w:lineRule="auto"/>
        <w:ind w:left="426" w:hanging="426"/>
        <w:jc w:val="both"/>
        <w:rPr>
          <w:rFonts w:cs="Arial"/>
        </w:rPr>
      </w:pPr>
      <w:r w:rsidRPr="00B370B0">
        <w:rPr>
          <w:rFonts w:cs="Arial"/>
        </w:rPr>
        <w:t>Wykonawca oświadcza, iż dysponuje danymi niezbędnymi do aktualizacji i opracowania kompletnej Dokumentacji Projektowej – w zakresie określonym w Umowie i załącznikach do Umowy – oraz realizacji Przedmiotu Umowy.</w:t>
      </w:r>
    </w:p>
    <w:p w14:paraId="7FB01A13" w14:textId="77777777" w:rsidR="001133E1" w:rsidRPr="00B370B0" w:rsidRDefault="001133E1" w:rsidP="001133E1">
      <w:pPr>
        <w:numPr>
          <w:ilvl w:val="0"/>
          <w:numId w:val="26"/>
        </w:numPr>
        <w:spacing w:after="0" w:line="240" w:lineRule="auto"/>
        <w:ind w:left="426" w:hanging="426"/>
        <w:jc w:val="both"/>
        <w:rPr>
          <w:rFonts w:cs="Arial"/>
        </w:rPr>
      </w:pPr>
      <w:r w:rsidRPr="00B370B0">
        <w:rPr>
          <w:rFonts w:cs="Arial"/>
        </w:rPr>
        <w:t>Dokumentacja Projektowa wykonana zostanie zgodnie z wymaganiami Umowy, Prawem Budowlanym, obowiązującymi przepisami prawnymi, regulacjami wewnątrzzakładowymi oraz zasadami wiedzy technicznej.</w:t>
      </w:r>
    </w:p>
    <w:p w14:paraId="21E54FE7" w14:textId="77777777" w:rsidR="001133E1" w:rsidRPr="00B370B0" w:rsidRDefault="001133E1" w:rsidP="001133E1">
      <w:pPr>
        <w:numPr>
          <w:ilvl w:val="0"/>
          <w:numId w:val="26"/>
        </w:numPr>
        <w:spacing w:after="0" w:line="240" w:lineRule="auto"/>
        <w:ind w:left="426" w:hanging="426"/>
        <w:jc w:val="both"/>
        <w:rPr>
          <w:rFonts w:cs="Arial"/>
        </w:rPr>
      </w:pPr>
      <w:r w:rsidRPr="00B370B0">
        <w:rPr>
          <w:rFonts w:cs="Arial"/>
        </w:rPr>
        <w:t>Wszelka Dokumentacja Projektowa wykonywana przez Wykonawcę przed jej realizacją rzeczową musi uzyskać akceptację Zamawiającego na co Wykonawca wyraża zgodę.</w:t>
      </w:r>
    </w:p>
    <w:p w14:paraId="75371447" w14:textId="77777777" w:rsidR="001133E1" w:rsidRPr="00B370B0" w:rsidRDefault="001133E1" w:rsidP="001133E1">
      <w:pPr>
        <w:numPr>
          <w:ilvl w:val="0"/>
          <w:numId w:val="26"/>
        </w:numPr>
        <w:spacing w:after="0" w:line="240" w:lineRule="auto"/>
        <w:ind w:left="426" w:hanging="426"/>
        <w:jc w:val="both"/>
        <w:rPr>
          <w:rFonts w:cs="Arial"/>
        </w:rPr>
      </w:pPr>
      <w:r w:rsidRPr="00B370B0">
        <w:rPr>
          <w:rFonts w:cs="Arial"/>
        </w:rPr>
        <w:t>Dokumentacja Projektowa w szczególności:</w:t>
      </w:r>
    </w:p>
    <w:p w14:paraId="5D11CCF2" w14:textId="77777777" w:rsidR="001133E1" w:rsidRPr="00B370B0" w:rsidRDefault="001133E1" w:rsidP="001133E1">
      <w:pPr>
        <w:numPr>
          <w:ilvl w:val="1"/>
          <w:numId w:val="10"/>
        </w:numPr>
        <w:tabs>
          <w:tab w:val="left" w:pos="709"/>
        </w:tabs>
        <w:autoSpaceDE w:val="0"/>
        <w:spacing w:after="0" w:line="240" w:lineRule="auto"/>
        <w:ind w:left="709" w:hanging="283"/>
        <w:jc w:val="both"/>
        <w:rPr>
          <w:rFonts w:cs="Arial"/>
          <w:bCs/>
        </w:rPr>
      </w:pPr>
      <w:r w:rsidRPr="00B370B0">
        <w:rPr>
          <w:rFonts w:cs="Arial"/>
          <w:bCs/>
        </w:rPr>
        <w:t>będzie skoordynowana technicznie z punktu widzenia celu, któremu ma służyć,</w:t>
      </w:r>
    </w:p>
    <w:p w14:paraId="33B12020" w14:textId="17525A90" w:rsidR="001133E1" w:rsidRPr="00B370B0" w:rsidRDefault="001133E1" w:rsidP="001133E1">
      <w:pPr>
        <w:numPr>
          <w:ilvl w:val="1"/>
          <w:numId w:val="10"/>
        </w:numPr>
        <w:tabs>
          <w:tab w:val="left" w:pos="709"/>
        </w:tabs>
        <w:autoSpaceDE w:val="0"/>
        <w:spacing w:after="0" w:line="240" w:lineRule="auto"/>
        <w:ind w:left="709" w:hanging="283"/>
        <w:jc w:val="both"/>
        <w:rPr>
          <w:rFonts w:cs="Arial"/>
          <w:bCs/>
        </w:rPr>
      </w:pPr>
      <w:r w:rsidRPr="00B370B0">
        <w:rPr>
          <w:rFonts w:cs="Arial"/>
          <w:bCs/>
        </w:rPr>
        <w:t xml:space="preserve">zostanie opracowana kompletnie we wszystkich branżach pod względem aktualnie obowiązujących przepisów prawa, (w tym dot. zasadniczych wymagań </w:t>
      </w:r>
      <w:proofErr w:type="spellStart"/>
      <w:r w:rsidRPr="00B370B0">
        <w:rPr>
          <w:rFonts w:cs="Arial"/>
          <w:bCs/>
        </w:rPr>
        <w:t>ppoż</w:t>
      </w:r>
      <w:proofErr w:type="spellEnd"/>
      <w:r w:rsidRPr="00B370B0">
        <w:rPr>
          <w:rFonts w:cs="Arial"/>
          <w:bCs/>
        </w:rPr>
        <w:t xml:space="preserve">, pod kątem wymagań Jednostek Notyfikowanych oraz innych przepisów w sprawie oceny zgodności zgodnie z normami zharmonizowanymi), wraz z pozyskaniem wymaganych pozwoleń </w:t>
      </w:r>
      <w:r w:rsidR="006F2374" w:rsidRPr="00B370B0">
        <w:rPr>
          <w:rFonts w:cs="Arial"/>
          <w:bCs/>
        </w:rPr>
        <w:br/>
      </w:r>
      <w:r w:rsidRPr="00B370B0">
        <w:rPr>
          <w:rFonts w:cs="Arial"/>
          <w:bCs/>
        </w:rPr>
        <w:t>i uzgodnień, (w tym z wszelkimi jednostkami administracji publicznej, jeśli takowe będą wymagane zgodnie z przepisami prawa),</w:t>
      </w:r>
    </w:p>
    <w:p w14:paraId="6F438045" w14:textId="77777777" w:rsidR="001133E1" w:rsidRPr="00B370B0" w:rsidRDefault="001133E1" w:rsidP="001133E1">
      <w:pPr>
        <w:numPr>
          <w:ilvl w:val="1"/>
          <w:numId w:val="10"/>
        </w:numPr>
        <w:tabs>
          <w:tab w:val="left" w:pos="709"/>
        </w:tabs>
        <w:autoSpaceDE w:val="0"/>
        <w:spacing w:after="0" w:line="240" w:lineRule="auto"/>
        <w:ind w:left="709" w:hanging="283"/>
        <w:jc w:val="both"/>
        <w:rPr>
          <w:rFonts w:cs="Arial"/>
          <w:bCs/>
        </w:rPr>
      </w:pPr>
      <w:r w:rsidRPr="00B370B0">
        <w:rPr>
          <w:rFonts w:cs="Arial"/>
          <w:bCs/>
        </w:rPr>
        <w:t>zawierać będzie informację dot. bezpieczeństwa i ochrony zdrowia,</w:t>
      </w:r>
    </w:p>
    <w:p w14:paraId="05E2B62B" w14:textId="1E6DA444" w:rsidR="001133E1" w:rsidRPr="00B370B0" w:rsidRDefault="001133E1" w:rsidP="001133E1">
      <w:pPr>
        <w:numPr>
          <w:ilvl w:val="1"/>
          <w:numId w:val="10"/>
        </w:numPr>
        <w:tabs>
          <w:tab w:val="left" w:pos="709"/>
        </w:tabs>
        <w:autoSpaceDE w:val="0"/>
        <w:spacing w:after="0" w:line="240" w:lineRule="auto"/>
        <w:ind w:left="709" w:hanging="283"/>
        <w:jc w:val="both"/>
        <w:rPr>
          <w:rFonts w:cs="Arial"/>
          <w:bCs/>
        </w:rPr>
      </w:pPr>
      <w:r w:rsidRPr="00B370B0">
        <w:rPr>
          <w:rFonts w:cs="Arial"/>
          <w:bCs/>
        </w:rPr>
        <w:t xml:space="preserve">będzie wykonana zgodnie z wytycznymi </w:t>
      </w:r>
      <w:r w:rsidRPr="00B370B0">
        <w:rPr>
          <w:rFonts w:cs="Arial"/>
          <w:b/>
          <w:bCs/>
        </w:rPr>
        <w:t>Załącznika nr 2</w:t>
      </w:r>
      <w:r w:rsidRPr="00B370B0">
        <w:rPr>
          <w:rFonts w:cs="Arial"/>
          <w:bCs/>
        </w:rPr>
        <w:t xml:space="preserve"> do niniejszej Umowy.</w:t>
      </w:r>
    </w:p>
    <w:p w14:paraId="65733B14" w14:textId="77777777" w:rsidR="001133E1" w:rsidRPr="00B370B0" w:rsidRDefault="001133E1" w:rsidP="001133E1">
      <w:pPr>
        <w:numPr>
          <w:ilvl w:val="0"/>
          <w:numId w:val="26"/>
        </w:numPr>
        <w:spacing w:after="0" w:line="240" w:lineRule="auto"/>
        <w:ind w:left="426" w:hanging="426"/>
        <w:jc w:val="both"/>
        <w:rPr>
          <w:rFonts w:cs="Arial"/>
        </w:rPr>
      </w:pPr>
      <w:r w:rsidRPr="00B370B0">
        <w:rPr>
          <w:rFonts w:cs="Arial"/>
        </w:rPr>
        <w:t xml:space="preserve">Obowiązującym i akceptowalnym przez Zamawiającego językiem wszelkich dokumentów stanowiących przedmiot niniejszej umowy jest język polski. </w:t>
      </w:r>
    </w:p>
    <w:p w14:paraId="10AE5598" w14:textId="4D690FD1" w:rsidR="001133E1" w:rsidRPr="00B370B0" w:rsidRDefault="001133E1" w:rsidP="001133E1">
      <w:pPr>
        <w:numPr>
          <w:ilvl w:val="0"/>
          <w:numId w:val="26"/>
        </w:numPr>
        <w:spacing w:after="0" w:line="240" w:lineRule="auto"/>
        <w:ind w:left="426" w:hanging="426"/>
        <w:jc w:val="both"/>
        <w:rPr>
          <w:rFonts w:cs="Arial"/>
        </w:rPr>
      </w:pPr>
      <w:r w:rsidRPr="00B370B0">
        <w:rPr>
          <w:rFonts w:cs="Arial"/>
        </w:rPr>
        <w:t xml:space="preserve">W przypadku wymogu uzyskania pozwoleń, decyzji lub innego rodzaju dokumentacji z organów administracji publicznej, Zamawiający zobowiązuje się udzielić stosownego pełnomocnictwa osobie fizycznej będącej pracownikiem Wykonawcy na wniosek Wykonawcy. Wykonawca zgłosi na piśmie zapotrzebowanie na wyżej wymienione pełnomocnictwo wraz z jego proponowaną </w:t>
      </w:r>
      <w:r w:rsidRPr="00B370B0">
        <w:rPr>
          <w:rFonts w:cs="Arial"/>
        </w:rPr>
        <w:lastRenderedPageBreak/>
        <w:t xml:space="preserve">treścią, uwzględniającą wymagane przez organy administracji publicznej informacje dot. pełnomocnika oraz zakresu pełnomocnictwa z odpowiednim wyprzedzeniem, jednak nie krótszym później niż 7 dni przed wnioskowanym terminem jego otrzymania. </w:t>
      </w:r>
      <w:r w:rsidRPr="00B370B0">
        <w:rPr>
          <w:rFonts w:cs="Arial"/>
          <w:color w:val="000000"/>
        </w:rPr>
        <w:t xml:space="preserve">Wykonawca zobowiązuje się, że Dokumentacja Projektowa będzie wykonana przez osoby posiadające stosowne uprawnienia. Na wezwanie Zamawiającego, Wykonawca przedstawi kopie tych uprawnień Zamawiającemu </w:t>
      </w:r>
      <w:r w:rsidR="006F2374" w:rsidRPr="00B370B0">
        <w:rPr>
          <w:rFonts w:cs="Arial"/>
          <w:color w:val="000000"/>
        </w:rPr>
        <w:br/>
      </w:r>
      <w:r w:rsidRPr="00B370B0">
        <w:rPr>
          <w:rFonts w:cs="Arial"/>
          <w:color w:val="000000"/>
        </w:rPr>
        <w:t>w terminie 7 dni kalendarzowych od daty wezwania.</w:t>
      </w:r>
    </w:p>
    <w:p w14:paraId="0B166E35" w14:textId="77777777" w:rsidR="001133E1" w:rsidRPr="00B370B0" w:rsidRDefault="001133E1" w:rsidP="001133E1">
      <w:pPr>
        <w:numPr>
          <w:ilvl w:val="0"/>
          <w:numId w:val="26"/>
        </w:numPr>
        <w:spacing w:after="0" w:line="240" w:lineRule="auto"/>
        <w:ind w:left="426" w:hanging="426"/>
        <w:jc w:val="both"/>
        <w:rPr>
          <w:rFonts w:cs="Arial"/>
        </w:rPr>
      </w:pPr>
      <w:r w:rsidRPr="00B370B0">
        <w:rPr>
          <w:rFonts w:cs="Arial"/>
        </w:rPr>
        <w:t>Wykonawca zaopatrzy Dokumentację Projektową w wykaz opracowań oraz pisemne oświadczenie, że dokumentacja jest wykonana zgodnie z Umową, obowiązującymi przepisami prawa, w tym techniczno-budowlanymi i zasadami wiedzy technicznej i wydawana jest w stanie zupełnym ze względu na cel oznaczony w umowie. Wykaz opracowań i pisemne oświadczenie stanowią integralną część przekazywanej Dokumentacji Projektowej. Po zakończeniu wyżej opisanych czynności dokonywanych przed organami administracji publicznej w imieniu i na rzecz Zamawiającego, Wykonawca zobowiązany jest zapewnić niezwłocznie zwrot wszystkich oryginałów, kopii lub poświadczonych za zgodność kopii wszelkich udzielonych pełnomocnictw na rzecz Wykonawcy lub jego pracowników, nie później niż w terminie 14 dni od prawomocnego zakończenia postępowań przed tymi organami</w:t>
      </w:r>
    </w:p>
    <w:p w14:paraId="768E8D64" w14:textId="1C242229" w:rsidR="001133E1" w:rsidRPr="00B370B0" w:rsidRDefault="001133E1" w:rsidP="001133E1">
      <w:pPr>
        <w:numPr>
          <w:ilvl w:val="0"/>
          <w:numId w:val="26"/>
        </w:numPr>
        <w:spacing w:after="0" w:line="240" w:lineRule="auto"/>
        <w:ind w:left="426"/>
        <w:jc w:val="both"/>
        <w:rPr>
          <w:rFonts w:cs="Arial"/>
        </w:rPr>
      </w:pPr>
      <w:r w:rsidRPr="00B370B0">
        <w:rPr>
          <w:rFonts w:cs="Arial"/>
        </w:rPr>
        <w:t xml:space="preserve">Dokumentacja Projektowa będzie podlegała weryfikacji i akceptacji przez Zamawiającego. </w:t>
      </w:r>
      <w:r w:rsidR="006F2374" w:rsidRPr="00B370B0">
        <w:rPr>
          <w:rFonts w:cs="Arial"/>
        </w:rPr>
        <w:br/>
      </w:r>
      <w:r w:rsidRPr="00B370B0">
        <w:rPr>
          <w:rFonts w:cs="Arial"/>
        </w:rPr>
        <w:t>W szczególności Zamawiający może zgłaszać uwagi, zastrzeżenia oraz wnioski do przedłożonej dokumentacji w ciągu</w:t>
      </w:r>
      <w:r w:rsidR="003D3295" w:rsidRPr="00B370B0">
        <w:rPr>
          <w:rFonts w:cs="Arial"/>
        </w:rPr>
        <w:t xml:space="preserve"> </w:t>
      </w:r>
      <w:r w:rsidRPr="00B370B0">
        <w:rPr>
          <w:rFonts w:cs="Arial"/>
        </w:rPr>
        <w:t>1</w:t>
      </w:r>
      <w:r w:rsidR="003D3295" w:rsidRPr="00B370B0">
        <w:rPr>
          <w:rFonts w:cs="Arial"/>
        </w:rPr>
        <w:t>4</w:t>
      </w:r>
      <w:r w:rsidRPr="00B370B0">
        <w:rPr>
          <w:rFonts w:cs="Arial"/>
        </w:rPr>
        <w:t xml:space="preserve"> dni od jej przedłożenia. Takie wnioski, uwagi i zastrzeżenia są wiążące dla Wykonawcy, który zobowiązuje się je uwzględnić, uzupełniając stosownie odbieraną Dokumentację Projektową w terminie do 7 dni od ich zgłoszenia. Jeśli zdaniem Wykonawcy zgłoszone uwagi, wnioski lub zastrzeżenia są niezgodne z przepisami prawa lub nieuzasadnione w świetle zasad sztuki lub aktualnej wiedzy technicznej,, winien zamiast uzupełniać dokumentację, przedstawić odmowę jej uzupełnienia z uzasadnieniem.</w:t>
      </w:r>
    </w:p>
    <w:p w14:paraId="55D320A0" w14:textId="77777777" w:rsidR="001133E1" w:rsidRPr="00B370B0" w:rsidRDefault="001133E1" w:rsidP="001133E1">
      <w:pPr>
        <w:numPr>
          <w:ilvl w:val="0"/>
          <w:numId w:val="26"/>
        </w:numPr>
        <w:spacing w:after="0" w:line="240" w:lineRule="auto"/>
        <w:ind w:left="426" w:hanging="426"/>
        <w:jc w:val="both"/>
        <w:rPr>
          <w:rFonts w:cs="Arial"/>
        </w:rPr>
      </w:pPr>
      <w:r w:rsidRPr="00B370B0">
        <w:rPr>
          <w:rFonts w:cs="Arial"/>
        </w:rPr>
        <w:t>Wykonawca akceptuje fakt, że opinie, wnioski, uwagi i zastrzeżenia Zamawiającego lub osób działających w jego imieniu, wydawane do Dokumentacji Projektowej, niezależnie od etapu realizacji przedmiotu Umowy nie zwalniają Wykonawcy od ciążącej na nim odpowiedzialności, za kompletność dokumentacji i za zgodność dokumentacji z obowiązującymi przepisami. Ponadto zatwierdzenie dokumentacji nie zwalnia Wykonawcy z pełnej koordynacji branżowej, jej zgodności z uwarunkowaniami na Zakładzie Produkcyjnym, w tym dostępnymi mediami, ich parametrami oraz zapewnienia pełnej kompatybilności zastosowanych rozwiązań z istniejącą infrastrukturą znajdującą się na terenie Zakładu Produkcyjnego.</w:t>
      </w:r>
    </w:p>
    <w:p w14:paraId="1F97782A" w14:textId="123E6A55" w:rsidR="001133E1" w:rsidRPr="00B370B0" w:rsidRDefault="001133E1" w:rsidP="001133E1">
      <w:pPr>
        <w:numPr>
          <w:ilvl w:val="0"/>
          <w:numId w:val="26"/>
        </w:numPr>
        <w:spacing w:after="0" w:line="240" w:lineRule="auto"/>
        <w:ind w:left="426" w:hanging="426"/>
        <w:jc w:val="both"/>
        <w:rPr>
          <w:rFonts w:cs="Arial"/>
        </w:rPr>
      </w:pPr>
      <w:r w:rsidRPr="00B370B0">
        <w:rPr>
          <w:rFonts w:cs="Arial"/>
        </w:rPr>
        <w:t xml:space="preserve">Za odbiór Dokumentacji Projektowej uważać się będzie podpisanie przez Zamawiającego bez uwag Protokołu limitujących Odbioru Dokumentacji lub Protokołu Odbioru Końcowego. </w:t>
      </w:r>
      <w:r w:rsidR="006F2374" w:rsidRPr="00B370B0">
        <w:rPr>
          <w:rFonts w:cs="Arial"/>
        </w:rPr>
        <w:br/>
      </w:r>
      <w:r w:rsidRPr="00B370B0">
        <w:rPr>
          <w:rFonts w:cs="Arial"/>
        </w:rPr>
        <w:t>W przypadku zastrzeżeń co do kompletności lub prawidłowości dokumentacji, Zamawiający ustali termin jej uzupełnienia co zostanie potwierdzone w postaci pisemnej notatki potwierdzonej przez przedstawicieli Zamawiającego. Wykonawca jest zobowiązany do uwzględnienia zastrzeżeń Zamawiającego przed podpisaniem Protokołu Odbioru Dokumentacji.</w:t>
      </w:r>
    </w:p>
    <w:p w14:paraId="10E9952A" w14:textId="77777777" w:rsidR="001133E1" w:rsidRPr="00B370B0" w:rsidRDefault="001133E1" w:rsidP="001133E1">
      <w:pPr>
        <w:numPr>
          <w:ilvl w:val="0"/>
          <w:numId w:val="26"/>
        </w:numPr>
        <w:spacing w:after="0" w:line="240" w:lineRule="auto"/>
        <w:ind w:left="426" w:hanging="426"/>
        <w:jc w:val="both"/>
        <w:rPr>
          <w:rFonts w:cs="Arial"/>
        </w:rPr>
      </w:pPr>
      <w:r w:rsidRPr="00B370B0">
        <w:rPr>
          <w:rFonts w:cs="Arial"/>
        </w:rPr>
        <w:t xml:space="preserve">W przypadku stwierdzenia przez Zamawiającego wad w przekazanej Dokumentacji Projektowej, Zamawiający uprawniony jest wstrzymać czynności odbioru tej części dokumentacji, wyznaczając Wykonawcy termin na usunięcie wad. </w:t>
      </w:r>
    </w:p>
    <w:p w14:paraId="6C0C1EAF" w14:textId="77777777" w:rsidR="001133E1" w:rsidRPr="00B370B0" w:rsidRDefault="001133E1" w:rsidP="001133E1">
      <w:pPr>
        <w:numPr>
          <w:ilvl w:val="0"/>
          <w:numId w:val="26"/>
        </w:numPr>
        <w:spacing w:after="0" w:line="240" w:lineRule="auto"/>
        <w:ind w:left="426" w:hanging="426"/>
        <w:jc w:val="both"/>
        <w:rPr>
          <w:rFonts w:cs="Arial"/>
        </w:rPr>
      </w:pPr>
      <w:r w:rsidRPr="00B370B0">
        <w:rPr>
          <w:rFonts w:cs="Arial"/>
        </w:rPr>
        <w:t>Prawidłowo sporządzona i kompletna Dokumentacja Projektowa zostanie odebrana przez Zamawiającego. Zamawiający zaakceptuje i zaopatrzy odebraną część Dokumentacji Wykonawczej w klauzulę „ZATWIERDZONO DO REALIZACJI”.</w:t>
      </w:r>
    </w:p>
    <w:p w14:paraId="280202C8" w14:textId="7F820828" w:rsidR="001133E1" w:rsidRPr="00B370B0" w:rsidRDefault="001133E1" w:rsidP="001133E1">
      <w:pPr>
        <w:numPr>
          <w:ilvl w:val="0"/>
          <w:numId w:val="26"/>
        </w:numPr>
        <w:spacing w:after="0" w:line="240" w:lineRule="auto"/>
        <w:ind w:left="426" w:hanging="426"/>
        <w:jc w:val="both"/>
        <w:rPr>
          <w:rFonts w:cs="Arial"/>
        </w:rPr>
      </w:pPr>
      <w:r w:rsidRPr="00B370B0">
        <w:rPr>
          <w:rFonts w:cs="Arial"/>
        </w:rPr>
        <w:t xml:space="preserve">W toku wszelkich postępowań, mających za przedmiot decyzje administracyjne, pozwolenia, zgłoszenia i uzgodnienia, o których mowa w §1 nin. Umowy, Wykonawca zobowiązany jest </w:t>
      </w:r>
      <w:r w:rsidR="006F2374" w:rsidRPr="00B370B0">
        <w:rPr>
          <w:rFonts w:cs="Arial"/>
        </w:rPr>
        <w:br/>
      </w:r>
      <w:r w:rsidRPr="00B370B0">
        <w:rPr>
          <w:rFonts w:cs="Arial"/>
        </w:rPr>
        <w:t>w szczególności do:</w:t>
      </w:r>
    </w:p>
    <w:p w14:paraId="70317903" w14:textId="77777777" w:rsidR="001133E1" w:rsidRPr="00B370B0" w:rsidRDefault="001133E1" w:rsidP="001133E1">
      <w:pPr>
        <w:numPr>
          <w:ilvl w:val="0"/>
          <w:numId w:val="20"/>
        </w:numPr>
        <w:spacing w:after="0" w:line="240" w:lineRule="auto"/>
        <w:jc w:val="both"/>
        <w:rPr>
          <w:rFonts w:cs="Arial"/>
        </w:rPr>
      </w:pPr>
      <w:r w:rsidRPr="00B370B0">
        <w:rPr>
          <w:rFonts w:cs="Arial"/>
        </w:rPr>
        <w:t>bieżącego monitorowania działań organu administracji,</w:t>
      </w:r>
    </w:p>
    <w:p w14:paraId="34FC576F" w14:textId="77777777" w:rsidR="001133E1" w:rsidRPr="00B370B0" w:rsidRDefault="001133E1" w:rsidP="001133E1">
      <w:pPr>
        <w:numPr>
          <w:ilvl w:val="0"/>
          <w:numId w:val="20"/>
        </w:numPr>
        <w:spacing w:after="0" w:line="240" w:lineRule="auto"/>
        <w:jc w:val="both"/>
        <w:rPr>
          <w:rFonts w:cs="Arial"/>
        </w:rPr>
      </w:pPr>
      <w:r w:rsidRPr="00B370B0">
        <w:rPr>
          <w:rFonts w:cs="Arial"/>
        </w:rPr>
        <w:t>natychmiastowego uzupełniania lub poprawiania dokumentacji złożonej w w/w postepowaniach, zgodnie z żądaniami organu administracji,</w:t>
      </w:r>
    </w:p>
    <w:p w14:paraId="4FB3142A" w14:textId="77777777" w:rsidR="001133E1" w:rsidRPr="00B370B0" w:rsidRDefault="001133E1" w:rsidP="001133E1">
      <w:pPr>
        <w:numPr>
          <w:ilvl w:val="0"/>
          <w:numId w:val="20"/>
        </w:numPr>
        <w:spacing w:after="0" w:line="240" w:lineRule="auto"/>
        <w:jc w:val="both"/>
        <w:rPr>
          <w:rFonts w:cs="Arial"/>
        </w:rPr>
      </w:pPr>
      <w:r w:rsidRPr="00B370B0">
        <w:rPr>
          <w:rFonts w:cs="Arial"/>
        </w:rPr>
        <w:t>natychmiastowego składania organowi administracyjnemu żądanych przez niego wyjaśnień,</w:t>
      </w:r>
    </w:p>
    <w:p w14:paraId="24197D1B" w14:textId="77777777" w:rsidR="001133E1" w:rsidRPr="00B370B0" w:rsidRDefault="001133E1" w:rsidP="001133E1">
      <w:pPr>
        <w:numPr>
          <w:ilvl w:val="0"/>
          <w:numId w:val="20"/>
        </w:numPr>
        <w:spacing w:after="0" w:line="240" w:lineRule="auto"/>
        <w:jc w:val="both"/>
        <w:rPr>
          <w:rFonts w:cs="Arial"/>
        </w:rPr>
      </w:pPr>
      <w:r w:rsidRPr="00B370B0">
        <w:rPr>
          <w:rFonts w:cs="Arial"/>
        </w:rPr>
        <w:t xml:space="preserve">utrzymywania bieżącego kontaktu z organem administracji, w tym odbywania nie rzadziej niż raz w tygodniu wizyt bądź kontaktu telefonicznego w organie celem ustalenia stanu postępowania. </w:t>
      </w:r>
    </w:p>
    <w:p w14:paraId="00E1333A" w14:textId="77777777" w:rsidR="001133E1" w:rsidRPr="00B370B0" w:rsidRDefault="001133E1" w:rsidP="001133E1">
      <w:pPr>
        <w:numPr>
          <w:ilvl w:val="0"/>
          <w:numId w:val="26"/>
        </w:numPr>
        <w:spacing w:after="0" w:line="240" w:lineRule="auto"/>
        <w:ind w:left="426" w:hanging="426"/>
        <w:jc w:val="both"/>
        <w:rPr>
          <w:rFonts w:cs="Arial"/>
        </w:rPr>
      </w:pPr>
      <w:r w:rsidRPr="00B370B0">
        <w:rPr>
          <w:rFonts w:cs="Arial"/>
        </w:rPr>
        <w:t>Strony ustalają, że Wykonawca obowiązany jest uwzględniać i spełniać wszelkie żądania organu administracji zgłoszone w ramach postępowań o których mowa w ust. 13, o ile nie powoduje to przekroczenia zakresu udzielonego pełnomocnictwa lub nienależytego wykonania niniejszej Umowy  oraz po uprzednim zgłoszeniu Zamawiającemu zakresu zamierzonych przez Wykonawcę działań lub czynności, pod rygorem przyjęcia przez Wykonawcę odpowiedzialności za podjęte wobec organu działania.</w:t>
      </w:r>
    </w:p>
    <w:p w14:paraId="5A76F74F" w14:textId="3A7FD919" w:rsidR="001133E1" w:rsidRPr="00B370B0" w:rsidRDefault="001133E1" w:rsidP="001133E1">
      <w:pPr>
        <w:numPr>
          <w:ilvl w:val="0"/>
          <w:numId w:val="26"/>
        </w:numPr>
        <w:spacing w:after="0" w:line="240" w:lineRule="auto"/>
        <w:ind w:left="426" w:hanging="426"/>
        <w:jc w:val="both"/>
        <w:rPr>
          <w:rFonts w:cs="Arial"/>
        </w:rPr>
      </w:pPr>
      <w:r w:rsidRPr="00B370B0">
        <w:rPr>
          <w:rFonts w:cs="Arial"/>
        </w:rPr>
        <w:t xml:space="preserve">Wykonawca zobowiązany jest do bieżącego informowania Zamawiającego o toku postępowań, </w:t>
      </w:r>
      <w:r w:rsidR="006F2374" w:rsidRPr="00B370B0">
        <w:rPr>
          <w:rFonts w:cs="Arial"/>
        </w:rPr>
        <w:br/>
      </w:r>
      <w:r w:rsidRPr="00B370B0">
        <w:rPr>
          <w:rFonts w:cs="Arial"/>
        </w:rPr>
        <w:t xml:space="preserve">o których mowa w ust. 13, w szczególności do: </w:t>
      </w:r>
    </w:p>
    <w:p w14:paraId="20FA773B" w14:textId="77777777" w:rsidR="001133E1" w:rsidRPr="00B370B0" w:rsidRDefault="001133E1" w:rsidP="001133E1">
      <w:pPr>
        <w:pStyle w:val="Akapitzlist"/>
        <w:numPr>
          <w:ilvl w:val="1"/>
          <w:numId w:val="14"/>
        </w:numPr>
        <w:tabs>
          <w:tab w:val="left" w:pos="709"/>
        </w:tabs>
        <w:ind w:left="709" w:hanging="283"/>
        <w:contextualSpacing/>
        <w:jc w:val="both"/>
        <w:rPr>
          <w:rFonts w:ascii="Arial" w:hAnsi="Arial" w:cs="Arial"/>
          <w:sz w:val="20"/>
          <w:szCs w:val="20"/>
        </w:rPr>
      </w:pPr>
      <w:r w:rsidRPr="00B370B0">
        <w:rPr>
          <w:rFonts w:ascii="Arial" w:hAnsi="Arial" w:cs="Arial"/>
          <w:sz w:val="20"/>
          <w:szCs w:val="20"/>
        </w:rPr>
        <w:lastRenderedPageBreak/>
        <w:t>przesyłania Zamawiającemu, najpóźniej w następnym dniu roboczym po jej złożeniu lub otrzymaniu, wszelkiej korespondencji swojej oraz organu administracji, w szczególności wszelkich wezwań, zawiadomień, decyzji, postanowień etc. (skany w formie e-mail);</w:t>
      </w:r>
    </w:p>
    <w:p w14:paraId="43BCD618" w14:textId="77777777" w:rsidR="001133E1" w:rsidRPr="00B370B0" w:rsidRDefault="001133E1" w:rsidP="001133E1">
      <w:pPr>
        <w:pStyle w:val="Akapitzlist"/>
        <w:numPr>
          <w:ilvl w:val="1"/>
          <w:numId w:val="14"/>
        </w:numPr>
        <w:tabs>
          <w:tab w:val="left" w:pos="709"/>
        </w:tabs>
        <w:ind w:left="709" w:hanging="283"/>
        <w:contextualSpacing/>
        <w:jc w:val="both"/>
        <w:rPr>
          <w:rFonts w:ascii="Arial" w:hAnsi="Arial" w:cs="Arial"/>
          <w:sz w:val="20"/>
          <w:szCs w:val="20"/>
        </w:rPr>
      </w:pPr>
      <w:r w:rsidRPr="00B370B0">
        <w:rPr>
          <w:rFonts w:ascii="Arial" w:hAnsi="Arial" w:cs="Arial"/>
          <w:sz w:val="20"/>
          <w:szCs w:val="20"/>
        </w:rPr>
        <w:t xml:space="preserve">informowania Zamawiającego, najpóźniej w następnym dniu roboczym, o wszelkich czynnościach lub oświadczeniach dokonanych wobec organu administracji (w formie e-mail); </w:t>
      </w:r>
    </w:p>
    <w:p w14:paraId="3E6E3162" w14:textId="77777777" w:rsidR="001133E1" w:rsidRPr="00B370B0" w:rsidRDefault="001133E1" w:rsidP="001133E1">
      <w:pPr>
        <w:pStyle w:val="Akapitzlist"/>
        <w:numPr>
          <w:ilvl w:val="1"/>
          <w:numId w:val="14"/>
        </w:numPr>
        <w:tabs>
          <w:tab w:val="left" w:pos="709"/>
        </w:tabs>
        <w:ind w:left="709" w:hanging="283"/>
        <w:contextualSpacing/>
        <w:jc w:val="both"/>
        <w:rPr>
          <w:rFonts w:ascii="Arial" w:hAnsi="Arial" w:cs="Arial"/>
          <w:sz w:val="20"/>
          <w:szCs w:val="20"/>
        </w:rPr>
      </w:pPr>
      <w:r w:rsidRPr="00B370B0">
        <w:rPr>
          <w:rFonts w:ascii="Arial" w:hAnsi="Arial" w:cs="Arial"/>
          <w:sz w:val="20"/>
          <w:szCs w:val="20"/>
        </w:rPr>
        <w:t xml:space="preserve">w razie potrzeby uzgodnienia stanowisk, niezwłocznego zawiadomienia Zamawiającego o takiej potrzebie, wraz z podaniem zakresu uzgodnień oraz wytycznych i propozycji Wykonawcy w tym zakresie; </w:t>
      </w:r>
    </w:p>
    <w:p w14:paraId="24694E33" w14:textId="77777777" w:rsidR="001133E1" w:rsidRPr="00B370B0" w:rsidRDefault="001133E1" w:rsidP="001133E1">
      <w:pPr>
        <w:pStyle w:val="Akapitzlist"/>
        <w:numPr>
          <w:ilvl w:val="1"/>
          <w:numId w:val="14"/>
        </w:numPr>
        <w:tabs>
          <w:tab w:val="left" w:pos="709"/>
        </w:tabs>
        <w:ind w:left="709" w:hanging="283"/>
        <w:contextualSpacing/>
        <w:jc w:val="both"/>
        <w:rPr>
          <w:rFonts w:ascii="Arial" w:hAnsi="Arial" w:cs="Arial"/>
          <w:sz w:val="20"/>
          <w:szCs w:val="20"/>
        </w:rPr>
      </w:pPr>
      <w:r w:rsidRPr="00B370B0">
        <w:rPr>
          <w:rFonts w:ascii="Arial" w:hAnsi="Arial" w:cs="Arial"/>
          <w:sz w:val="20"/>
          <w:szCs w:val="20"/>
        </w:rPr>
        <w:t xml:space="preserve">składania Zamawiającemu w ostatnim dniu każdego miesiąca obowiązywania Umowy pisemnego sprawozdania z przebiegu postępowań o których mowa w ust. 13 oraz podjętych przez Wykonawcę w danym miesiącu działań w ramach tych postępowań. </w:t>
      </w:r>
    </w:p>
    <w:p w14:paraId="76E9CCF2" w14:textId="55B86394" w:rsidR="001133E1" w:rsidRPr="00B370B0" w:rsidRDefault="001133E1" w:rsidP="001133E1">
      <w:pPr>
        <w:numPr>
          <w:ilvl w:val="0"/>
          <w:numId w:val="26"/>
        </w:numPr>
        <w:spacing w:after="0" w:line="240" w:lineRule="auto"/>
        <w:ind w:left="426" w:hanging="426"/>
        <w:jc w:val="both"/>
        <w:rPr>
          <w:rFonts w:cs="Arial"/>
        </w:rPr>
      </w:pPr>
      <w:r w:rsidRPr="00B370B0">
        <w:rPr>
          <w:rFonts w:cs="Arial"/>
        </w:rPr>
        <w:t xml:space="preserve">Realizacja obowiązków, o których mowa w ust. 13 nie stanowi podstawy do przeniesienia na Zamawiającego odpowiedzialności za działania i zaniechania Wykonawcy w ramach postępowań o których mowa w ust. 13 ani też do wydłużenia terminów realizacji Przedmiotu Umowy, </w:t>
      </w:r>
      <w:r w:rsidR="006F2374" w:rsidRPr="00B370B0">
        <w:rPr>
          <w:rFonts w:cs="Arial"/>
        </w:rPr>
        <w:br/>
      </w:r>
      <w:r w:rsidRPr="00B370B0">
        <w:rPr>
          <w:rFonts w:cs="Arial"/>
        </w:rPr>
        <w:t>w szczególności dokonanie jakichkolwiek uzgodnień z Zamawiającym nie wyłącza odpowiedzialności Wykonawcy za wykonanie i należyte wykonanie Przedmiotu Umowy.</w:t>
      </w:r>
    </w:p>
    <w:p w14:paraId="5DF0AF6D" w14:textId="77777777" w:rsidR="00C218CB" w:rsidRPr="00B370B0" w:rsidRDefault="00C218CB" w:rsidP="001C1299">
      <w:pPr>
        <w:spacing w:after="0" w:line="240" w:lineRule="auto"/>
        <w:ind w:left="426"/>
        <w:jc w:val="both"/>
        <w:rPr>
          <w:rFonts w:cs="Arial"/>
        </w:rPr>
      </w:pPr>
    </w:p>
    <w:p w14:paraId="488A778D" w14:textId="77777777" w:rsidR="00481094" w:rsidRPr="00B370B0" w:rsidRDefault="00481094" w:rsidP="00A95B01">
      <w:pPr>
        <w:pStyle w:val="Nagwek1"/>
        <w:rPr>
          <w:szCs w:val="20"/>
        </w:rPr>
      </w:pPr>
      <w:bookmarkStart w:id="16" w:name="_Toc64037111"/>
      <w:bookmarkStart w:id="17" w:name="_Toc65495293"/>
      <w:bookmarkStart w:id="18" w:name="_Toc65498602"/>
      <w:bookmarkStart w:id="19" w:name="_Toc65498647"/>
      <w:bookmarkStart w:id="20" w:name="_Toc167795029"/>
      <w:r w:rsidRPr="00B370B0">
        <w:rPr>
          <w:szCs w:val="20"/>
        </w:rPr>
        <w:t>§4</w:t>
      </w:r>
      <w:r w:rsidRPr="00B370B0">
        <w:rPr>
          <w:szCs w:val="20"/>
        </w:rPr>
        <w:br/>
        <w:t>Zobowiązania Wykonawcy</w:t>
      </w:r>
      <w:bookmarkEnd w:id="16"/>
      <w:bookmarkEnd w:id="17"/>
      <w:bookmarkEnd w:id="18"/>
      <w:bookmarkEnd w:id="19"/>
      <w:bookmarkEnd w:id="20"/>
    </w:p>
    <w:p w14:paraId="03193C6F" w14:textId="77777777" w:rsidR="00481094" w:rsidRPr="00B370B0" w:rsidRDefault="00481094" w:rsidP="00600277">
      <w:pPr>
        <w:numPr>
          <w:ilvl w:val="0"/>
          <w:numId w:val="28"/>
        </w:numPr>
        <w:spacing w:after="120" w:line="240" w:lineRule="auto"/>
        <w:ind w:left="425" w:hanging="357"/>
        <w:jc w:val="both"/>
        <w:rPr>
          <w:rFonts w:cs="Arial"/>
        </w:rPr>
      </w:pPr>
      <w:r w:rsidRPr="00B370B0">
        <w:rPr>
          <w:rFonts w:cs="Arial"/>
        </w:rPr>
        <w:t>Wykonawca zobowiązuje się wykonać Przedmiot Umowy zgodnie z najlepszą wiedzą i  należytą starannością właściwą dla profesjonalisty, w szczególności zgodnie z:</w:t>
      </w:r>
    </w:p>
    <w:p w14:paraId="7A302A7D" w14:textId="01B3EB7C" w:rsidR="00481094" w:rsidRPr="00B370B0" w:rsidRDefault="00481094" w:rsidP="00600277">
      <w:pPr>
        <w:numPr>
          <w:ilvl w:val="0"/>
          <w:numId w:val="16"/>
        </w:numPr>
        <w:autoSpaceDE w:val="0"/>
        <w:spacing w:after="0" w:line="240" w:lineRule="auto"/>
        <w:ind w:left="709" w:hanging="283"/>
        <w:jc w:val="both"/>
        <w:rPr>
          <w:rFonts w:cs="Arial"/>
        </w:rPr>
      </w:pPr>
      <w:r w:rsidRPr="00B370B0">
        <w:rPr>
          <w:rFonts w:cs="Arial"/>
        </w:rPr>
        <w:t>obowiązującymi przepisami</w:t>
      </w:r>
      <w:r w:rsidR="00C218CB" w:rsidRPr="00B370B0">
        <w:rPr>
          <w:rFonts w:cs="Arial"/>
        </w:rPr>
        <w:t xml:space="preserve"> prawa</w:t>
      </w:r>
      <w:r w:rsidRPr="00B370B0">
        <w:rPr>
          <w:rFonts w:cs="Arial"/>
        </w:rPr>
        <w:t>, Polskimi Normami zharmonizowanymi z Normami Unijnymi, standardami, zasadami sztuki inżynierskiej oraz etyką zawodową, powszechnie uznanymi zasadami wiedzy technicznej, sztuki budowlanej, aktualnym stanem wiedzy technicznej, kierując się zasadami gospodarności oraz ekonomicznej pracy przyszłej Inwestycji, zaakceptowaną i zatwierdzoną przez Zamawiającego dokumentacją zgodną z wymaganiami określonymi w </w:t>
      </w:r>
      <w:r w:rsidRPr="00B370B0">
        <w:rPr>
          <w:rFonts w:cs="Arial"/>
          <w:b/>
        </w:rPr>
        <w:t>Załączniku nr 2</w:t>
      </w:r>
      <w:r w:rsidRPr="00B370B0">
        <w:rPr>
          <w:rFonts w:cs="Arial"/>
        </w:rPr>
        <w:t>,</w:t>
      </w:r>
    </w:p>
    <w:p w14:paraId="24DAF826" w14:textId="1DD11A41" w:rsidR="00481094" w:rsidRPr="00B370B0" w:rsidRDefault="00481094" w:rsidP="00600277">
      <w:pPr>
        <w:numPr>
          <w:ilvl w:val="0"/>
          <w:numId w:val="16"/>
        </w:numPr>
        <w:autoSpaceDE w:val="0"/>
        <w:spacing w:after="0" w:line="240" w:lineRule="auto"/>
        <w:ind w:left="709" w:hanging="283"/>
        <w:jc w:val="both"/>
        <w:rPr>
          <w:rFonts w:cs="Arial"/>
        </w:rPr>
      </w:pPr>
      <w:r w:rsidRPr="00B370B0">
        <w:rPr>
          <w:rFonts w:cs="Arial"/>
        </w:rPr>
        <w:t xml:space="preserve">obowiązującymi na terenie Zamawiającego normami wewnątrzzakładowymi wynikającymi </w:t>
      </w:r>
      <w:r w:rsidR="006F2374" w:rsidRPr="00B370B0">
        <w:rPr>
          <w:rFonts w:cs="Arial"/>
        </w:rPr>
        <w:br/>
      </w:r>
      <w:r w:rsidRPr="00B370B0">
        <w:rPr>
          <w:rFonts w:cs="Arial"/>
        </w:rPr>
        <w:t xml:space="preserve">z następujących dokumentów: „Standardu BHP dla podwykonawców ORLEN OIL”, „Standardu środowiskowego dla podwykonawców ORLEN OIL” stanowiących wraz z „Taryfikatorem kar pieniężnych za naruszenie zasad w zakresie BHP, p.poż. lub bezpieczeństwa procesowego” </w:t>
      </w:r>
      <w:r w:rsidRPr="00B370B0">
        <w:rPr>
          <w:rFonts w:cs="Arial"/>
          <w:b/>
        </w:rPr>
        <w:t>Załącznik nr 4a-4d</w:t>
      </w:r>
      <w:r w:rsidRPr="00B370B0">
        <w:rPr>
          <w:rFonts w:cs="Arial"/>
        </w:rPr>
        <w:t xml:space="preserve"> do niniejszej Umowy,</w:t>
      </w:r>
    </w:p>
    <w:p w14:paraId="7F6E8239" w14:textId="77777777" w:rsidR="00481094" w:rsidRPr="00B370B0" w:rsidRDefault="00481094" w:rsidP="00600277">
      <w:pPr>
        <w:numPr>
          <w:ilvl w:val="0"/>
          <w:numId w:val="16"/>
        </w:numPr>
        <w:autoSpaceDE w:val="0"/>
        <w:spacing w:after="0" w:line="240" w:lineRule="auto"/>
        <w:ind w:left="709" w:hanging="283"/>
        <w:jc w:val="both"/>
        <w:rPr>
          <w:rFonts w:cs="Arial"/>
        </w:rPr>
      </w:pPr>
      <w:r w:rsidRPr="00B370B0">
        <w:rPr>
          <w:rFonts w:cs="Arial"/>
        </w:rPr>
        <w:t>obowiązującymi na terenie danego Zakładu Produkcyjnego Zamawiającego oraz terenie ORLEN Południe S.A. zasadami ruchu materiałowo-osobowego, z którymi Wykonawca zapoznał się przed podpisaniem niniejszej Umowy,</w:t>
      </w:r>
    </w:p>
    <w:p w14:paraId="4D86BC4B" w14:textId="77777777" w:rsidR="00481094" w:rsidRPr="00B370B0" w:rsidRDefault="00481094" w:rsidP="00600277">
      <w:pPr>
        <w:numPr>
          <w:ilvl w:val="0"/>
          <w:numId w:val="16"/>
        </w:numPr>
        <w:autoSpaceDE w:val="0"/>
        <w:spacing w:after="120" w:line="240" w:lineRule="auto"/>
        <w:ind w:left="709" w:hanging="284"/>
        <w:jc w:val="both"/>
        <w:rPr>
          <w:rFonts w:cs="Arial"/>
          <w:color w:val="000000"/>
        </w:rPr>
      </w:pPr>
      <w:r w:rsidRPr="00B370B0">
        <w:rPr>
          <w:rFonts w:cs="Arial"/>
        </w:rPr>
        <w:t>postanowieniami niniejszej Umowy oraz Załączników do niej i powołanymi w tychże Załącznikach dokumentów.</w:t>
      </w:r>
    </w:p>
    <w:p w14:paraId="44F25F30" w14:textId="77777777" w:rsidR="00481094" w:rsidRPr="00B370B0" w:rsidRDefault="00481094" w:rsidP="00600277">
      <w:pPr>
        <w:numPr>
          <w:ilvl w:val="0"/>
          <w:numId w:val="28"/>
        </w:numPr>
        <w:spacing w:after="120" w:line="240" w:lineRule="auto"/>
        <w:ind w:left="425" w:hanging="357"/>
        <w:jc w:val="both"/>
        <w:rPr>
          <w:rFonts w:cs="Arial"/>
        </w:rPr>
      </w:pPr>
      <w:r w:rsidRPr="00B370B0">
        <w:rPr>
          <w:rFonts w:cs="Arial"/>
        </w:rPr>
        <w:t>Wykonawca zobowiązuje się również w szczególności do:</w:t>
      </w:r>
    </w:p>
    <w:p w14:paraId="213A9B64" w14:textId="77777777" w:rsidR="00481094" w:rsidRPr="00B370B0" w:rsidRDefault="00481094" w:rsidP="00600277">
      <w:pPr>
        <w:numPr>
          <w:ilvl w:val="0"/>
          <w:numId w:val="19"/>
        </w:numPr>
        <w:autoSpaceDE w:val="0"/>
        <w:spacing w:after="0" w:line="240" w:lineRule="auto"/>
        <w:ind w:left="709" w:hanging="283"/>
        <w:jc w:val="both"/>
        <w:rPr>
          <w:rFonts w:cs="Arial"/>
        </w:rPr>
      </w:pPr>
      <w:r w:rsidRPr="00B370B0">
        <w:rPr>
          <w:rFonts w:cs="Arial"/>
        </w:rPr>
        <w:t>składania Zamawiającemu - na jego żądanie - informacji ze stanu realizacji Przedmiotu Umowy; w przypadku zagrożenia terminu umownego, Wykonawca zobowiązany jest do informowania - na bieżąco - Zamawiającego o ryzyku i przyczynach opóźnień, poprzez przesłane wiadomości e-mail na adres Kierownika Projektu po stronie Zamawiającego,</w:t>
      </w:r>
    </w:p>
    <w:p w14:paraId="606814D5" w14:textId="3701DEC3" w:rsidR="00481094" w:rsidRPr="00B370B0" w:rsidRDefault="00481094" w:rsidP="00600277">
      <w:pPr>
        <w:numPr>
          <w:ilvl w:val="0"/>
          <w:numId w:val="19"/>
        </w:numPr>
        <w:autoSpaceDE w:val="0"/>
        <w:spacing w:after="0" w:line="240" w:lineRule="auto"/>
        <w:ind w:left="709" w:hanging="283"/>
        <w:jc w:val="both"/>
        <w:rPr>
          <w:rFonts w:cs="Arial"/>
        </w:rPr>
      </w:pPr>
      <w:r w:rsidRPr="00B370B0">
        <w:rPr>
          <w:rFonts w:cs="Arial"/>
        </w:rPr>
        <w:t>uzgadniania warunków technicznych dotyczących projektowanych urządzeń, rozwiązań technicznych</w:t>
      </w:r>
      <w:r w:rsidR="00C218CB" w:rsidRPr="00B370B0">
        <w:rPr>
          <w:rFonts w:cs="Arial"/>
        </w:rPr>
        <w:t>, technologicznych</w:t>
      </w:r>
      <w:r w:rsidRPr="00B370B0">
        <w:rPr>
          <w:rFonts w:cs="Arial"/>
        </w:rPr>
        <w:t xml:space="preserve"> i instalacji oraz uzyskania akceptacji</w:t>
      </w:r>
      <w:r w:rsidR="00112DF2" w:rsidRPr="00B370B0">
        <w:rPr>
          <w:rFonts w:cs="Arial"/>
        </w:rPr>
        <w:t xml:space="preserve"> Zamawiającego</w:t>
      </w:r>
      <w:r w:rsidRPr="00B370B0">
        <w:rPr>
          <w:rFonts w:cs="Arial"/>
        </w:rPr>
        <w:t xml:space="preserve"> dla planowanych do zakupu urządzeń i materiałów,</w:t>
      </w:r>
    </w:p>
    <w:p w14:paraId="13F4107D" w14:textId="1F4EB058" w:rsidR="00481094" w:rsidRPr="00B370B0" w:rsidRDefault="00481094" w:rsidP="00600277">
      <w:pPr>
        <w:numPr>
          <w:ilvl w:val="0"/>
          <w:numId w:val="19"/>
        </w:numPr>
        <w:autoSpaceDE w:val="0"/>
        <w:spacing w:after="0" w:line="240" w:lineRule="auto"/>
        <w:ind w:left="709" w:hanging="283"/>
        <w:jc w:val="both"/>
        <w:rPr>
          <w:rFonts w:cs="Arial"/>
        </w:rPr>
      </w:pPr>
      <w:r w:rsidRPr="00B370B0">
        <w:rPr>
          <w:rFonts w:cs="Arial"/>
        </w:rPr>
        <w:t>niezatrudniania</w:t>
      </w:r>
      <w:r w:rsidR="00C218CB" w:rsidRPr="00B370B0">
        <w:rPr>
          <w:rFonts w:cs="Arial"/>
        </w:rPr>
        <w:t xml:space="preserve">, na jakiejkolwiek podstawie prawnej, </w:t>
      </w:r>
      <w:r w:rsidRPr="00B370B0">
        <w:rPr>
          <w:rFonts w:cs="Arial"/>
        </w:rPr>
        <w:t>pracowników Zamawiającego przy wykonywaniu prac objętych Umową,</w:t>
      </w:r>
    </w:p>
    <w:p w14:paraId="15294E79" w14:textId="77777777" w:rsidR="00481094" w:rsidRPr="00B370B0" w:rsidRDefault="00481094" w:rsidP="00600277">
      <w:pPr>
        <w:numPr>
          <w:ilvl w:val="0"/>
          <w:numId w:val="19"/>
        </w:numPr>
        <w:autoSpaceDE w:val="0"/>
        <w:spacing w:after="0" w:line="240" w:lineRule="auto"/>
        <w:ind w:left="709" w:hanging="283"/>
        <w:jc w:val="both"/>
        <w:rPr>
          <w:rFonts w:cs="Arial"/>
        </w:rPr>
      </w:pPr>
      <w:r w:rsidRPr="00B370B0">
        <w:rPr>
          <w:rFonts w:cs="Arial"/>
        </w:rPr>
        <w:t xml:space="preserve">zachowania </w:t>
      </w:r>
      <w:r w:rsidR="00112DF2" w:rsidRPr="00B370B0">
        <w:rPr>
          <w:rFonts w:cs="Arial"/>
        </w:rPr>
        <w:t xml:space="preserve">w </w:t>
      </w:r>
      <w:r w:rsidRPr="00B370B0">
        <w:rPr>
          <w:rFonts w:cs="Arial"/>
        </w:rPr>
        <w:t>tajemnicy wszelkich informacji oraz dokumentów handlowych i technicznych uzyskanych od Zamawiającego udostępnionych w czasie realizacji Przedmiotu Umowy; udostępnienie ich osobom trzecim wymaga pisemnej zgody Zamawiającego.</w:t>
      </w:r>
    </w:p>
    <w:p w14:paraId="6CB4413C" w14:textId="79E90242" w:rsidR="00481094" w:rsidRPr="00B370B0" w:rsidRDefault="00481094" w:rsidP="00600277">
      <w:pPr>
        <w:numPr>
          <w:ilvl w:val="0"/>
          <w:numId w:val="19"/>
        </w:numPr>
        <w:autoSpaceDE w:val="0"/>
        <w:spacing w:after="0" w:line="240" w:lineRule="auto"/>
        <w:ind w:left="709" w:hanging="283"/>
        <w:jc w:val="both"/>
        <w:rPr>
          <w:rFonts w:cs="Arial"/>
        </w:rPr>
      </w:pPr>
      <w:r w:rsidRPr="00B370B0">
        <w:rPr>
          <w:rFonts w:cs="Arial"/>
        </w:rPr>
        <w:t xml:space="preserve">reprezentowania Zamawiającego przed organami administracji publicznej celem uzyskania </w:t>
      </w:r>
      <w:r w:rsidR="006F2374" w:rsidRPr="00B370B0">
        <w:rPr>
          <w:rFonts w:cs="Arial"/>
        </w:rPr>
        <w:br/>
      </w:r>
      <w:r w:rsidRPr="00B370B0">
        <w:rPr>
          <w:rFonts w:cs="Arial"/>
        </w:rPr>
        <w:t>w jego imieniu wszelkich stosownych i koniecznych do zrealizowania Przedmiotu Umowy decyzji, pozwoleń itp.</w:t>
      </w:r>
    </w:p>
    <w:p w14:paraId="5A378D5C" w14:textId="77777777" w:rsidR="00481094" w:rsidRPr="00B370B0" w:rsidRDefault="00481094" w:rsidP="00600277">
      <w:pPr>
        <w:numPr>
          <w:ilvl w:val="0"/>
          <w:numId w:val="19"/>
        </w:numPr>
        <w:autoSpaceDE w:val="0"/>
        <w:spacing w:after="0" w:line="240" w:lineRule="auto"/>
        <w:ind w:left="709" w:hanging="284"/>
        <w:jc w:val="both"/>
        <w:rPr>
          <w:rFonts w:cs="Arial"/>
        </w:rPr>
      </w:pPr>
      <w:r w:rsidRPr="00B370B0">
        <w:rPr>
          <w:rFonts w:cs="Arial"/>
        </w:rPr>
        <w:t xml:space="preserve">zweryfikowania w terminie 14 dni od daty otrzymania od Zamawiającego poszczególnych dokumentów lub danych, będących podstawą do sporządzenia Dokumentacji Projektowej oraz do zgłoszenia Zamawiającemu na piśmie wszelkich zastrzeżeń dotyczących ich prawidłowości lub zgodności ze stanem faktycznym. W przypadku braku zgłoszenia tych zastrzeżeń </w:t>
      </w:r>
      <w:r w:rsidRPr="00B370B0">
        <w:rPr>
          <w:rFonts w:cs="Arial"/>
        </w:rPr>
        <w:lastRenderedPageBreak/>
        <w:t>Wykonawcy nie przysługuje prawo powoływania się na nieprawidłowości lub niezgodność ze stanem faktycznym dokumentów lub danych, o których mowa powyżej;</w:t>
      </w:r>
    </w:p>
    <w:p w14:paraId="2036F849" w14:textId="7B088539" w:rsidR="00481094" w:rsidRPr="00B370B0" w:rsidRDefault="00481094" w:rsidP="00600277">
      <w:pPr>
        <w:numPr>
          <w:ilvl w:val="0"/>
          <w:numId w:val="19"/>
        </w:numPr>
        <w:autoSpaceDE w:val="0"/>
        <w:spacing w:after="0" w:line="240" w:lineRule="auto"/>
        <w:ind w:left="709"/>
        <w:jc w:val="both"/>
        <w:rPr>
          <w:rFonts w:cs="Arial"/>
        </w:rPr>
      </w:pPr>
      <w:r w:rsidRPr="00B370B0">
        <w:rPr>
          <w:rFonts w:cs="Arial"/>
        </w:rPr>
        <w:t xml:space="preserve">odebrania od Zamawiającego terenu robót, zabezpieczenie terenu robót oraz jego zaplecza, </w:t>
      </w:r>
      <w:r w:rsidR="006F2374" w:rsidRPr="00B370B0">
        <w:rPr>
          <w:rFonts w:cs="Arial"/>
        </w:rPr>
        <w:br/>
      </w:r>
      <w:r w:rsidRPr="00B370B0">
        <w:rPr>
          <w:rFonts w:cs="Arial"/>
        </w:rPr>
        <w:t>w tym w szczególności odpowiedniego zorganizowania zasilania terenu robót w energię elektryczną i wodę, w oparciu o sieć dostawy mediów Zamawiającego, oznakowanie placu budowy, wyposażenie w sprzęt bhp i ppoż.;</w:t>
      </w:r>
    </w:p>
    <w:p w14:paraId="77DFD7A4" w14:textId="77777777" w:rsidR="00481094" w:rsidRPr="00B370B0" w:rsidRDefault="00481094" w:rsidP="00600277">
      <w:pPr>
        <w:numPr>
          <w:ilvl w:val="0"/>
          <w:numId w:val="19"/>
        </w:numPr>
        <w:autoSpaceDE w:val="0"/>
        <w:spacing w:after="0" w:line="240" w:lineRule="auto"/>
        <w:jc w:val="both"/>
        <w:rPr>
          <w:rFonts w:cs="Arial"/>
        </w:rPr>
      </w:pPr>
      <w:r w:rsidRPr="00B370B0">
        <w:rPr>
          <w:rFonts w:cs="Arial"/>
        </w:rPr>
        <w:t>utrzymania ładu i porządku, usuwania wszelkich śmieci, odpadków, opakowań i innych pozostałości po zużytych przez Wykonawcę materiałach. W przypadku zaniechania czynności porządkowe mogą one zostać wykonane przez Zamawiającego na koszt i ryzyko Wykonawcy.</w:t>
      </w:r>
    </w:p>
    <w:p w14:paraId="6160A796" w14:textId="77777777" w:rsidR="00481094" w:rsidRPr="00B370B0" w:rsidRDefault="00481094" w:rsidP="00600277">
      <w:pPr>
        <w:numPr>
          <w:ilvl w:val="0"/>
          <w:numId w:val="19"/>
        </w:numPr>
        <w:autoSpaceDE w:val="0"/>
        <w:spacing w:after="0" w:line="240" w:lineRule="auto"/>
        <w:jc w:val="both"/>
        <w:rPr>
          <w:rFonts w:cs="Arial"/>
        </w:rPr>
      </w:pPr>
      <w:r w:rsidRPr="00B370B0">
        <w:rPr>
          <w:rFonts w:cs="Arial"/>
        </w:rPr>
        <w:t>w razie potrzeby uzyskania stosownych pozwoleń na czasowe zajęcie terenu i ponoszenia opłat z tym związanych, w zakresie nie stanowiącym terenu Zamawiającego;</w:t>
      </w:r>
    </w:p>
    <w:p w14:paraId="540A0CD1" w14:textId="4E573C43" w:rsidR="00481094" w:rsidRPr="00B370B0" w:rsidRDefault="00481094" w:rsidP="00600277">
      <w:pPr>
        <w:numPr>
          <w:ilvl w:val="0"/>
          <w:numId w:val="19"/>
        </w:numPr>
        <w:autoSpaceDE w:val="0"/>
        <w:spacing w:after="0" w:line="240" w:lineRule="auto"/>
        <w:jc w:val="both"/>
        <w:rPr>
          <w:rFonts w:cs="Arial"/>
        </w:rPr>
      </w:pPr>
      <w:r w:rsidRPr="00B370B0">
        <w:rPr>
          <w:rFonts w:cs="Arial"/>
        </w:rPr>
        <w:t>przywrócenia do stanu poprzedniego</w:t>
      </w:r>
      <w:r w:rsidR="001614B2" w:rsidRPr="00B370B0">
        <w:rPr>
          <w:rFonts w:cs="Arial"/>
        </w:rPr>
        <w:t xml:space="preserve"> oraz uporządkowania</w:t>
      </w:r>
      <w:r w:rsidRPr="00B370B0">
        <w:rPr>
          <w:rFonts w:cs="Arial"/>
        </w:rPr>
        <w:t xml:space="preserve"> zajętych dla realizacji Przedmiotu Umowy terenów, w szczególności uprzątnięcia terenu budowy</w:t>
      </w:r>
      <w:r w:rsidR="001614B2" w:rsidRPr="00B370B0">
        <w:rPr>
          <w:rFonts w:cs="Arial"/>
        </w:rPr>
        <w:t>, najpóźniej do dnia przedstawienia Przedmiotu Umowy do odbioru bądź niezwłocznie po rozwiązaniu lub odstąpieniu od Umowy przez którąkolwiek ze Stron</w:t>
      </w:r>
      <w:r w:rsidRPr="00B370B0">
        <w:rPr>
          <w:rFonts w:cs="Arial"/>
        </w:rPr>
        <w:t>.</w:t>
      </w:r>
    </w:p>
    <w:p w14:paraId="209A9A46" w14:textId="77777777" w:rsidR="00481094" w:rsidRPr="00B370B0" w:rsidRDefault="00481094" w:rsidP="00481094">
      <w:pPr>
        <w:autoSpaceDE w:val="0"/>
        <w:spacing w:after="0" w:line="240" w:lineRule="auto"/>
        <w:ind w:left="709"/>
        <w:jc w:val="both"/>
        <w:rPr>
          <w:rFonts w:cs="Arial"/>
        </w:rPr>
      </w:pPr>
    </w:p>
    <w:p w14:paraId="661D3BEE" w14:textId="77777777" w:rsidR="00481094" w:rsidRPr="00B370B0" w:rsidRDefault="00481094" w:rsidP="00600277">
      <w:pPr>
        <w:numPr>
          <w:ilvl w:val="0"/>
          <w:numId w:val="28"/>
        </w:numPr>
        <w:spacing w:after="120" w:line="240" w:lineRule="auto"/>
        <w:ind w:left="425" w:hanging="357"/>
        <w:jc w:val="both"/>
        <w:rPr>
          <w:rFonts w:cs="Arial"/>
        </w:rPr>
      </w:pPr>
      <w:r w:rsidRPr="00B370B0">
        <w:rPr>
          <w:rFonts w:cs="Arial"/>
        </w:rPr>
        <w:t xml:space="preserve">Wykonawca oświadcza, że zapoznał się z treścią Taryfikatora kar pieniężnych za naruszenie zasad w zakresie BHP, ppoż. lub bezpieczeństwa procesowego oraz norm określonych w ust. 1 lit. b) powyżej, stanowiącego </w:t>
      </w:r>
      <w:r w:rsidRPr="00B370B0">
        <w:rPr>
          <w:rFonts w:cs="Arial"/>
          <w:b/>
        </w:rPr>
        <w:t>Załącznik nr 4d</w:t>
      </w:r>
      <w:r w:rsidRPr="00B370B0">
        <w:rPr>
          <w:rFonts w:cs="Arial"/>
        </w:rPr>
        <w:t xml:space="preserve"> do Umowy. </w:t>
      </w:r>
    </w:p>
    <w:p w14:paraId="0A9104C3" w14:textId="77777777" w:rsidR="00481094" w:rsidRPr="00B370B0" w:rsidRDefault="00481094" w:rsidP="00600277">
      <w:pPr>
        <w:numPr>
          <w:ilvl w:val="0"/>
          <w:numId w:val="28"/>
        </w:numPr>
        <w:spacing w:after="120" w:line="240" w:lineRule="auto"/>
        <w:ind w:left="425" w:hanging="357"/>
        <w:jc w:val="both"/>
        <w:rPr>
          <w:rFonts w:cs="Arial"/>
          <w:b/>
        </w:rPr>
      </w:pPr>
      <w:r w:rsidRPr="00B370B0">
        <w:rPr>
          <w:rFonts w:cs="Arial"/>
        </w:rPr>
        <w:t xml:space="preserve">Wykonawca oświadcza ponadto, że zapoznał się z zakresem i miejscem prowadzenia </w:t>
      </w:r>
      <w:r w:rsidR="001614B2" w:rsidRPr="00B370B0">
        <w:rPr>
          <w:rFonts w:cs="Arial"/>
        </w:rPr>
        <w:t>Prac</w:t>
      </w:r>
      <w:r w:rsidRPr="00B370B0">
        <w:rPr>
          <w:rFonts w:cs="Arial"/>
        </w:rPr>
        <w:t xml:space="preserve">, jak również zaznajomił się z dostępnymi mediami oraz konieczną dla wykonania Umowy dokumentacją będącą w posiadaniu Zamawiającego, które ocenił jako zdatne i wystarczające dla wykonania Przedmiotu Umowy. Wykonawca jednocześnie zapewnia, że warunki prowadzenia prac są mu znane i nie wnosi żadnych zastrzeżeń. Wykonawca oświadcza, że dokonał wszelkich koniecznych obmiarów i przedmiarów, a Wynagrodzenie uwzględnia wszelkie prace, dostawy, urządzenia konieczne do wykonania Przedmiotu Umowy, w tym wszystkie konieczne prace niezbędne do odebrania przez Zamawiającego Przedmiotu Umowy, a które przy zachowaniu należytej staranności Wykonawca mógł przewidzieć, pomimo nie wyszczególnienia ich w </w:t>
      </w:r>
      <w:r w:rsidRPr="00B370B0">
        <w:rPr>
          <w:rFonts w:cs="Arial"/>
          <w:b/>
        </w:rPr>
        <w:t>Załącznikach nr 1, 2 oraz 3.</w:t>
      </w:r>
      <w:r w:rsidRPr="00B370B0">
        <w:rPr>
          <w:rFonts w:cs="Arial"/>
          <w:noProof/>
        </w:rPr>
        <w:t xml:space="preserve"> A które są niezbędne do kompleksowego wykonania Przedmiotu Umowy.</w:t>
      </w:r>
    </w:p>
    <w:p w14:paraId="78706482" w14:textId="77777777" w:rsidR="00481094" w:rsidRPr="00B370B0" w:rsidRDefault="00481094" w:rsidP="00600277">
      <w:pPr>
        <w:numPr>
          <w:ilvl w:val="0"/>
          <w:numId w:val="28"/>
        </w:numPr>
        <w:spacing w:after="120" w:line="240" w:lineRule="auto"/>
        <w:ind w:left="425" w:hanging="357"/>
        <w:jc w:val="both"/>
        <w:rPr>
          <w:rFonts w:cs="Arial"/>
        </w:rPr>
      </w:pPr>
      <w:r w:rsidRPr="00B370B0">
        <w:rPr>
          <w:rFonts w:cs="Arial"/>
        </w:rPr>
        <w:t>Wykonawca podczas opracowywania dokumentacji technicznej, doboru poszczególnych urządzeń oraz rozwiązań materiałowych zobowiązany jest w terminie 14 dni od daty otrzymania od Zamawiającego dokumentów, danych czy informacji, będących podstawą tych czynności, zgłoszenia Zamawiającemu na piśmie wszelkich zastrzeżeń dotyczących ich prawidłowości, możliwości zastosowania lub zgodności ze stanem faktycznym. W przypadku braku zgłoszenia tych zastrzeżeń, Wykonawcy nie przysługuje prawo powoływania się na jakiekolwiek nieprawidłowości lub negatywne skutki związane z ich zastosowanie.</w:t>
      </w:r>
    </w:p>
    <w:p w14:paraId="0ACCCDDC" w14:textId="10EBE79A" w:rsidR="00481094" w:rsidRPr="00B370B0" w:rsidRDefault="00481094" w:rsidP="00600277">
      <w:pPr>
        <w:numPr>
          <w:ilvl w:val="0"/>
          <w:numId w:val="28"/>
        </w:numPr>
        <w:spacing w:after="120" w:line="240" w:lineRule="auto"/>
        <w:ind w:left="425" w:hanging="357"/>
        <w:jc w:val="both"/>
        <w:rPr>
          <w:rFonts w:cs="Arial"/>
        </w:rPr>
      </w:pPr>
      <w:r w:rsidRPr="00B370B0">
        <w:rPr>
          <w:rFonts w:cs="Arial"/>
        </w:rPr>
        <w:t xml:space="preserve">Wykonane </w:t>
      </w:r>
      <w:r w:rsidR="005A1BB5" w:rsidRPr="00B370B0">
        <w:rPr>
          <w:rFonts w:cs="Arial"/>
        </w:rPr>
        <w:t xml:space="preserve">Prace </w:t>
      </w:r>
      <w:r w:rsidRPr="00B370B0">
        <w:rPr>
          <w:rFonts w:cs="Arial"/>
        </w:rPr>
        <w:t xml:space="preserve">muszą spełniać funkcje, do których były przeznaczone i muszą być zgodne </w:t>
      </w:r>
      <w:r w:rsidR="006F2374" w:rsidRPr="00B370B0">
        <w:rPr>
          <w:rFonts w:cs="Arial"/>
        </w:rPr>
        <w:br/>
      </w:r>
      <w:r w:rsidRPr="00B370B0">
        <w:rPr>
          <w:rFonts w:cs="Arial"/>
        </w:rPr>
        <w:t xml:space="preserve">z Umową, a w szczególności z </w:t>
      </w:r>
      <w:r w:rsidRPr="00B370B0">
        <w:rPr>
          <w:rFonts w:cs="Arial"/>
          <w:b/>
        </w:rPr>
        <w:t>Załącznikiem nr 1 oraz nr 3</w:t>
      </w:r>
      <w:r w:rsidRPr="00B370B0">
        <w:rPr>
          <w:rFonts w:cs="Arial"/>
        </w:rPr>
        <w:t xml:space="preserve">. Zakres Przedmiotu Umowy obejmuje również wszelkie niezbędne </w:t>
      </w:r>
      <w:r w:rsidR="005A1BB5" w:rsidRPr="00B370B0">
        <w:rPr>
          <w:rFonts w:cs="Arial"/>
        </w:rPr>
        <w:t>Prace</w:t>
      </w:r>
      <w:r w:rsidRPr="00B370B0">
        <w:rPr>
          <w:rFonts w:cs="Arial"/>
        </w:rPr>
        <w:t xml:space="preserve">, nawet jeżeli nie były wymienione wyraźnie w Umowie lub jej Załącznikach, tak aby spełnić wymagania </w:t>
      </w:r>
      <w:r w:rsidRPr="00B370B0">
        <w:rPr>
          <w:rFonts w:cs="Arial"/>
          <w:b/>
        </w:rPr>
        <w:t>Załącznika nr 1 oraz nr 3</w:t>
      </w:r>
      <w:r w:rsidRPr="00B370B0">
        <w:rPr>
          <w:rFonts w:cs="Arial"/>
        </w:rPr>
        <w:t xml:space="preserve"> oraz </w:t>
      </w:r>
      <w:r w:rsidR="009650E9" w:rsidRPr="00B370B0">
        <w:rPr>
          <w:rFonts w:cs="Arial"/>
        </w:rPr>
        <w:t>Harmonogramu</w:t>
      </w:r>
      <w:r w:rsidRPr="00B370B0">
        <w:rPr>
          <w:rFonts w:cs="Arial"/>
        </w:rPr>
        <w:t xml:space="preserve">, w tym prace, które są niezbędne dla stabilności, kompletności oraz bezpieczeństwa i odpowiedniego wykonania </w:t>
      </w:r>
      <w:r w:rsidR="005A1BB5" w:rsidRPr="00B370B0">
        <w:rPr>
          <w:rFonts w:cs="Arial"/>
        </w:rPr>
        <w:t>Prac</w:t>
      </w:r>
      <w:r w:rsidRPr="00B370B0">
        <w:rPr>
          <w:rFonts w:cs="Arial"/>
        </w:rPr>
        <w:t>. Postanowienie niniejszego ustępu Umowy ma zastosowanie w szczególności do prac projektowych, budowlano-montażowych oraz dostaw, których konieczność wykonania ujawni się w trakcie wykonywania Umowy (np. gdyby Prace wykraczały poza szczegółowe wyliczenia czynności i prac zawarte w Umowie lub Załącznikach), ale które posiadający odpowiednią wiedzę i doświadczenie Wykonawca powinien był przewidzieć w związku z posiadaniem danych oraz informacji przekazanych przez Zamawiającego, w świetle obowiązujących norm, przepisów techniczno-budowlanych i administracyjnych, jak również wiedzy technicznej i doświadczenia. Na zasadach i w zakresie określonym w Umowie Wykonawca zobowiązany jest również do uzyskania wszelkich niezbędnych pozwoleń administracyjnych i innych tego typu dokumentów niezbędnych do wykonania prac. W związku z powyższym takie zadania traktowane będą jako objęte pracami oraz zostaną wykonane przez Wykonawcę w ramach Wynagrodzenia Umownego.</w:t>
      </w:r>
    </w:p>
    <w:p w14:paraId="6E02237F" w14:textId="77777777" w:rsidR="00481094" w:rsidRPr="00B370B0" w:rsidRDefault="00481094" w:rsidP="00600277">
      <w:pPr>
        <w:numPr>
          <w:ilvl w:val="0"/>
          <w:numId w:val="28"/>
        </w:numPr>
        <w:spacing w:after="120" w:line="240" w:lineRule="auto"/>
        <w:ind w:left="425" w:hanging="357"/>
        <w:jc w:val="both"/>
        <w:rPr>
          <w:rFonts w:cs="Arial"/>
        </w:rPr>
      </w:pPr>
      <w:r w:rsidRPr="00B370B0">
        <w:rPr>
          <w:rFonts w:cs="Arial"/>
        </w:rPr>
        <w:t>Całość prac objętych niniejszą Umową wykonana będzie przy użyciu specjalistycznego sprzętu, materiałów i środków Wykonawcy, który zapewnia ich posiadanie oraz wiedzę i doświadczenie niezbędne dla prawidłowego wykonania przedmiotu Umowy. Wykonawca oświadcza, iż użyte do realizacji Inwestycji materiały, instalacje, urządzenia i inne elementy, które zostaną użyte/wbudowane/zamontowane w obrębie Inwestycji będą posiadały stosowne atesty i będą spełniały wymagania i normy techniczne, jak również będą fabrycznie nowe i wolne od jakichkolwiek wad fizycznych i prawnych.</w:t>
      </w:r>
    </w:p>
    <w:p w14:paraId="6318B047" w14:textId="4520B737" w:rsidR="00481094" w:rsidRPr="00B370B0" w:rsidRDefault="00481094" w:rsidP="00600277">
      <w:pPr>
        <w:numPr>
          <w:ilvl w:val="0"/>
          <w:numId w:val="28"/>
        </w:numPr>
        <w:spacing w:after="120" w:line="240" w:lineRule="auto"/>
        <w:ind w:left="425" w:hanging="357"/>
        <w:jc w:val="both"/>
        <w:rPr>
          <w:rFonts w:cs="Arial"/>
        </w:rPr>
      </w:pPr>
      <w:r w:rsidRPr="00B370B0">
        <w:rPr>
          <w:rFonts w:cs="Arial"/>
        </w:rPr>
        <w:lastRenderedPageBreak/>
        <w:t xml:space="preserve">Wykonawca zapewnia, że wszystkie osoby wyznaczone przez niego do realizacji niniejszej Umowy posiadać będą odpowiednie kwalifikacje oraz przeszkolenia  i uprawnienia, w tym do prac na wysokości, wymagane przepisami prawa (w szczególności przepisami projektowymi </w:t>
      </w:r>
      <w:r w:rsidR="006F2374" w:rsidRPr="00B370B0">
        <w:rPr>
          <w:rFonts w:cs="Arial"/>
        </w:rPr>
        <w:br/>
      </w:r>
      <w:r w:rsidRPr="00B370B0">
        <w:rPr>
          <w:rFonts w:cs="Arial"/>
        </w:rPr>
        <w:t>i budowlanymi, BHP i p.poż), a także, że będą one przestrzegały wymogu noszenia na terenie Zakładu kasków, jednolitych ubrań roboczych oznakowanych trwałymi i widocznymi znakami firmowymi Wykonawcy, dalej idących właściwych dla zakresu wykonywanych prac elementów odzieży roboczej i ochronnej oraz, że będą posiadały odpowiednie (do zakresu wykonywanych prac) narzędzia. Wykonawca jest obowiązany do prowadzenia ewidencji osób zatrudnionych przy realizacji Przedmiotu Umowy</w:t>
      </w:r>
      <w:r w:rsidR="009650E9" w:rsidRPr="00B370B0">
        <w:rPr>
          <w:rFonts w:cs="Arial"/>
        </w:rPr>
        <w:t xml:space="preserve"> i jej niezwłocznego przedstawienia na każde żądanie Zamawiającego</w:t>
      </w:r>
      <w:r w:rsidRPr="00B370B0">
        <w:rPr>
          <w:rFonts w:cs="Arial"/>
        </w:rPr>
        <w:t xml:space="preserve">. </w:t>
      </w:r>
    </w:p>
    <w:p w14:paraId="452F786C" w14:textId="1321A2A2" w:rsidR="00481094" w:rsidRPr="00B370B0" w:rsidRDefault="00481094" w:rsidP="00600277">
      <w:pPr>
        <w:numPr>
          <w:ilvl w:val="0"/>
          <w:numId w:val="28"/>
        </w:numPr>
        <w:spacing w:after="120" w:line="240" w:lineRule="auto"/>
        <w:ind w:left="425" w:hanging="357"/>
        <w:jc w:val="both"/>
        <w:rPr>
          <w:rFonts w:cs="Arial"/>
        </w:rPr>
      </w:pPr>
      <w:r w:rsidRPr="00B370B0">
        <w:rPr>
          <w:rFonts w:cs="Arial"/>
        </w:rPr>
        <w:t xml:space="preserve">Wykonawca ponosi koszty i wyłączną odpowiedzialność za przeszkolenie osób, z których pomocą wykonuje Przedmiot Umowy w zakresie przepisów BHP i p.poż, posiadanie przez te osoby wymaganych badań lekarskich i ich przeszkolenie stanowiskowe. Na żądanie Zamawiającego Wykonawca przedstawi zaświadczenia pracowników Wykonawcy bądź podwykonawców </w:t>
      </w:r>
      <w:r w:rsidR="006F2374" w:rsidRPr="00B370B0">
        <w:rPr>
          <w:rFonts w:cs="Arial"/>
        </w:rPr>
        <w:br/>
      </w:r>
      <w:r w:rsidRPr="00B370B0">
        <w:rPr>
          <w:rFonts w:cs="Arial"/>
        </w:rPr>
        <w:t xml:space="preserve">o posiadaniu odpowiednich uprawnień i kwalifikacji wynikających z zakresu rzeczowego prac, aktualnych badań lekarskich, aktualnych szkoleń w zakresie BHP wynikających z obowiązujących przepisów prawa. </w:t>
      </w:r>
    </w:p>
    <w:p w14:paraId="492B9EE6" w14:textId="0C68D8AD" w:rsidR="00481094" w:rsidRPr="00B370B0" w:rsidRDefault="00481094" w:rsidP="00600277">
      <w:pPr>
        <w:numPr>
          <w:ilvl w:val="0"/>
          <w:numId w:val="28"/>
        </w:numPr>
        <w:spacing w:after="120" w:line="240" w:lineRule="auto"/>
        <w:ind w:left="425" w:hanging="357"/>
        <w:jc w:val="both"/>
        <w:rPr>
          <w:rFonts w:cs="Arial"/>
        </w:rPr>
      </w:pPr>
      <w:r w:rsidRPr="00B370B0">
        <w:rPr>
          <w:rFonts w:cs="Arial"/>
        </w:rPr>
        <w:t xml:space="preserve">Wykonawca zobowiązany jest do zapewnienia wyrażenia zgody przez wszystkie osoby, przebywające z jego upoważnienia w miejscu realizacji Przedmiotu Umowy, na poddanie się kontroli Zamawiającego bądź Orlen Południe S.A. bądź podmiotów działających na ich rzecz, </w:t>
      </w:r>
      <w:r w:rsidR="006F2374" w:rsidRPr="00B370B0">
        <w:rPr>
          <w:rFonts w:cs="Arial"/>
        </w:rPr>
        <w:br/>
      </w:r>
      <w:r w:rsidRPr="00B370B0">
        <w:rPr>
          <w:rFonts w:cs="Arial"/>
        </w:rPr>
        <w:t xml:space="preserve">w zakresie trzeźwości, kontroli osobistej i mienia jak też mienia, którym dysponują (samochody, bagaż podręczny itp.). </w:t>
      </w:r>
    </w:p>
    <w:p w14:paraId="297BCB54" w14:textId="77777777" w:rsidR="00481094" w:rsidRPr="00B370B0" w:rsidRDefault="00481094" w:rsidP="00600277">
      <w:pPr>
        <w:numPr>
          <w:ilvl w:val="0"/>
          <w:numId w:val="28"/>
        </w:numPr>
        <w:spacing w:after="120" w:line="240" w:lineRule="auto"/>
        <w:ind w:left="425" w:hanging="357"/>
        <w:jc w:val="both"/>
        <w:rPr>
          <w:rFonts w:cs="Arial"/>
        </w:rPr>
      </w:pPr>
      <w:r w:rsidRPr="00B370B0">
        <w:rPr>
          <w:rFonts w:cs="Arial"/>
        </w:rPr>
        <w:t xml:space="preserve">Szczegółowe zobowiązania i zasady odpowiedzialności Wykonawcy określone są w </w:t>
      </w:r>
      <w:r w:rsidRPr="00B370B0">
        <w:rPr>
          <w:rFonts w:cs="Arial"/>
          <w:b/>
        </w:rPr>
        <w:t>Załączniku nr 4a-4d</w:t>
      </w:r>
      <w:r w:rsidRPr="00B370B0">
        <w:rPr>
          <w:rFonts w:cs="Arial"/>
        </w:rPr>
        <w:t xml:space="preserve"> do niniejszej Umowy.</w:t>
      </w:r>
    </w:p>
    <w:p w14:paraId="0D340CF7" w14:textId="34D48A41" w:rsidR="00481094" w:rsidRPr="00B370B0" w:rsidRDefault="00481094" w:rsidP="00600277">
      <w:pPr>
        <w:numPr>
          <w:ilvl w:val="0"/>
          <w:numId w:val="28"/>
        </w:numPr>
        <w:spacing w:after="120" w:line="240" w:lineRule="auto"/>
        <w:ind w:left="425" w:hanging="357"/>
        <w:jc w:val="both"/>
        <w:rPr>
          <w:rFonts w:cs="Arial"/>
        </w:rPr>
      </w:pPr>
      <w:r w:rsidRPr="00B370B0">
        <w:rPr>
          <w:rFonts w:cs="Arial"/>
        </w:rPr>
        <w:t>Wykonawca oświadcza, że posiada polisę OC Wykonawcy z limitem odpowiedzialności na kwotę  </w:t>
      </w:r>
      <w:r w:rsidR="00806536" w:rsidRPr="00B370B0">
        <w:rPr>
          <w:rFonts w:cs="Arial"/>
        </w:rPr>
        <w:br/>
        <w:t>1 000</w:t>
      </w:r>
      <w:r w:rsidR="00FC1FFC" w:rsidRPr="00B370B0">
        <w:rPr>
          <w:rFonts w:cs="Arial"/>
        </w:rPr>
        <w:t xml:space="preserve"> 000</w:t>
      </w:r>
      <w:r w:rsidR="00AF0144" w:rsidRPr="00B370B0">
        <w:rPr>
          <w:rFonts w:cs="Arial"/>
        </w:rPr>
        <w:t xml:space="preserve"> </w:t>
      </w:r>
      <w:r w:rsidRPr="00B370B0">
        <w:rPr>
          <w:rFonts w:cs="Arial"/>
        </w:rPr>
        <w:t xml:space="preserve">zł oraz zobowiązany jest utrzymać tak posiadaną polisę na cały czas trwania nin. Umowy. Kopia polisy o której mowa w zdaniu pierwszym wraz z jej warunkami oraz dowód opłacenia polisy za pierwszy okres obowiązywania stanowią </w:t>
      </w:r>
      <w:r w:rsidRPr="00B370B0">
        <w:rPr>
          <w:rFonts w:cs="Arial"/>
          <w:b/>
        </w:rPr>
        <w:t xml:space="preserve">Załącznik nr </w:t>
      </w:r>
      <w:r w:rsidR="007A1F01" w:rsidRPr="00B370B0">
        <w:rPr>
          <w:rFonts w:cs="Arial"/>
          <w:b/>
        </w:rPr>
        <w:t>8</w:t>
      </w:r>
      <w:r w:rsidR="007A1F01" w:rsidRPr="00B370B0">
        <w:rPr>
          <w:rFonts w:cs="Arial"/>
        </w:rPr>
        <w:t xml:space="preserve"> </w:t>
      </w:r>
      <w:r w:rsidRPr="00B370B0">
        <w:rPr>
          <w:rFonts w:cs="Arial"/>
        </w:rPr>
        <w:t xml:space="preserve">do Umowy. Wykonawca zobowiązany jest ponadto do ubezpieczenia realizowanej inwestycji od Wszelkich </w:t>
      </w:r>
      <w:proofErr w:type="spellStart"/>
      <w:r w:rsidRPr="00B370B0">
        <w:rPr>
          <w:rFonts w:cs="Arial"/>
        </w:rPr>
        <w:t>Ryzyk</w:t>
      </w:r>
      <w:proofErr w:type="spellEnd"/>
      <w:r w:rsidRPr="00B370B0">
        <w:rPr>
          <w:rFonts w:cs="Arial"/>
        </w:rPr>
        <w:t xml:space="preserve"> Budowy i Montażu na kwotę odpowiadającej przynajmniej sumie Wynagrodzenia netto Wykonawcy. Polisa powinna obowiązywać przynajmniej od protokolarnego przekazania Wykonawcy terenu budowy do dnia podpisania Protokołu odbioru końcowego. Najpóźniej </w:t>
      </w:r>
      <w:r w:rsidR="006F2374" w:rsidRPr="00B370B0">
        <w:rPr>
          <w:rFonts w:cs="Arial"/>
        </w:rPr>
        <w:br/>
      </w:r>
      <w:r w:rsidRPr="00B370B0">
        <w:rPr>
          <w:rFonts w:cs="Arial"/>
        </w:rPr>
        <w:t>w terminie 3 dni od dnia przekazania Wykonawcy terenu budowy, Wykonawca dostarczy Zamawiającemu ww. polisę wraz z dowodem opłacenia składki. Ww. polisy w żaden sposób nie mają wpływu, nie zwalniają ani nie mają na  celu ograniczenia odpowiedzialności Wykonawcy lub jakiejkolwiek odpowiedzialności lub zobowiązania nałożonego na Wykonawcę niniejszą Umową przez obowiązujące przepisy prawa, a wymagane kwoty ubezpieczenia określone powyżej nie będą ograniczały kwot, których Zamawiający będzie mógł dochodzić od Wykonawcy na podstawie niniejszej Umowy bądź przepisów prawa.</w:t>
      </w:r>
    </w:p>
    <w:p w14:paraId="20E22318" w14:textId="0385447D" w:rsidR="00481094" w:rsidRPr="00B370B0" w:rsidRDefault="00481094" w:rsidP="00600277">
      <w:pPr>
        <w:numPr>
          <w:ilvl w:val="0"/>
          <w:numId w:val="28"/>
        </w:numPr>
        <w:spacing w:after="120" w:line="240" w:lineRule="auto"/>
        <w:ind w:left="425" w:hanging="357"/>
        <w:jc w:val="both"/>
        <w:rPr>
          <w:rFonts w:cs="Arial"/>
        </w:rPr>
      </w:pPr>
      <w:r w:rsidRPr="00B370B0">
        <w:rPr>
          <w:rFonts w:cs="Arial"/>
        </w:rPr>
        <w:t xml:space="preserve">W przypadku, gdy okres ważności polis, o których mowa w ust. 12 upływa przed dniem ustania nin. Umowy, Wykonawca zobowiązuje się do przedłożenia – nie później niż na 14 dni przed upływem okresu ważności w/w polis – dowód przedłużenia polis na kolejny okres wraz z dowodami opłacenia składki. Polisa OC nie może zawierać warunków mniej korzystnych niż wynikające z </w:t>
      </w:r>
      <w:r w:rsidRPr="00B370B0">
        <w:rPr>
          <w:rFonts w:cs="Arial"/>
          <w:b/>
          <w:bCs/>
        </w:rPr>
        <w:t xml:space="preserve">Załącznika nr </w:t>
      </w:r>
      <w:r w:rsidR="007A1F01" w:rsidRPr="00B370B0">
        <w:rPr>
          <w:rFonts w:cs="Arial"/>
          <w:b/>
          <w:bCs/>
        </w:rPr>
        <w:t>8</w:t>
      </w:r>
      <w:r w:rsidRPr="00B370B0">
        <w:rPr>
          <w:rFonts w:cs="Arial"/>
        </w:rPr>
        <w:t>.</w:t>
      </w:r>
      <w:r w:rsidR="009650E9" w:rsidRPr="00B370B0">
        <w:rPr>
          <w:rFonts w:cs="Arial"/>
        </w:rPr>
        <w:t xml:space="preserve"> Brak takiej polisy uniemożliwia Wykonawcy wejście na teren Zakładu Produkcyjnego </w:t>
      </w:r>
      <w:r w:rsidR="006F2374" w:rsidRPr="00B370B0">
        <w:rPr>
          <w:rFonts w:cs="Arial"/>
        </w:rPr>
        <w:br/>
      </w:r>
      <w:r w:rsidR="009650E9" w:rsidRPr="00B370B0">
        <w:rPr>
          <w:rFonts w:cs="Arial"/>
        </w:rPr>
        <w:t>i prowadzenie Prac, a w przypadku wpływu na opóźnienie w realizacji Przedmiotu Umowy będzie to traktowane jako zawinione przez Wykonawcę</w:t>
      </w:r>
    </w:p>
    <w:p w14:paraId="1E690E83" w14:textId="77777777" w:rsidR="00481094" w:rsidRPr="00B370B0" w:rsidRDefault="00481094" w:rsidP="00600277">
      <w:pPr>
        <w:numPr>
          <w:ilvl w:val="0"/>
          <w:numId w:val="28"/>
        </w:numPr>
        <w:spacing w:after="120" w:line="240" w:lineRule="auto"/>
        <w:ind w:left="425" w:hanging="357"/>
        <w:jc w:val="both"/>
        <w:rPr>
          <w:rFonts w:cs="Arial"/>
        </w:rPr>
      </w:pPr>
      <w:r w:rsidRPr="00B370B0">
        <w:rPr>
          <w:rFonts w:cs="Arial"/>
        </w:rPr>
        <w:t xml:space="preserve">W przypadku nie dopełnienia przez Wykonawcę obowiązku podanego w ustępie poprzedzającym, Zamawiający uprawniony jest do zawarcia lub przedłużenia takowej polisy w imieniu własnym, na koszt Wykonawcy. </w:t>
      </w:r>
      <w:r w:rsidR="009650E9" w:rsidRPr="00B370B0">
        <w:rPr>
          <w:rFonts w:cs="Arial"/>
        </w:rPr>
        <w:t>W takim przypadku Wykonawca zwróci Zamawiającemu koszt przedłużenia ochrony ubezpieczeniowej w terminie 7 dni od dnia otrzymania stosownego wezwania. Zamawiający ma prawo wstrzymać się z zapłatą wszelkich należności na rzecz Wykonawcy do czasu upływu terminu zapłaty, o którym mowa w zdaniu poprzedzającym, a następnie potrącić koszt przedłużenia polisy z Wynagrodzenia Wykonawcy.</w:t>
      </w:r>
      <w:r w:rsidRPr="00B370B0">
        <w:rPr>
          <w:rFonts w:cs="Arial"/>
        </w:rPr>
        <w:t xml:space="preserve">. </w:t>
      </w:r>
    </w:p>
    <w:p w14:paraId="3F5E734F" w14:textId="77777777" w:rsidR="00481094" w:rsidRPr="00B370B0" w:rsidRDefault="00481094" w:rsidP="00600277">
      <w:pPr>
        <w:numPr>
          <w:ilvl w:val="0"/>
          <w:numId w:val="28"/>
        </w:numPr>
        <w:spacing w:after="120" w:line="240" w:lineRule="auto"/>
        <w:ind w:left="425" w:hanging="357"/>
        <w:jc w:val="both"/>
        <w:rPr>
          <w:rFonts w:cs="Arial"/>
        </w:rPr>
      </w:pPr>
      <w:r w:rsidRPr="00B370B0">
        <w:rPr>
          <w:rFonts w:cs="Arial"/>
        </w:rPr>
        <w:t xml:space="preserve">Wszelkie prace i roboty pomocnicze, przygotowawcze, przeróbki, towarzyszące, kolizyjne, odtworzeniowe, zabezpieczające, tymczasowe, ewentualny demontaż lub rozbiórka wszelkich elementów kolidujących z realizacją Przedmiotu Umowy itp., nie będą zaliczane/traktowane jako prace lub roboty dodatkowe względem Przedmiotu Umowy i z tytułu ich wykonania nie przysługuje Wykonawcy dodatkowe Wynagrodzenie ponad Wynagrodzenie ustalone w §2 ust. 1 nin. Umowy. </w:t>
      </w:r>
    </w:p>
    <w:p w14:paraId="257A6EA0" w14:textId="77777777" w:rsidR="00481094" w:rsidRPr="00B370B0" w:rsidRDefault="00481094" w:rsidP="00A95B01">
      <w:pPr>
        <w:pStyle w:val="Nagwek1"/>
        <w:rPr>
          <w:szCs w:val="20"/>
        </w:rPr>
      </w:pPr>
      <w:bookmarkStart w:id="21" w:name="_Toc64037112"/>
      <w:bookmarkStart w:id="22" w:name="_Toc65495294"/>
      <w:bookmarkStart w:id="23" w:name="_Toc65498603"/>
      <w:bookmarkStart w:id="24" w:name="_Toc65498648"/>
      <w:bookmarkStart w:id="25" w:name="_Toc167795030"/>
      <w:r w:rsidRPr="00B370B0">
        <w:rPr>
          <w:szCs w:val="20"/>
        </w:rPr>
        <w:lastRenderedPageBreak/>
        <w:t>§5</w:t>
      </w:r>
      <w:r w:rsidRPr="00B370B0">
        <w:rPr>
          <w:szCs w:val="20"/>
        </w:rPr>
        <w:br/>
        <w:t>Zobowiązania Zamawiającego</w:t>
      </w:r>
      <w:bookmarkEnd w:id="21"/>
      <w:bookmarkEnd w:id="22"/>
      <w:bookmarkEnd w:id="23"/>
      <w:bookmarkEnd w:id="24"/>
      <w:bookmarkEnd w:id="25"/>
    </w:p>
    <w:p w14:paraId="64F2AA31" w14:textId="77777777" w:rsidR="00481094" w:rsidRPr="00B370B0" w:rsidRDefault="00481094" w:rsidP="00600277">
      <w:pPr>
        <w:numPr>
          <w:ilvl w:val="0"/>
          <w:numId w:val="3"/>
        </w:numPr>
        <w:spacing w:after="120" w:line="240" w:lineRule="auto"/>
        <w:ind w:left="425" w:hanging="425"/>
        <w:jc w:val="both"/>
        <w:rPr>
          <w:rFonts w:cs="Arial"/>
        </w:rPr>
      </w:pPr>
      <w:r w:rsidRPr="00B370B0">
        <w:rPr>
          <w:rFonts w:cs="Arial"/>
        </w:rPr>
        <w:t>Zamawiający deklaruje, że posiada niezbędne środki do zapłaty ustalonego niniejszą Umową Wynagrodzenia na rzecz Wykonawcy.</w:t>
      </w:r>
    </w:p>
    <w:p w14:paraId="4C78113C" w14:textId="77777777" w:rsidR="00481094" w:rsidRPr="00B370B0" w:rsidRDefault="00481094" w:rsidP="00600277">
      <w:pPr>
        <w:numPr>
          <w:ilvl w:val="0"/>
          <w:numId w:val="3"/>
        </w:numPr>
        <w:spacing w:after="0" w:line="240" w:lineRule="auto"/>
        <w:ind w:left="426" w:hanging="426"/>
        <w:jc w:val="both"/>
        <w:rPr>
          <w:rFonts w:cs="Arial"/>
        </w:rPr>
      </w:pPr>
      <w:r w:rsidRPr="00B370B0">
        <w:rPr>
          <w:rFonts w:cs="Arial"/>
        </w:rPr>
        <w:t>Zamawiający ma obowiązek współdziałania z Wykonawcą w sprawach związanych z realizacją niniejszej Umowy, w szczególności do:</w:t>
      </w:r>
    </w:p>
    <w:p w14:paraId="353A192B" w14:textId="77777777" w:rsidR="00481094" w:rsidRPr="00B370B0" w:rsidRDefault="00481094" w:rsidP="00600277">
      <w:pPr>
        <w:numPr>
          <w:ilvl w:val="0"/>
          <w:numId w:val="18"/>
        </w:numPr>
        <w:spacing w:after="0" w:line="240" w:lineRule="auto"/>
        <w:ind w:left="709" w:hanging="283"/>
        <w:jc w:val="both"/>
        <w:rPr>
          <w:rFonts w:cs="Arial"/>
        </w:rPr>
      </w:pPr>
      <w:r w:rsidRPr="00B370B0">
        <w:rPr>
          <w:rFonts w:cs="Arial"/>
        </w:rPr>
        <w:t xml:space="preserve">terminowego przekazywania założeń, </w:t>
      </w:r>
    </w:p>
    <w:p w14:paraId="10E44F74" w14:textId="77777777" w:rsidR="00481094" w:rsidRPr="00B370B0" w:rsidRDefault="00481094" w:rsidP="00600277">
      <w:pPr>
        <w:numPr>
          <w:ilvl w:val="0"/>
          <w:numId w:val="18"/>
        </w:numPr>
        <w:spacing w:after="0" w:line="240" w:lineRule="auto"/>
        <w:ind w:left="709" w:hanging="283"/>
        <w:jc w:val="both"/>
        <w:rPr>
          <w:rFonts w:cs="Arial"/>
        </w:rPr>
      </w:pPr>
      <w:r w:rsidRPr="00B370B0">
        <w:rPr>
          <w:rFonts w:cs="Arial"/>
        </w:rPr>
        <w:t>przekazania wszelkich koniecznych pełnomocnictw do reprezentowania Zamawiającego przed organami administracji publicznej, które są niezbędne dla zrealizowania Przedmiotu Umowy przez Wykonawcę.</w:t>
      </w:r>
    </w:p>
    <w:p w14:paraId="21C8DDE6" w14:textId="77777777" w:rsidR="00481094" w:rsidRPr="00B370B0" w:rsidRDefault="00481094" w:rsidP="00600277">
      <w:pPr>
        <w:numPr>
          <w:ilvl w:val="0"/>
          <w:numId w:val="18"/>
        </w:numPr>
        <w:spacing w:after="0" w:line="240" w:lineRule="auto"/>
        <w:ind w:left="709" w:hanging="283"/>
        <w:jc w:val="both"/>
        <w:rPr>
          <w:rFonts w:cs="Arial"/>
        </w:rPr>
      </w:pPr>
      <w:r w:rsidRPr="00B370B0">
        <w:rPr>
          <w:rFonts w:cs="Arial"/>
        </w:rPr>
        <w:t>opiniowania rozwiązań projektowych w czasie cyklu projektowania,</w:t>
      </w:r>
    </w:p>
    <w:p w14:paraId="31F58258" w14:textId="77777777" w:rsidR="00481094" w:rsidRPr="00B370B0" w:rsidRDefault="00481094" w:rsidP="00600277">
      <w:pPr>
        <w:numPr>
          <w:ilvl w:val="0"/>
          <w:numId w:val="18"/>
        </w:numPr>
        <w:spacing w:after="120" w:line="240" w:lineRule="auto"/>
        <w:ind w:left="709" w:hanging="284"/>
        <w:jc w:val="both"/>
        <w:rPr>
          <w:rFonts w:cs="Arial"/>
        </w:rPr>
      </w:pPr>
      <w:r w:rsidRPr="00B370B0">
        <w:rPr>
          <w:rFonts w:cs="Arial"/>
        </w:rPr>
        <w:t xml:space="preserve">przystąpienia do odbioru prac w terminie nie dłuższym niż 14 dni od dnia zgłoszenia ich ukończenia przez Wykonawcę </w:t>
      </w:r>
    </w:p>
    <w:p w14:paraId="32962FE1" w14:textId="0247C215" w:rsidR="00481094" w:rsidRPr="00B370B0" w:rsidRDefault="00481094" w:rsidP="00600277">
      <w:pPr>
        <w:numPr>
          <w:ilvl w:val="0"/>
          <w:numId w:val="3"/>
        </w:numPr>
        <w:spacing w:after="120" w:line="240" w:lineRule="auto"/>
        <w:ind w:left="425" w:hanging="425"/>
        <w:jc w:val="both"/>
        <w:rPr>
          <w:rFonts w:cs="Arial"/>
          <w:b/>
          <w:bCs/>
        </w:rPr>
      </w:pPr>
      <w:r w:rsidRPr="00B370B0">
        <w:rPr>
          <w:rFonts w:cs="Arial"/>
        </w:rPr>
        <w:t>W przypadku zgłoszenia takiej potrzeby przez Wykonawcę oraz w miarę możliwości Zamawiający, użyczy na czas przez siebie określony, wózek silnikowy lub ręczny konieczny do wykonania czynności ładunkowych lub transportowych</w:t>
      </w:r>
      <w:r w:rsidR="009650E9" w:rsidRPr="00B370B0">
        <w:rPr>
          <w:rFonts w:cs="Arial"/>
        </w:rPr>
        <w:t xml:space="preserve"> na terenie Zakładu Produkcyjnego</w:t>
      </w:r>
      <w:r w:rsidRPr="00B370B0">
        <w:rPr>
          <w:rFonts w:cs="Arial"/>
        </w:rPr>
        <w:t xml:space="preserve">. Wykonawca zapewni samodzielnie osobę do obsługi ww. środków transportu. Wykonawca ponosi wyłączną odpowiedzialność za działania osób, którym powierzył wykonywanie ww. czynności. Wykonawca jest zobowiązany zapewnić, aby </w:t>
      </w:r>
      <w:r w:rsidR="00BB269E" w:rsidRPr="00B370B0">
        <w:rPr>
          <w:rFonts w:cs="Arial"/>
        </w:rPr>
        <w:t xml:space="preserve">osoba ta </w:t>
      </w:r>
      <w:r w:rsidRPr="00B370B0">
        <w:rPr>
          <w:rFonts w:cs="Arial"/>
        </w:rPr>
        <w:t xml:space="preserve">posiadała wymagane prawem uprawnienia. Wykonawca </w:t>
      </w:r>
      <w:r w:rsidR="009650E9" w:rsidRPr="00B370B0">
        <w:rPr>
          <w:rFonts w:cs="Arial"/>
        </w:rPr>
        <w:t xml:space="preserve">przystępując do używania wózka </w:t>
      </w:r>
      <w:r w:rsidR="00BB269E" w:rsidRPr="00B370B0">
        <w:rPr>
          <w:rFonts w:cs="Arial"/>
        </w:rPr>
        <w:t>potwierdza</w:t>
      </w:r>
      <w:r w:rsidRPr="00B370B0">
        <w:rPr>
          <w:rFonts w:cs="Arial"/>
        </w:rPr>
        <w:t xml:space="preserve">, że przekazany mu do używania wózek jest w dobrym stanie technicznym i nadaje się do zamierzonych przez niego czynności, co Wykonawca </w:t>
      </w:r>
      <w:r w:rsidR="009650E9" w:rsidRPr="00B370B0">
        <w:rPr>
          <w:rFonts w:cs="Arial"/>
        </w:rPr>
        <w:t xml:space="preserve">jest zobowiązany </w:t>
      </w:r>
      <w:r w:rsidRPr="00B370B0">
        <w:rPr>
          <w:rFonts w:cs="Arial"/>
        </w:rPr>
        <w:t xml:space="preserve">uprzednio </w:t>
      </w:r>
      <w:r w:rsidR="009650E9" w:rsidRPr="00B370B0">
        <w:rPr>
          <w:rFonts w:cs="Arial"/>
        </w:rPr>
        <w:t>zweryfikować</w:t>
      </w:r>
      <w:r w:rsidRPr="00B370B0">
        <w:rPr>
          <w:rFonts w:cs="Arial"/>
        </w:rPr>
        <w:t>. Wykonawca niniejszym oświadcza, że nie będzie kierował wobec Zamawiającego jakichkolwiek roszczeń wynikających lub związanych z używaniem ww. środków transportu. W przypadku uszkodzenia lub zniszczenia wózka w całości, Wykonawca jest zobowiązany do naprawienia szkody powstałej z tego tytułu.</w:t>
      </w:r>
    </w:p>
    <w:p w14:paraId="46B79046" w14:textId="77777777" w:rsidR="00481094" w:rsidRPr="00B370B0" w:rsidRDefault="00481094" w:rsidP="00A95B01">
      <w:pPr>
        <w:pStyle w:val="Nagwek1"/>
        <w:rPr>
          <w:szCs w:val="20"/>
        </w:rPr>
      </w:pPr>
      <w:bookmarkStart w:id="26" w:name="_Toc64037113"/>
      <w:bookmarkStart w:id="27" w:name="_Toc65495295"/>
      <w:bookmarkStart w:id="28" w:name="_Toc65498604"/>
      <w:bookmarkStart w:id="29" w:name="_Toc65498649"/>
      <w:bookmarkStart w:id="30" w:name="_Toc167795031"/>
      <w:r w:rsidRPr="00B370B0">
        <w:rPr>
          <w:szCs w:val="20"/>
        </w:rPr>
        <w:t>§6</w:t>
      </w:r>
      <w:r w:rsidRPr="00B370B0">
        <w:rPr>
          <w:szCs w:val="20"/>
        </w:rPr>
        <w:br/>
        <w:t>Terminy realizacji</w:t>
      </w:r>
      <w:bookmarkEnd w:id="26"/>
      <w:bookmarkEnd w:id="27"/>
      <w:bookmarkEnd w:id="28"/>
      <w:bookmarkEnd w:id="29"/>
      <w:bookmarkEnd w:id="30"/>
    </w:p>
    <w:p w14:paraId="4F8F45A9" w14:textId="77777777" w:rsidR="00806536" w:rsidRPr="00B370B0" w:rsidRDefault="00806536" w:rsidP="00806536">
      <w:pPr>
        <w:pStyle w:val="Akapitzlist"/>
        <w:numPr>
          <w:ilvl w:val="0"/>
          <w:numId w:val="29"/>
        </w:numPr>
        <w:ind w:left="426" w:hanging="426"/>
        <w:rPr>
          <w:rFonts w:ascii="Arial" w:hAnsi="Arial" w:cs="Arial"/>
          <w:sz w:val="20"/>
          <w:szCs w:val="20"/>
        </w:rPr>
      </w:pPr>
      <w:r w:rsidRPr="00B370B0">
        <w:rPr>
          <w:rFonts w:ascii="Arial" w:hAnsi="Arial" w:cs="Arial"/>
          <w:sz w:val="20"/>
          <w:szCs w:val="20"/>
        </w:rPr>
        <w:t xml:space="preserve">Wykonawca zobowiązuje się wykonać Przedmiot Umowy w terminie  do ….. tygodni licząc od dnia zawarcia niniejszej Umowy. </w:t>
      </w:r>
    </w:p>
    <w:p w14:paraId="51D79428" w14:textId="77777777" w:rsidR="006A2B73" w:rsidRPr="00B370B0" w:rsidRDefault="006A2B73" w:rsidP="006A2B73">
      <w:pPr>
        <w:pStyle w:val="Akapitzlist"/>
        <w:ind w:left="426"/>
        <w:rPr>
          <w:rFonts w:ascii="Arial" w:hAnsi="Arial" w:cs="Arial"/>
          <w:sz w:val="20"/>
          <w:szCs w:val="20"/>
        </w:rPr>
      </w:pPr>
    </w:p>
    <w:p w14:paraId="77B53A86" w14:textId="77777777" w:rsidR="00481094" w:rsidRPr="00B370B0" w:rsidRDefault="00481094" w:rsidP="00600277">
      <w:pPr>
        <w:numPr>
          <w:ilvl w:val="0"/>
          <w:numId w:val="29"/>
        </w:numPr>
        <w:spacing w:after="120" w:line="240" w:lineRule="auto"/>
        <w:ind w:left="425" w:hanging="425"/>
        <w:jc w:val="both"/>
        <w:rPr>
          <w:rFonts w:cs="Arial"/>
        </w:rPr>
      </w:pPr>
      <w:r w:rsidRPr="00B370B0">
        <w:rPr>
          <w:rFonts w:cs="Arial"/>
        </w:rPr>
        <w:t>Terminy ustalone w harmonogramie mogą ulec zmianie w przypadku wystąpienia okoliczności związanych z uzasadnionymi potrzebami organizacyjnymi Zamawiającego (</w:t>
      </w:r>
      <w:r w:rsidR="00F37508" w:rsidRPr="00B370B0">
        <w:rPr>
          <w:rFonts w:cs="Arial"/>
        </w:rPr>
        <w:t xml:space="preserve">w tym </w:t>
      </w:r>
      <w:r w:rsidRPr="00B370B0">
        <w:rPr>
          <w:rFonts w:cs="Arial"/>
        </w:rPr>
        <w:t xml:space="preserve">pozyskanie zgód administracyjnych). Każdorazowo fakt ten będzie odnotowany pisemnie i potwierdzony przez nadzorującego prace z ramienia Zamawiającego Kierownika Projektu. </w:t>
      </w:r>
    </w:p>
    <w:p w14:paraId="7E932E5F" w14:textId="77777777" w:rsidR="00481094" w:rsidRPr="00B370B0" w:rsidRDefault="00F37508" w:rsidP="00600277">
      <w:pPr>
        <w:numPr>
          <w:ilvl w:val="0"/>
          <w:numId w:val="29"/>
        </w:numPr>
        <w:spacing w:after="120" w:line="240" w:lineRule="auto"/>
        <w:ind w:left="425" w:hanging="425"/>
        <w:jc w:val="both"/>
        <w:rPr>
          <w:rFonts w:cs="Arial"/>
        </w:rPr>
      </w:pPr>
      <w:r w:rsidRPr="00B370B0">
        <w:rPr>
          <w:rFonts w:cs="Arial"/>
        </w:rPr>
        <w:t>W przypadku wystąpienia okoliczności</w:t>
      </w:r>
      <w:r w:rsidR="00481094" w:rsidRPr="00B370B0">
        <w:rPr>
          <w:rFonts w:cs="Arial"/>
        </w:rPr>
        <w:t xml:space="preserve">, o których mowa powyżej, Zamawiający ma prawo do przedłużenia terminów prac o uzasadniony czas przerwy. Zmiana terminów w przypadkach określonych w ust. 4 powyżej nie wymaga sporządzenia aneksu do Umowy. </w:t>
      </w:r>
    </w:p>
    <w:p w14:paraId="6F66F0EA" w14:textId="77777777" w:rsidR="00481094" w:rsidRPr="00B370B0" w:rsidRDefault="00481094" w:rsidP="00600277">
      <w:pPr>
        <w:numPr>
          <w:ilvl w:val="0"/>
          <w:numId w:val="29"/>
        </w:numPr>
        <w:spacing w:after="120" w:line="240" w:lineRule="auto"/>
        <w:ind w:left="425" w:hanging="425"/>
        <w:jc w:val="both"/>
        <w:rPr>
          <w:rFonts w:cs="Arial"/>
        </w:rPr>
      </w:pPr>
      <w:r w:rsidRPr="00B370B0">
        <w:rPr>
          <w:rFonts w:cs="Arial"/>
        </w:rPr>
        <w:t>Nie stanowią podstawy do zmiany terminów podanych w nin. paragrafie lub w Harmonogramie zmiany w przepisach prawa obowiązujących bądź ogłoszonych w dniu zawarcia nin. Umowy.</w:t>
      </w:r>
    </w:p>
    <w:p w14:paraId="5B352B54" w14:textId="77777777" w:rsidR="00481094" w:rsidRPr="00B370B0" w:rsidRDefault="00481094" w:rsidP="00600277">
      <w:pPr>
        <w:numPr>
          <w:ilvl w:val="0"/>
          <w:numId w:val="29"/>
        </w:numPr>
        <w:spacing w:after="120" w:line="240" w:lineRule="auto"/>
        <w:ind w:left="425" w:hanging="425"/>
        <w:jc w:val="both"/>
        <w:rPr>
          <w:rFonts w:cs="Arial"/>
        </w:rPr>
      </w:pPr>
      <w:r w:rsidRPr="00B370B0">
        <w:rPr>
          <w:rFonts w:cs="Arial"/>
        </w:rPr>
        <w:t>Nie stanowią przypadku wstrzymania wykonywania Przedmiotu Umowy ani nie wydłużają terminów podanych w nin. paragrafie lub w Harmonogramie następujące okoliczności:</w:t>
      </w:r>
    </w:p>
    <w:p w14:paraId="21CC2C21" w14:textId="43E559AE" w:rsidR="00481094" w:rsidRPr="00B370B0" w:rsidRDefault="00481094" w:rsidP="00600277">
      <w:pPr>
        <w:pStyle w:val="Akapitzlist"/>
        <w:numPr>
          <w:ilvl w:val="0"/>
          <w:numId w:val="30"/>
        </w:numPr>
        <w:tabs>
          <w:tab w:val="left" w:pos="851"/>
        </w:tabs>
        <w:ind w:left="851" w:hanging="426"/>
        <w:jc w:val="both"/>
        <w:rPr>
          <w:rFonts w:ascii="Arial" w:hAnsi="Arial" w:cs="Arial"/>
          <w:sz w:val="20"/>
          <w:szCs w:val="20"/>
        </w:rPr>
      </w:pPr>
      <w:r w:rsidRPr="00B370B0">
        <w:rPr>
          <w:rFonts w:ascii="Arial" w:hAnsi="Arial" w:cs="Arial"/>
          <w:sz w:val="20"/>
          <w:szCs w:val="20"/>
        </w:rPr>
        <w:t xml:space="preserve">wstrzymanie prac powstałe z przyczyn leżących po stronie Wykonawcy, w tym wskutek wydania przez właściwe </w:t>
      </w:r>
      <w:r w:rsidR="00BB269E" w:rsidRPr="00B370B0">
        <w:rPr>
          <w:rFonts w:ascii="Arial" w:hAnsi="Arial" w:cs="Arial"/>
          <w:sz w:val="20"/>
          <w:szCs w:val="20"/>
        </w:rPr>
        <w:t xml:space="preserve">organy </w:t>
      </w:r>
      <w:r w:rsidRPr="00B370B0">
        <w:rPr>
          <w:rFonts w:ascii="Arial" w:hAnsi="Arial" w:cs="Arial"/>
          <w:sz w:val="20"/>
          <w:szCs w:val="20"/>
        </w:rPr>
        <w:t xml:space="preserve">administracji publicznej lub sąd orzeczenia o wstrzymaniu wykonywania </w:t>
      </w:r>
      <w:r w:rsidR="00BB269E" w:rsidRPr="00B370B0">
        <w:rPr>
          <w:rFonts w:ascii="Arial" w:hAnsi="Arial" w:cs="Arial"/>
          <w:sz w:val="20"/>
          <w:szCs w:val="20"/>
        </w:rPr>
        <w:t xml:space="preserve">Przedmiotu </w:t>
      </w:r>
      <w:r w:rsidRPr="00B370B0">
        <w:rPr>
          <w:rFonts w:ascii="Arial" w:hAnsi="Arial" w:cs="Arial"/>
          <w:sz w:val="20"/>
          <w:szCs w:val="20"/>
        </w:rPr>
        <w:t>Umowy z przyczyn dotyczących Wykonawcy albo nawet jeżeli polecenie wstrzymania wydał Zamawiający;</w:t>
      </w:r>
    </w:p>
    <w:p w14:paraId="30C5B612" w14:textId="04483EAF" w:rsidR="00481094" w:rsidRPr="00B370B0" w:rsidRDefault="00481094" w:rsidP="00600277">
      <w:pPr>
        <w:pStyle w:val="Akapitzlist"/>
        <w:numPr>
          <w:ilvl w:val="0"/>
          <w:numId w:val="30"/>
        </w:numPr>
        <w:tabs>
          <w:tab w:val="left" w:pos="851"/>
        </w:tabs>
        <w:ind w:left="851" w:hanging="426"/>
        <w:jc w:val="both"/>
        <w:rPr>
          <w:rFonts w:ascii="Arial" w:hAnsi="Arial" w:cs="Arial"/>
          <w:sz w:val="20"/>
          <w:szCs w:val="20"/>
        </w:rPr>
      </w:pPr>
      <w:r w:rsidRPr="00B370B0">
        <w:rPr>
          <w:rFonts w:ascii="Arial" w:hAnsi="Arial" w:cs="Arial"/>
          <w:sz w:val="20"/>
          <w:szCs w:val="20"/>
        </w:rPr>
        <w:t xml:space="preserve">przerwy wynikające z kolejności zakończenia i rozpoczęcia prowadzenia określonych prac </w:t>
      </w:r>
      <w:r w:rsidR="006F2374" w:rsidRPr="00B370B0">
        <w:rPr>
          <w:rFonts w:ascii="Arial" w:hAnsi="Arial" w:cs="Arial"/>
          <w:sz w:val="20"/>
          <w:szCs w:val="20"/>
        </w:rPr>
        <w:br/>
      </w:r>
      <w:r w:rsidRPr="00B370B0">
        <w:rPr>
          <w:rFonts w:ascii="Arial" w:hAnsi="Arial" w:cs="Arial"/>
          <w:sz w:val="20"/>
          <w:szCs w:val="20"/>
        </w:rPr>
        <w:t>i robót;</w:t>
      </w:r>
    </w:p>
    <w:p w14:paraId="2BE6A057" w14:textId="77777777" w:rsidR="00481094" w:rsidRPr="00B370B0" w:rsidRDefault="00481094" w:rsidP="00600277">
      <w:pPr>
        <w:pStyle w:val="Akapitzlist"/>
        <w:numPr>
          <w:ilvl w:val="0"/>
          <w:numId w:val="30"/>
        </w:numPr>
        <w:tabs>
          <w:tab w:val="left" w:pos="851"/>
        </w:tabs>
        <w:ind w:left="851" w:hanging="426"/>
        <w:jc w:val="both"/>
        <w:rPr>
          <w:rFonts w:ascii="Arial" w:hAnsi="Arial" w:cs="Arial"/>
          <w:sz w:val="20"/>
          <w:szCs w:val="20"/>
        </w:rPr>
      </w:pPr>
      <w:r w:rsidRPr="00B370B0">
        <w:rPr>
          <w:rFonts w:ascii="Arial" w:hAnsi="Arial" w:cs="Arial"/>
          <w:sz w:val="20"/>
          <w:szCs w:val="20"/>
        </w:rPr>
        <w:t>powierzenie Wykonawcy lub konieczność wykonania robót dodatkowych lub robót zamiennych.</w:t>
      </w:r>
    </w:p>
    <w:p w14:paraId="49A1EE3D" w14:textId="77777777" w:rsidR="00481094" w:rsidRPr="00B370B0" w:rsidRDefault="00481094" w:rsidP="00A95B01">
      <w:pPr>
        <w:pStyle w:val="Nagwek1"/>
        <w:rPr>
          <w:szCs w:val="20"/>
        </w:rPr>
      </w:pPr>
      <w:bookmarkStart w:id="31" w:name="_Toc64037114"/>
      <w:bookmarkStart w:id="32" w:name="_Toc65495296"/>
      <w:bookmarkStart w:id="33" w:name="_Toc65498605"/>
      <w:bookmarkStart w:id="34" w:name="_Toc65498650"/>
      <w:bookmarkStart w:id="35" w:name="_Toc167795032"/>
      <w:r w:rsidRPr="00B370B0">
        <w:rPr>
          <w:szCs w:val="20"/>
        </w:rPr>
        <w:t>§7</w:t>
      </w:r>
      <w:r w:rsidRPr="00B370B0">
        <w:rPr>
          <w:szCs w:val="20"/>
        </w:rPr>
        <w:br/>
        <w:t>Przedstawiciele Stron</w:t>
      </w:r>
      <w:bookmarkEnd w:id="31"/>
      <w:bookmarkEnd w:id="32"/>
      <w:bookmarkEnd w:id="33"/>
      <w:bookmarkEnd w:id="34"/>
      <w:bookmarkEnd w:id="35"/>
    </w:p>
    <w:p w14:paraId="643D82AF" w14:textId="77777777" w:rsidR="00481094" w:rsidRPr="00B370B0" w:rsidRDefault="00481094" w:rsidP="00600277">
      <w:pPr>
        <w:numPr>
          <w:ilvl w:val="0"/>
          <w:numId w:val="21"/>
        </w:numPr>
        <w:spacing w:after="0" w:line="240" w:lineRule="auto"/>
        <w:jc w:val="both"/>
        <w:rPr>
          <w:rFonts w:cs="Arial"/>
        </w:rPr>
      </w:pPr>
      <w:r w:rsidRPr="00B370B0">
        <w:rPr>
          <w:rFonts w:cs="Arial"/>
          <w:b/>
          <w:i/>
        </w:rPr>
        <w:t xml:space="preserve"> </w:t>
      </w:r>
      <w:r w:rsidRPr="00B370B0">
        <w:rPr>
          <w:rFonts w:cs="Arial"/>
        </w:rPr>
        <w:t>Kierownikiem Projektu z ramienia Zamawiającego będzie:</w:t>
      </w:r>
    </w:p>
    <w:p w14:paraId="26CB5C53" w14:textId="77777777" w:rsidR="00FD3AFA" w:rsidRPr="00B370B0" w:rsidRDefault="00B14FD2" w:rsidP="00FD3AFA">
      <w:pPr>
        <w:spacing w:after="0" w:line="240" w:lineRule="auto"/>
        <w:ind w:left="426"/>
        <w:jc w:val="both"/>
        <w:rPr>
          <w:rFonts w:cs="Arial"/>
        </w:rPr>
      </w:pPr>
      <w:r w:rsidRPr="00B370B0">
        <w:rPr>
          <w:rFonts w:cs="Arial"/>
          <w:b/>
        </w:rPr>
        <w:t>…………………….</w:t>
      </w:r>
      <w:r w:rsidR="00FD3AFA" w:rsidRPr="00B370B0">
        <w:rPr>
          <w:rFonts w:cs="Arial"/>
        </w:rPr>
        <w:t xml:space="preserve"> – Kierownik Projektu – Dział Inwestycji </w:t>
      </w:r>
    </w:p>
    <w:p w14:paraId="62A1B371" w14:textId="77777777" w:rsidR="00FD3AFA" w:rsidRPr="00B370B0" w:rsidRDefault="00FD3AFA" w:rsidP="00FD3AFA">
      <w:pPr>
        <w:spacing w:after="0" w:line="240" w:lineRule="auto"/>
        <w:ind w:left="426"/>
        <w:jc w:val="both"/>
        <w:rPr>
          <w:rFonts w:cs="Arial"/>
        </w:rPr>
      </w:pPr>
      <w:r w:rsidRPr="00B370B0">
        <w:rPr>
          <w:rFonts w:cs="Arial"/>
        </w:rPr>
        <w:lastRenderedPageBreak/>
        <w:t xml:space="preserve">telefon kontaktowy +48 </w:t>
      </w:r>
      <w:r w:rsidR="00B14FD2" w:rsidRPr="00B370B0">
        <w:rPr>
          <w:rFonts w:cs="Arial"/>
        </w:rPr>
        <w:t>………………</w:t>
      </w:r>
      <w:r w:rsidRPr="00B370B0">
        <w:rPr>
          <w:rFonts w:cs="Arial"/>
        </w:rPr>
        <w:t xml:space="preserve">  (email: </w:t>
      </w:r>
      <w:hyperlink r:id="rId8" w:history="1">
        <w:r w:rsidR="00B14FD2" w:rsidRPr="00B370B0">
          <w:rPr>
            <w:rStyle w:val="Hipercze"/>
            <w:rFonts w:cs="Arial"/>
          </w:rPr>
          <w:t>......................@orlenoil.pl</w:t>
        </w:r>
      </w:hyperlink>
      <w:r w:rsidRPr="00B370B0">
        <w:rPr>
          <w:rFonts w:cs="Arial"/>
        </w:rPr>
        <w:t xml:space="preserve"> )</w:t>
      </w:r>
    </w:p>
    <w:p w14:paraId="706DE757" w14:textId="77777777" w:rsidR="00481094" w:rsidRPr="00B370B0" w:rsidRDefault="00481094" w:rsidP="00481094">
      <w:pPr>
        <w:spacing w:after="0" w:line="240" w:lineRule="auto"/>
        <w:ind w:left="426"/>
        <w:jc w:val="both"/>
        <w:rPr>
          <w:rFonts w:cs="Arial"/>
        </w:rPr>
      </w:pPr>
    </w:p>
    <w:p w14:paraId="4350E705" w14:textId="77777777" w:rsidR="00481094" w:rsidRPr="00B370B0" w:rsidRDefault="00481094" w:rsidP="00481094">
      <w:pPr>
        <w:spacing w:after="0" w:line="240" w:lineRule="auto"/>
        <w:ind w:left="426"/>
        <w:jc w:val="both"/>
        <w:rPr>
          <w:rFonts w:cs="Arial"/>
        </w:rPr>
      </w:pPr>
      <w:r w:rsidRPr="00B370B0">
        <w:rPr>
          <w:rFonts w:cs="Arial"/>
        </w:rPr>
        <w:t xml:space="preserve">Nadzorującym prace z ramienia Zamawiającego będzie: </w:t>
      </w:r>
    </w:p>
    <w:p w14:paraId="11BB92BF" w14:textId="30C5300E" w:rsidR="00481094" w:rsidRPr="00B370B0" w:rsidRDefault="00B14FD2" w:rsidP="00481094">
      <w:pPr>
        <w:tabs>
          <w:tab w:val="left" w:pos="426"/>
        </w:tabs>
        <w:spacing w:after="0" w:line="240" w:lineRule="auto"/>
        <w:ind w:left="426"/>
        <w:rPr>
          <w:rFonts w:cs="Arial"/>
        </w:rPr>
      </w:pPr>
      <w:r w:rsidRPr="00B370B0">
        <w:rPr>
          <w:rFonts w:cs="Arial"/>
          <w:b/>
        </w:rPr>
        <w:t>……………………….</w:t>
      </w:r>
      <w:r w:rsidR="00481094" w:rsidRPr="00B370B0">
        <w:rPr>
          <w:rFonts w:cs="Arial"/>
        </w:rPr>
        <w:t xml:space="preserve"> – </w:t>
      </w:r>
      <w:r w:rsidR="00E903C2" w:rsidRPr="00B370B0">
        <w:rPr>
          <w:rFonts w:cs="Arial"/>
        </w:rPr>
        <w:t>Specjalista</w:t>
      </w:r>
      <w:r w:rsidR="00481094" w:rsidRPr="00B370B0">
        <w:rPr>
          <w:rFonts w:cs="Arial"/>
        </w:rPr>
        <w:t xml:space="preserve"> – </w:t>
      </w:r>
      <w:r w:rsidR="00E903C2" w:rsidRPr="00B370B0">
        <w:rPr>
          <w:rFonts w:cs="Arial"/>
        </w:rPr>
        <w:t xml:space="preserve">Zakład Produkcyjny </w:t>
      </w:r>
      <w:r w:rsidR="00B370B0" w:rsidRPr="00B370B0">
        <w:rPr>
          <w:rFonts w:cs="Arial"/>
        </w:rPr>
        <w:t>Trzebina</w:t>
      </w:r>
      <w:r w:rsidR="00481094" w:rsidRPr="00B370B0">
        <w:rPr>
          <w:rFonts w:cs="Arial"/>
        </w:rPr>
        <w:t xml:space="preserve"> </w:t>
      </w:r>
    </w:p>
    <w:p w14:paraId="63F95A63" w14:textId="77777777" w:rsidR="00481094" w:rsidRPr="00B370B0" w:rsidRDefault="00481094" w:rsidP="00481094">
      <w:pPr>
        <w:tabs>
          <w:tab w:val="left" w:pos="426"/>
        </w:tabs>
        <w:spacing w:after="0" w:line="240" w:lineRule="auto"/>
        <w:ind w:left="426"/>
        <w:rPr>
          <w:rFonts w:cs="Arial"/>
        </w:rPr>
      </w:pPr>
      <w:r w:rsidRPr="00B370B0">
        <w:rPr>
          <w:rFonts w:cs="Arial"/>
        </w:rPr>
        <w:t xml:space="preserve">telefon kontaktowy </w:t>
      </w:r>
      <w:r w:rsidR="00FD3AFA" w:rsidRPr="00B370B0">
        <w:rPr>
          <w:rFonts w:cs="Arial"/>
        </w:rPr>
        <w:t>+48 </w:t>
      </w:r>
      <w:r w:rsidR="00B14FD2" w:rsidRPr="00B370B0">
        <w:rPr>
          <w:rFonts w:cs="Arial"/>
        </w:rPr>
        <w:t>………………… (email:..........................</w:t>
      </w:r>
      <w:r w:rsidR="00FD3AFA" w:rsidRPr="00B370B0">
        <w:rPr>
          <w:rStyle w:val="Hipercze"/>
          <w:rFonts w:cs="Arial"/>
        </w:rPr>
        <w:t>@orlenoil.pl</w:t>
      </w:r>
      <w:r w:rsidR="00E903C2" w:rsidRPr="00B370B0">
        <w:rPr>
          <w:rFonts w:cs="Arial"/>
        </w:rPr>
        <w:t xml:space="preserve"> </w:t>
      </w:r>
      <w:r w:rsidRPr="00B370B0">
        <w:rPr>
          <w:rFonts w:cs="Arial"/>
        </w:rPr>
        <w:t>)</w:t>
      </w:r>
    </w:p>
    <w:p w14:paraId="700D8039" w14:textId="77777777" w:rsidR="00481094" w:rsidRPr="00B370B0" w:rsidRDefault="00481094" w:rsidP="00481094">
      <w:pPr>
        <w:tabs>
          <w:tab w:val="left" w:pos="426"/>
        </w:tabs>
        <w:spacing w:after="0" w:line="240" w:lineRule="auto"/>
        <w:ind w:left="426"/>
        <w:rPr>
          <w:rFonts w:cs="Arial"/>
        </w:rPr>
      </w:pPr>
    </w:p>
    <w:p w14:paraId="50FCF900" w14:textId="77777777" w:rsidR="00481094" w:rsidRPr="00B370B0" w:rsidRDefault="00481094" w:rsidP="00481094">
      <w:pPr>
        <w:tabs>
          <w:tab w:val="left" w:pos="426"/>
        </w:tabs>
        <w:spacing w:after="0" w:line="240" w:lineRule="auto"/>
        <w:ind w:left="426"/>
        <w:rPr>
          <w:rFonts w:cs="Arial"/>
        </w:rPr>
      </w:pPr>
      <w:r w:rsidRPr="00B370B0">
        <w:rPr>
          <w:rFonts w:cs="Arial"/>
        </w:rPr>
        <w:t>Kierownikiem Projektu z ramienia Wykonawcy będzie:</w:t>
      </w:r>
    </w:p>
    <w:p w14:paraId="13E95D3A" w14:textId="77777777" w:rsidR="00481094" w:rsidRPr="00B370B0" w:rsidRDefault="00B14FD2" w:rsidP="00481094">
      <w:pPr>
        <w:tabs>
          <w:tab w:val="left" w:pos="426"/>
        </w:tabs>
        <w:spacing w:after="0" w:line="240" w:lineRule="auto"/>
        <w:ind w:left="426"/>
        <w:rPr>
          <w:rFonts w:cs="Arial"/>
          <w:b/>
        </w:rPr>
      </w:pPr>
      <w:r w:rsidRPr="00B370B0">
        <w:rPr>
          <w:rFonts w:cs="Arial"/>
          <w:b/>
        </w:rPr>
        <w:t>………………………………..</w:t>
      </w:r>
    </w:p>
    <w:p w14:paraId="7AAA46F2" w14:textId="77777777" w:rsidR="00481094" w:rsidRPr="00B370B0" w:rsidRDefault="00481094" w:rsidP="00481094">
      <w:pPr>
        <w:tabs>
          <w:tab w:val="left" w:pos="426"/>
        </w:tabs>
        <w:spacing w:after="0" w:line="240" w:lineRule="auto"/>
        <w:ind w:left="426"/>
        <w:rPr>
          <w:rFonts w:cs="Arial"/>
        </w:rPr>
      </w:pPr>
      <w:r w:rsidRPr="00B370B0">
        <w:rPr>
          <w:rFonts w:cs="Arial"/>
        </w:rPr>
        <w:t>telefon kontaktowy</w:t>
      </w:r>
      <w:r w:rsidR="00FA0A05" w:rsidRPr="00B370B0">
        <w:rPr>
          <w:rFonts w:cs="Arial"/>
        </w:rPr>
        <w:t xml:space="preserve"> +48 </w:t>
      </w:r>
      <w:r w:rsidR="00B14FD2" w:rsidRPr="00B370B0">
        <w:rPr>
          <w:rFonts w:cs="Arial"/>
        </w:rPr>
        <w:t>……………………</w:t>
      </w:r>
      <w:r w:rsidRPr="00B370B0">
        <w:rPr>
          <w:rFonts w:cs="Arial"/>
        </w:rPr>
        <w:t xml:space="preserve"> (email:</w:t>
      </w:r>
      <w:r w:rsidR="00FA0A05" w:rsidRPr="00B370B0">
        <w:rPr>
          <w:rFonts w:cs="Arial"/>
        </w:rPr>
        <w:t xml:space="preserve"> </w:t>
      </w:r>
      <w:hyperlink r:id="rId9" w:history="1">
        <w:r w:rsidR="00B14FD2" w:rsidRPr="00B370B0">
          <w:rPr>
            <w:rStyle w:val="Hipercze"/>
            <w:rFonts w:cs="Arial"/>
          </w:rPr>
          <w:t>.....................@..........................</w:t>
        </w:r>
      </w:hyperlink>
      <w:r w:rsidRPr="00B370B0">
        <w:rPr>
          <w:rFonts w:cs="Arial"/>
        </w:rPr>
        <w:t>)</w:t>
      </w:r>
    </w:p>
    <w:p w14:paraId="717099B0" w14:textId="77777777" w:rsidR="00FA0A05" w:rsidRPr="00B370B0" w:rsidRDefault="00FA0A05" w:rsidP="00481094">
      <w:pPr>
        <w:tabs>
          <w:tab w:val="left" w:pos="426"/>
        </w:tabs>
        <w:spacing w:after="0" w:line="240" w:lineRule="auto"/>
        <w:ind w:left="426"/>
        <w:rPr>
          <w:rFonts w:cs="Arial"/>
        </w:rPr>
      </w:pPr>
    </w:p>
    <w:p w14:paraId="07C4E4CF" w14:textId="77777777" w:rsidR="00481094" w:rsidRPr="00B370B0" w:rsidRDefault="00481094" w:rsidP="00481094">
      <w:pPr>
        <w:tabs>
          <w:tab w:val="left" w:pos="426"/>
        </w:tabs>
        <w:spacing w:after="0" w:line="240" w:lineRule="auto"/>
        <w:ind w:left="426"/>
        <w:rPr>
          <w:rFonts w:cs="Arial"/>
        </w:rPr>
      </w:pPr>
      <w:r w:rsidRPr="00B370B0">
        <w:rPr>
          <w:rFonts w:cs="Arial"/>
        </w:rPr>
        <w:t xml:space="preserve">Nadzorującym prace z ramienia Wykonawcy będzie: </w:t>
      </w:r>
    </w:p>
    <w:p w14:paraId="278A9405" w14:textId="77777777" w:rsidR="00FA0A05" w:rsidRPr="00B370B0" w:rsidRDefault="00B14FD2" w:rsidP="00481094">
      <w:pPr>
        <w:tabs>
          <w:tab w:val="left" w:pos="426"/>
        </w:tabs>
        <w:spacing w:after="0" w:line="240" w:lineRule="auto"/>
        <w:ind w:left="426"/>
        <w:rPr>
          <w:rFonts w:cs="Arial"/>
          <w:b/>
        </w:rPr>
      </w:pPr>
      <w:r w:rsidRPr="00B370B0">
        <w:rPr>
          <w:rFonts w:cs="Arial"/>
          <w:b/>
          <w:bCs/>
        </w:rPr>
        <w:t>…………………………………………</w:t>
      </w:r>
    </w:p>
    <w:p w14:paraId="0A5D4DD9" w14:textId="77777777" w:rsidR="00481094" w:rsidRPr="00B370B0" w:rsidRDefault="00481094" w:rsidP="00481094">
      <w:pPr>
        <w:tabs>
          <w:tab w:val="left" w:pos="426"/>
        </w:tabs>
        <w:spacing w:after="120" w:line="240" w:lineRule="auto"/>
        <w:ind w:left="425"/>
        <w:rPr>
          <w:rFonts w:cs="Arial"/>
        </w:rPr>
      </w:pPr>
      <w:r w:rsidRPr="00B370B0">
        <w:rPr>
          <w:rFonts w:cs="Arial"/>
        </w:rPr>
        <w:t xml:space="preserve">telefon kontaktowy </w:t>
      </w:r>
      <w:r w:rsidR="00FA0A05" w:rsidRPr="00B370B0">
        <w:rPr>
          <w:rFonts w:cs="Arial"/>
        </w:rPr>
        <w:t>+48 </w:t>
      </w:r>
      <w:r w:rsidR="00B14FD2" w:rsidRPr="00B370B0">
        <w:rPr>
          <w:rFonts w:cs="Arial"/>
        </w:rPr>
        <w:t>……………………………..</w:t>
      </w:r>
      <w:r w:rsidR="00FA0A05" w:rsidRPr="00B370B0">
        <w:rPr>
          <w:rFonts w:cs="Arial"/>
        </w:rPr>
        <w:t xml:space="preserve"> </w:t>
      </w:r>
      <w:r w:rsidRPr="00B370B0">
        <w:rPr>
          <w:rFonts w:cs="Arial"/>
        </w:rPr>
        <w:t>(email</w:t>
      </w:r>
      <w:r w:rsidR="00A74246" w:rsidRPr="00B370B0">
        <w:rPr>
          <w:rFonts w:cs="Arial"/>
        </w:rPr>
        <w:t xml:space="preserve">: </w:t>
      </w:r>
      <w:r w:rsidR="00B14FD2" w:rsidRPr="00B370B0">
        <w:rPr>
          <w:rFonts w:cs="Arial"/>
        </w:rPr>
        <w:t>.................@...................</w:t>
      </w:r>
      <w:r w:rsidR="004D407B" w:rsidRPr="00B370B0">
        <w:rPr>
          <w:rFonts w:cs="Arial"/>
        </w:rPr>
        <w:t xml:space="preserve"> </w:t>
      </w:r>
      <w:r w:rsidR="00FA0A05" w:rsidRPr="00B370B0" w:rsidDel="00FA0A05">
        <w:rPr>
          <w:rFonts w:cs="Arial"/>
        </w:rPr>
        <w:t xml:space="preserve"> </w:t>
      </w:r>
      <w:r w:rsidRPr="00B370B0">
        <w:rPr>
          <w:rFonts w:cs="Arial"/>
        </w:rPr>
        <w:t>)</w:t>
      </w:r>
    </w:p>
    <w:p w14:paraId="388042FE" w14:textId="77777777" w:rsidR="00FA0A05" w:rsidRPr="00B370B0" w:rsidRDefault="00FA0A05" w:rsidP="00481094">
      <w:pPr>
        <w:tabs>
          <w:tab w:val="left" w:pos="426"/>
        </w:tabs>
        <w:spacing w:after="120" w:line="240" w:lineRule="auto"/>
        <w:ind w:left="425"/>
        <w:rPr>
          <w:rFonts w:cs="Arial"/>
        </w:rPr>
      </w:pPr>
    </w:p>
    <w:p w14:paraId="2B96D6DA" w14:textId="77777777" w:rsidR="00481094" w:rsidRPr="00B370B0" w:rsidRDefault="00481094" w:rsidP="00600277">
      <w:pPr>
        <w:numPr>
          <w:ilvl w:val="0"/>
          <w:numId w:val="21"/>
        </w:numPr>
        <w:spacing w:after="120" w:line="240" w:lineRule="auto"/>
        <w:ind w:left="357" w:hanging="357"/>
        <w:jc w:val="both"/>
        <w:rPr>
          <w:rFonts w:cs="Arial"/>
        </w:rPr>
      </w:pPr>
      <w:r w:rsidRPr="00B370B0">
        <w:rPr>
          <w:rFonts w:cs="Arial"/>
        </w:rPr>
        <w:t>Zmiana przedstawicieli Stron wskazanych w ust. 1 powyżej nie stanowi zmiany Umowy i nie wymaga dla swej ważności aneksu i odbywa się w drodze powiadomienia drugiej Strony na piśmie lub e-mail przed wejściem w życie takowej zmiany.</w:t>
      </w:r>
    </w:p>
    <w:p w14:paraId="54BD3519" w14:textId="77777777" w:rsidR="00481094" w:rsidRPr="00B370B0" w:rsidRDefault="00481094" w:rsidP="00600277">
      <w:pPr>
        <w:numPr>
          <w:ilvl w:val="0"/>
          <w:numId w:val="21"/>
        </w:numPr>
        <w:spacing w:after="120" w:line="240" w:lineRule="auto"/>
        <w:ind w:left="357" w:hanging="357"/>
        <w:jc w:val="both"/>
        <w:rPr>
          <w:rFonts w:cs="Arial"/>
          <w:b/>
          <w:bCs/>
        </w:rPr>
      </w:pPr>
      <w:r w:rsidRPr="00B370B0">
        <w:rPr>
          <w:rFonts w:cs="Arial"/>
        </w:rPr>
        <w:t>Strony upoważniają osoby wskazane przez siebie jako Kierowników Projektu w ust. 1 powyżej do dokonywania wszelkich bieżących uzgodnień, kontaktów, składania oświadczeń, podpisywania Protokołów, dokonywania odbiorów, podpisywania protokołów odbiorów oraz składania innych oświadczeń i wystąpień koniecznych w toku realizacji Umowy, bez jednakże prawa do dokonywania zmiany, rozwiązania, odstąpienia lub wypowiedzenia Umowy, chyba, że Umowa wyraźnie stanowi inaczej.</w:t>
      </w:r>
    </w:p>
    <w:p w14:paraId="79AAD9FE" w14:textId="62995F58" w:rsidR="00481094" w:rsidRPr="00B370B0" w:rsidRDefault="00481094" w:rsidP="00600277">
      <w:pPr>
        <w:numPr>
          <w:ilvl w:val="0"/>
          <w:numId w:val="21"/>
        </w:numPr>
        <w:suppressAutoHyphens w:val="0"/>
        <w:spacing w:after="60" w:line="240" w:lineRule="auto"/>
        <w:jc w:val="both"/>
        <w:rPr>
          <w:rFonts w:cs="Arial"/>
        </w:rPr>
      </w:pPr>
      <w:r w:rsidRPr="00B370B0">
        <w:rPr>
          <w:rFonts w:cs="Arial"/>
        </w:rPr>
        <w:t xml:space="preserve">Wszelkie dokumenty, powiadomienia lub pisemne polecenia, które mają być doręczone Stronom zgodnie z warunkami Umowy będą sporządzane w języku polskim lub angielskim. Strony ustalają, że do codziennej komunikacji pomiędzy Stronami będą wykorzystywać pocztę elektroniczną. W celu wyłączenia wszelkie wątpliwości Strony ustalają, że za pośrednictwem e-mail nie mogą być </w:t>
      </w:r>
      <w:r w:rsidR="006F2374" w:rsidRPr="00B370B0">
        <w:rPr>
          <w:rFonts w:cs="Arial"/>
        </w:rPr>
        <w:br/>
      </w:r>
      <w:r w:rsidRPr="00B370B0">
        <w:rPr>
          <w:rFonts w:cs="Arial"/>
        </w:rPr>
        <w:t xml:space="preserve">z dokonane jakiekolwiek zamiany Umowy, zlecenia wykonania robót dodatkowych, zmiany Wynagrodzenia, czy też dokonywanie jakichkolwiek odbiorów. </w:t>
      </w:r>
    </w:p>
    <w:p w14:paraId="2A79E447" w14:textId="77777777" w:rsidR="00481094" w:rsidRPr="00B370B0" w:rsidRDefault="00481094" w:rsidP="00600277">
      <w:pPr>
        <w:numPr>
          <w:ilvl w:val="0"/>
          <w:numId w:val="21"/>
        </w:numPr>
        <w:spacing w:after="120" w:line="240" w:lineRule="auto"/>
        <w:jc w:val="both"/>
        <w:rPr>
          <w:rFonts w:cs="Arial"/>
          <w:b/>
          <w:bCs/>
        </w:rPr>
      </w:pPr>
      <w:r w:rsidRPr="00B370B0">
        <w:rPr>
          <w:rFonts w:cs="Arial"/>
        </w:rPr>
        <w:t>Wszelkie dokumenty, powiadomienia lub pisemne polecenia, które mają być doręczone Stronom zgodnie z warunkami Umowy będą wysyłane pocztą, telefaksem lub pocztą elektroniczną na adresy wskazane w Umowie poniżej w ust. 1 powyżej. Strony dopuszczają przekazywanie powyższych informacji za pomocą upoważnionej osoby (posłaniec).</w:t>
      </w:r>
    </w:p>
    <w:p w14:paraId="21374D23" w14:textId="77777777" w:rsidR="00481094" w:rsidRPr="00B370B0" w:rsidRDefault="00481094" w:rsidP="00A95B01">
      <w:pPr>
        <w:pStyle w:val="Nagwek1"/>
        <w:rPr>
          <w:szCs w:val="20"/>
        </w:rPr>
      </w:pPr>
      <w:bookmarkStart w:id="36" w:name="_Toc167795033"/>
      <w:bookmarkStart w:id="37" w:name="_Toc64037115"/>
      <w:bookmarkStart w:id="38" w:name="_Toc65495297"/>
      <w:bookmarkStart w:id="39" w:name="_Toc65498606"/>
      <w:bookmarkStart w:id="40" w:name="_Toc65498651"/>
      <w:r w:rsidRPr="00B370B0">
        <w:rPr>
          <w:szCs w:val="20"/>
        </w:rPr>
        <w:t>§8.</w:t>
      </w:r>
      <w:r w:rsidRPr="00B370B0">
        <w:rPr>
          <w:szCs w:val="20"/>
        </w:rPr>
        <w:br/>
        <w:t>Czynności odbiorowe</w:t>
      </w:r>
      <w:bookmarkEnd w:id="36"/>
      <w:r w:rsidRPr="00B370B0">
        <w:rPr>
          <w:szCs w:val="20"/>
        </w:rPr>
        <w:t xml:space="preserve"> </w:t>
      </w:r>
      <w:bookmarkEnd w:id="37"/>
      <w:bookmarkEnd w:id="38"/>
      <w:bookmarkEnd w:id="39"/>
      <w:bookmarkEnd w:id="40"/>
    </w:p>
    <w:p w14:paraId="61970D48" w14:textId="453ECDD7" w:rsidR="00481094" w:rsidRPr="00B370B0" w:rsidRDefault="00481094" w:rsidP="00600277">
      <w:pPr>
        <w:numPr>
          <w:ilvl w:val="0"/>
          <w:numId w:val="31"/>
        </w:numPr>
        <w:spacing w:after="120" w:line="240" w:lineRule="auto"/>
        <w:jc w:val="both"/>
        <w:rPr>
          <w:rFonts w:cs="Arial"/>
        </w:rPr>
      </w:pPr>
      <w:r w:rsidRPr="00B370B0">
        <w:rPr>
          <w:rFonts w:cs="Arial"/>
        </w:rPr>
        <w:t>Strony przewidują dokon</w:t>
      </w:r>
      <w:r w:rsidR="00B370B0" w:rsidRPr="00B370B0">
        <w:rPr>
          <w:rFonts w:cs="Arial"/>
        </w:rPr>
        <w:t>anie</w:t>
      </w:r>
      <w:r w:rsidRPr="00B370B0">
        <w:rPr>
          <w:rFonts w:cs="Arial"/>
        </w:rPr>
        <w:t xml:space="preserve"> odbi</w:t>
      </w:r>
      <w:r w:rsidR="00B370B0" w:rsidRPr="00B370B0">
        <w:rPr>
          <w:rFonts w:cs="Arial"/>
        </w:rPr>
        <w:t>oru</w:t>
      </w:r>
      <w:r w:rsidRPr="00B370B0">
        <w:rPr>
          <w:rFonts w:cs="Arial"/>
        </w:rPr>
        <w:t xml:space="preserve"> końcow</w:t>
      </w:r>
      <w:r w:rsidR="00B370B0" w:rsidRPr="00B370B0">
        <w:rPr>
          <w:rFonts w:cs="Arial"/>
        </w:rPr>
        <w:t>ego</w:t>
      </w:r>
      <w:r w:rsidRPr="00B370B0">
        <w:rPr>
          <w:rFonts w:cs="Arial"/>
        </w:rPr>
        <w:t xml:space="preserve"> (po wykonaniu całości Przedmiotu Umowy). Za datę faktycznego wykonania Przedmiotu Umowy uznaje się datę podpisania przez Strony Protokołu Odbioru Końcowego.</w:t>
      </w:r>
    </w:p>
    <w:p w14:paraId="7AE56DA0" w14:textId="37D8F560" w:rsidR="00481094" w:rsidRPr="00B370B0" w:rsidRDefault="00481094" w:rsidP="00600277">
      <w:pPr>
        <w:numPr>
          <w:ilvl w:val="0"/>
          <w:numId w:val="31"/>
        </w:numPr>
        <w:spacing w:after="120" w:line="240" w:lineRule="auto"/>
        <w:ind w:left="357" w:hanging="357"/>
        <w:jc w:val="both"/>
        <w:rPr>
          <w:rFonts w:cs="Arial"/>
        </w:rPr>
      </w:pPr>
      <w:r w:rsidRPr="00B370B0">
        <w:rPr>
          <w:rFonts w:cs="Arial"/>
        </w:rPr>
        <w:t>Na</w:t>
      </w:r>
      <w:r w:rsidR="00B370B0" w:rsidRPr="00B370B0">
        <w:rPr>
          <w:rFonts w:cs="Arial"/>
        </w:rPr>
        <w:t xml:space="preserve"> 14</w:t>
      </w:r>
      <w:r w:rsidR="00CA0356" w:rsidRPr="00B370B0">
        <w:rPr>
          <w:rFonts w:cs="Arial"/>
        </w:rPr>
        <w:t xml:space="preserve"> </w:t>
      </w:r>
      <w:r w:rsidRPr="00B370B0">
        <w:rPr>
          <w:rFonts w:cs="Arial"/>
        </w:rPr>
        <w:t>dni przed planowanym odbiorem etapu – Wykonawca zgłasza Zamawiającemu gotowość do odbioru tego Etapu. W przypadku, gdy przedmiotem odbioru jest dokumentacja Wykonawca przekaże Zamawiającemu dokumentację przynajmniej na 1</w:t>
      </w:r>
      <w:r w:rsidR="00B370B0" w:rsidRPr="00B370B0">
        <w:rPr>
          <w:rFonts w:cs="Arial"/>
        </w:rPr>
        <w:t>4</w:t>
      </w:r>
      <w:r w:rsidRPr="00B370B0">
        <w:rPr>
          <w:rFonts w:cs="Arial"/>
        </w:rPr>
        <w:t xml:space="preserve"> dni przed planowanym odbiorem (zgodnie z </w:t>
      </w:r>
      <w:r w:rsidRPr="00B370B0">
        <w:rPr>
          <w:rFonts w:cs="Arial"/>
          <w:b/>
        </w:rPr>
        <w:t>Załącznikiem nr 2</w:t>
      </w:r>
      <w:r w:rsidRPr="00B370B0">
        <w:rPr>
          <w:rFonts w:cs="Arial"/>
        </w:rPr>
        <w:t xml:space="preserve">) do weryfikacji i akceptacji, w formie papierowej (2 egz.) </w:t>
      </w:r>
      <w:r w:rsidR="006F2374" w:rsidRPr="00B370B0">
        <w:rPr>
          <w:rFonts w:cs="Arial"/>
        </w:rPr>
        <w:br/>
      </w:r>
      <w:r w:rsidRPr="00B370B0">
        <w:rPr>
          <w:rFonts w:cs="Arial"/>
        </w:rPr>
        <w:t xml:space="preserve">i </w:t>
      </w:r>
      <w:r w:rsidR="00DA7E18" w:rsidRPr="00B370B0">
        <w:rPr>
          <w:rFonts w:cs="Arial"/>
        </w:rPr>
        <w:t xml:space="preserve">z  wykorzystaniem korporacyjnego systemu </w:t>
      </w:r>
      <w:proofErr w:type="spellStart"/>
      <w:r w:rsidR="00DA7E18" w:rsidRPr="00B370B0">
        <w:rPr>
          <w:rFonts w:cs="Arial"/>
        </w:rPr>
        <w:t>Nextfile</w:t>
      </w:r>
      <w:proofErr w:type="spellEnd"/>
      <w:r w:rsidRPr="00B370B0">
        <w:rPr>
          <w:rFonts w:cs="Arial"/>
        </w:rPr>
        <w:t>, zgł</w:t>
      </w:r>
      <w:r w:rsidR="00DA7E18" w:rsidRPr="00B370B0">
        <w:rPr>
          <w:rFonts w:cs="Arial"/>
        </w:rPr>
        <w:t xml:space="preserve">oszenie do odbioru wymaga dodatkowej informacji w formie </w:t>
      </w:r>
      <w:proofErr w:type="spellStart"/>
      <w:r w:rsidR="00DA7E18" w:rsidRPr="00B370B0">
        <w:rPr>
          <w:rFonts w:cs="Arial"/>
        </w:rPr>
        <w:t>emailowej</w:t>
      </w:r>
      <w:proofErr w:type="spellEnd"/>
      <w:r w:rsidR="00DA7E18" w:rsidRPr="00B370B0">
        <w:rPr>
          <w:rFonts w:cs="Arial"/>
        </w:rPr>
        <w:t xml:space="preserve"> lub pisemnej.</w:t>
      </w:r>
      <w:r w:rsidRPr="00B370B0">
        <w:rPr>
          <w:rFonts w:cs="Arial"/>
        </w:rPr>
        <w:t xml:space="preserve"> jednocześnie gotowość do odbioru. Zamawiający dokona weryfikacji dokumentacji i poinformuje Wykonawcę o swoich uwagach. Po ustaleniu wszystkich braków Zamawiający wezwie Wykonawcę do ich niezwłocznego usunięcia i </w:t>
      </w:r>
      <w:r w:rsidR="00F44028" w:rsidRPr="00B370B0">
        <w:rPr>
          <w:rFonts w:cs="Arial"/>
        </w:rPr>
        <w:t xml:space="preserve">przekazania </w:t>
      </w:r>
      <w:r w:rsidRPr="00B370B0">
        <w:rPr>
          <w:rFonts w:cs="Arial"/>
        </w:rPr>
        <w:t xml:space="preserve">Zamawiającemu </w:t>
      </w:r>
      <w:r w:rsidR="00F44028" w:rsidRPr="00B370B0">
        <w:rPr>
          <w:rFonts w:cs="Arial"/>
        </w:rPr>
        <w:t xml:space="preserve">poprawionej dokumentacji </w:t>
      </w:r>
      <w:r w:rsidRPr="00B370B0">
        <w:rPr>
          <w:rFonts w:cs="Arial"/>
        </w:rPr>
        <w:t>do weryfikacji i akceptacji pod rygorem nieprzystąpienia do czynności odbiorowych.</w:t>
      </w:r>
    </w:p>
    <w:p w14:paraId="4EAB9799" w14:textId="471A63C2" w:rsidR="00481094" w:rsidRPr="00B370B0" w:rsidRDefault="00481094" w:rsidP="00600277">
      <w:pPr>
        <w:numPr>
          <w:ilvl w:val="0"/>
          <w:numId w:val="31"/>
        </w:numPr>
        <w:spacing w:after="120" w:line="240" w:lineRule="auto"/>
        <w:ind w:left="357" w:hanging="357"/>
        <w:jc w:val="both"/>
        <w:rPr>
          <w:rFonts w:cs="Arial"/>
        </w:rPr>
      </w:pPr>
      <w:r w:rsidRPr="00B370B0">
        <w:rPr>
          <w:rFonts w:cs="Arial"/>
        </w:rPr>
        <w:t xml:space="preserve">Do ilości kompletów dokumentacji papierowej wskazanej w </w:t>
      </w:r>
      <w:r w:rsidRPr="00B370B0">
        <w:rPr>
          <w:rFonts w:cs="Arial"/>
          <w:b/>
        </w:rPr>
        <w:t xml:space="preserve">Załączniku nr 2 </w:t>
      </w:r>
      <w:r w:rsidRPr="00B370B0">
        <w:rPr>
          <w:rFonts w:cs="Arial"/>
        </w:rPr>
        <w:t xml:space="preserve">zalicza się wszelkie dokumenty złożone w urzędach celem uzyskania wymaganych prawem decyzji administracyjnych (o ile konieczne dla realizacji Przedmiotu Umowy), które po oddaniu ich przez urząd zostaną przekazane Zamawiającemu. Miejscem odbioru dokumentacji papierowej będzie: </w:t>
      </w:r>
      <w:r w:rsidR="00B370B0" w:rsidRPr="00B370B0">
        <w:rPr>
          <w:rFonts w:cs="Arial"/>
        </w:rPr>
        <w:t>Trzebinia</w:t>
      </w:r>
      <w:r w:rsidRPr="00B370B0">
        <w:rPr>
          <w:rFonts w:cs="Arial"/>
        </w:rPr>
        <w:t xml:space="preserve"> ul. </w:t>
      </w:r>
      <w:r w:rsidR="00B370B0" w:rsidRPr="00B370B0">
        <w:rPr>
          <w:rFonts w:cs="Arial"/>
        </w:rPr>
        <w:t>Fabryczna 22.</w:t>
      </w:r>
    </w:p>
    <w:p w14:paraId="27E3A7D1" w14:textId="77777777" w:rsidR="00481094" w:rsidRPr="00B370B0" w:rsidRDefault="00481094" w:rsidP="00600277">
      <w:pPr>
        <w:numPr>
          <w:ilvl w:val="0"/>
          <w:numId w:val="31"/>
        </w:numPr>
        <w:spacing w:after="120" w:line="240" w:lineRule="auto"/>
        <w:ind w:left="357" w:hanging="357"/>
        <w:jc w:val="both"/>
        <w:rPr>
          <w:rFonts w:cs="Arial"/>
        </w:rPr>
      </w:pPr>
      <w:r w:rsidRPr="00B370B0">
        <w:rPr>
          <w:rFonts w:cs="Arial"/>
        </w:rPr>
        <w:t>W przypadku stwierdzenia wad w trakcie odbioru, bez wyłączenia dalszych uprawnień wynikających z Umowy bądź obowiązujących przepisów prawa, Zamawiającemu przysługują następujące uprawnienia:</w:t>
      </w:r>
    </w:p>
    <w:p w14:paraId="63A9D198" w14:textId="77777777" w:rsidR="00481094" w:rsidRPr="00B370B0" w:rsidRDefault="00481094" w:rsidP="00600277">
      <w:pPr>
        <w:numPr>
          <w:ilvl w:val="1"/>
          <w:numId w:val="12"/>
        </w:numPr>
        <w:tabs>
          <w:tab w:val="left" w:pos="851"/>
        </w:tabs>
        <w:spacing w:after="0" w:line="240" w:lineRule="auto"/>
        <w:ind w:left="851" w:hanging="425"/>
        <w:jc w:val="both"/>
        <w:rPr>
          <w:rFonts w:eastAsia="MS Mincho" w:cs="Arial"/>
          <w:u w:val="single"/>
        </w:rPr>
      </w:pPr>
      <w:r w:rsidRPr="00B370B0">
        <w:rPr>
          <w:rFonts w:eastAsia="MS Mincho" w:cs="Arial"/>
          <w:u w:val="single"/>
        </w:rPr>
        <w:lastRenderedPageBreak/>
        <w:t>W</w:t>
      </w:r>
      <w:r w:rsidRPr="00B370B0">
        <w:rPr>
          <w:rFonts w:eastAsia="MS Mincho" w:cs="Arial"/>
          <w:u w:val="single"/>
          <w:lang w:val="x-none"/>
        </w:rPr>
        <w:t xml:space="preserve"> przypadku wad dających się usunąć:</w:t>
      </w:r>
    </w:p>
    <w:p w14:paraId="04DA97CD" w14:textId="579CB1D6" w:rsidR="00481094" w:rsidRPr="00B370B0" w:rsidRDefault="00481094" w:rsidP="00481094">
      <w:pPr>
        <w:tabs>
          <w:tab w:val="left" w:pos="851"/>
        </w:tabs>
        <w:spacing w:after="0" w:line="240" w:lineRule="auto"/>
        <w:ind w:left="851"/>
        <w:jc w:val="both"/>
        <w:rPr>
          <w:rFonts w:eastAsia="MS Mincho" w:cs="Arial"/>
        </w:rPr>
      </w:pPr>
      <w:r w:rsidRPr="00B370B0">
        <w:rPr>
          <w:rFonts w:eastAsia="MS Mincho" w:cs="Arial"/>
        </w:rPr>
        <w:br/>
        <w:t xml:space="preserve">Gdy stwierdzona wada stanowi w ocenie Zamawiającego wadę limitującą, to znaczy wadę która uniemożliwia lub znacznie utrudnia kontynuowanie prac bądź też w pełni funkcjonalne wykorzystanie Przedmiotu Umowy lub przedmiotu odbioru, Zamawiający uprawniony jest </w:t>
      </w:r>
      <w:r w:rsidRPr="00B370B0">
        <w:rPr>
          <w:rFonts w:eastAsia="MS Mincho" w:cs="Arial"/>
          <w:lang w:val="x-none"/>
        </w:rPr>
        <w:t>przer</w:t>
      </w:r>
      <w:r w:rsidRPr="00B370B0">
        <w:rPr>
          <w:rFonts w:eastAsia="MS Mincho" w:cs="Arial"/>
        </w:rPr>
        <w:t>wać</w:t>
      </w:r>
      <w:r w:rsidRPr="00B370B0">
        <w:rPr>
          <w:rFonts w:cs="Arial"/>
        </w:rPr>
        <w:t xml:space="preserve"> </w:t>
      </w:r>
      <w:r w:rsidRPr="00B370B0">
        <w:rPr>
          <w:rFonts w:eastAsia="MS Mincho" w:cs="Arial"/>
          <w:lang w:val="x-none"/>
        </w:rPr>
        <w:t>czynności odbioru</w:t>
      </w:r>
      <w:r w:rsidRPr="00B370B0">
        <w:rPr>
          <w:rFonts w:eastAsia="MS Mincho" w:cs="Arial"/>
        </w:rPr>
        <w:t>,</w:t>
      </w:r>
      <w:r w:rsidRPr="00B370B0">
        <w:rPr>
          <w:rFonts w:eastAsia="MS Mincho" w:cs="Arial"/>
          <w:lang w:val="x-none"/>
        </w:rPr>
        <w:t xml:space="preserve"> </w:t>
      </w:r>
      <w:r w:rsidRPr="00B370B0">
        <w:rPr>
          <w:rFonts w:eastAsia="MS Mincho" w:cs="Arial"/>
        </w:rPr>
        <w:t xml:space="preserve">spisując jednocześnie notatkę wskazującą stwierdzone wszystkie wady (limitujące i nielimitujące) oraz wyznaczającą Wykonawcy termin ich usunięcia. Strony przystąpią do czynności odbioru niezwłocznie po usunięciu tak wskazanych wad. </w:t>
      </w:r>
      <w:r w:rsidRPr="00B370B0">
        <w:rPr>
          <w:rFonts w:eastAsia="MS Mincho" w:cs="Arial"/>
          <w:lang w:val="x-none"/>
        </w:rPr>
        <w:t xml:space="preserve">Wykonawca powiadamia na piśmie </w:t>
      </w:r>
      <w:r w:rsidRPr="00B370B0">
        <w:rPr>
          <w:rFonts w:eastAsia="MS Mincho" w:cs="Arial"/>
        </w:rPr>
        <w:t>Zamawiającego</w:t>
      </w:r>
      <w:r w:rsidRPr="00B370B0">
        <w:rPr>
          <w:rFonts w:eastAsia="MS Mincho" w:cs="Arial"/>
          <w:lang w:val="x-none"/>
        </w:rPr>
        <w:t xml:space="preserve"> o usunięciu wad</w:t>
      </w:r>
      <w:r w:rsidRPr="00B370B0">
        <w:rPr>
          <w:rFonts w:eastAsia="MS Mincho" w:cs="Arial"/>
        </w:rPr>
        <w:t>,</w:t>
      </w:r>
      <w:r w:rsidRPr="00B370B0">
        <w:rPr>
          <w:rFonts w:eastAsia="MS Mincho" w:cs="Arial"/>
          <w:lang w:val="x-none"/>
        </w:rPr>
        <w:t xml:space="preserve"> a </w:t>
      </w:r>
      <w:r w:rsidRPr="00B370B0">
        <w:rPr>
          <w:rFonts w:eastAsia="MS Mincho" w:cs="Arial"/>
        </w:rPr>
        <w:t xml:space="preserve">Zamawiający </w:t>
      </w:r>
      <w:r w:rsidRPr="00B370B0">
        <w:rPr>
          <w:rFonts w:eastAsia="MS Mincho" w:cs="Arial"/>
          <w:lang w:val="x-none"/>
        </w:rPr>
        <w:t>wznawia czynności odbioru</w:t>
      </w:r>
      <w:r w:rsidRPr="00B370B0">
        <w:rPr>
          <w:rFonts w:eastAsia="MS Mincho" w:cs="Arial"/>
        </w:rPr>
        <w:t xml:space="preserve">. Jednakże w przypadku, gdy stwierdzona wada, w ocenie Zamawiającego, stanowi wadę nielimitującą, Zamawiający uprawniony jest określić </w:t>
      </w:r>
      <w:r w:rsidR="006F2374" w:rsidRPr="00B370B0">
        <w:rPr>
          <w:rFonts w:eastAsia="MS Mincho" w:cs="Arial"/>
        </w:rPr>
        <w:br/>
      </w:r>
      <w:r w:rsidRPr="00B370B0">
        <w:rPr>
          <w:rFonts w:eastAsia="MS Mincho" w:cs="Arial"/>
        </w:rPr>
        <w:t>w Protokole Odbioru termin jej usunięcia przez Wykonawcę. Po usunięciu tak wskazanych wad nielimitujących Wykonawca powiadamia Zamawiającego i Strony dokonują odbioru usunięcia wad nielimitujących i spisują Protokół Usunięcia Wad Nielimitujących.</w:t>
      </w:r>
    </w:p>
    <w:p w14:paraId="50FE564F" w14:textId="77777777" w:rsidR="00481094" w:rsidRPr="00B370B0" w:rsidRDefault="00481094" w:rsidP="00481094">
      <w:pPr>
        <w:tabs>
          <w:tab w:val="left" w:pos="851"/>
        </w:tabs>
        <w:spacing w:after="0" w:line="240" w:lineRule="auto"/>
        <w:ind w:left="851"/>
        <w:jc w:val="both"/>
        <w:rPr>
          <w:rFonts w:eastAsia="MS Mincho" w:cs="Arial"/>
          <w:u w:val="single"/>
        </w:rPr>
      </w:pPr>
    </w:p>
    <w:p w14:paraId="4841EF70" w14:textId="77777777" w:rsidR="00481094" w:rsidRPr="00B370B0" w:rsidRDefault="00481094" w:rsidP="00600277">
      <w:pPr>
        <w:numPr>
          <w:ilvl w:val="1"/>
          <w:numId w:val="12"/>
        </w:numPr>
        <w:tabs>
          <w:tab w:val="left" w:pos="851"/>
        </w:tabs>
        <w:spacing w:after="120" w:line="240" w:lineRule="auto"/>
        <w:ind w:left="850" w:hanging="425"/>
        <w:rPr>
          <w:rFonts w:cs="Arial"/>
        </w:rPr>
      </w:pPr>
      <w:r w:rsidRPr="00B370B0">
        <w:rPr>
          <w:rFonts w:eastAsia="MS Mincho" w:cs="Arial"/>
          <w:u w:val="single"/>
        </w:rPr>
        <w:t>W</w:t>
      </w:r>
      <w:r w:rsidRPr="00B370B0">
        <w:rPr>
          <w:rFonts w:cs="Arial"/>
          <w:u w:val="single"/>
        </w:rPr>
        <w:t xml:space="preserve"> przypadku wad niedających się usunąć</w:t>
      </w:r>
      <w:r w:rsidRPr="00B370B0">
        <w:rPr>
          <w:rFonts w:eastAsia="MS Mincho" w:cs="Arial"/>
          <w:u w:val="single"/>
        </w:rPr>
        <w:t>:</w:t>
      </w:r>
    </w:p>
    <w:p w14:paraId="248B7441" w14:textId="315F3D87" w:rsidR="00481094" w:rsidRPr="00B370B0" w:rsidRDefault="00481094" w:rsidP="00481094">
      <w:pPr>
        <w:tabs>
          <w:tab w:val="left" w:pos="851"/>
        </w:tabs>
        <w:spacing w:after="120" w:line="240" w:lineRule="auto"/>
        <w:ind w:left="850"/>
        <w:jc w:val="both"/>
        <w:rPr>
          <w:rFonts w:cs="Arial"/>
        </w:rPr>
      </w:pPr>
      <w:r w:rsidRPr="00B370B0">
        <w:rPr>
          <w:rFonts w:eastAsia="MS Mincho" w:cs="Arial"/>
        </w:rPr>
        <w:br/>
        <w:t xml:space="preserve">Zamawiający może odmówić dokonania odbioru i może odstąpić od umowy stosownie do postanowień § 10 ust. 1 poniżej. Jednakże w przypadku, gdy Zamawiający podejmie decyzję o dokonaniu odbioru, pomimo istnienia ww. wady, Zamawiający dokonuje odbioru, </w:t>
      </w:r>
      <w:r w:rsidRPr="00B370B0">
        <w:rPr>
          <w:rFonts w:cs="Arial"/>
        </w:rPr>
        <w:t>obniżając</w:t>
      </w:r>
      <w:r w:rsidRPr="00B370B0">
        <w:rPr>
          <w:rFonts w:eastAsia="MS Mincho" w:cs="Arial"/>
        </w:rPr>
        <w:t xml:space="preserve"> jednocześnie</w:t>
      </w:r>
      <w:r w:rsidRPr="00B370B0">
        <w:rPr>
          <w:rFonts w:cs="Arial"/>
        </w:rPr>
        <w:t xml:space="preserve"> </w:t>
      </w:r>
      <w:r w:rsidRPr="00B370B0">
        <w:rPr>
          <w:rFonts w:eastAsia="MS Mincho" w:cs="Arial"/>
        </w:rPr>
        <w:t>W</w:t>
      </w:r>
      <w:r w:rsidRPr="00B370B0">
        <w:rPr>
          <w:rFonts w:cs="Arial"/>
        </w:rPr>
        <w:t xml:space="preserve">ynagrodzenie Wykonawcy odpowiednio do </w:t>
      </w:r>
      <w:r w:rsidRPr="00B370B0">
        <w:rPr>
          <w:rFonts w:eastAsia="MS Mincho" w:cs="Arial"/>
        </w:rPr>
        <w:t xml:space="preserve">stwierdzonej wady o </w:t>
      </w:r>
      <w:r w:rsidRPr="00B370B0">
        <w:rPr>
          <w:rFonts w:cs="Arial"/>
        </w:rPr>
        <w:t>zmniejsz</w:t>
      </w:r>
      <w:r w:rsidRPr="00B370B0">
        <w:rPr>
          <w:rFonts w:eastAsia="MS Mincho" w:cs="Arial"/>
        </w:rPr>
        <w:t xml:space="preserve">enie </w:t>
      </w:r>
      <w:r w:rsidRPr="00B370B0">
        <w:rPr>
          <w:rFonts w:cs="Arial"/>
        </w:rPr>
        <w:t>wartości użytkowej</w:t>
      </w:r>
      <w:r w:rsidRPr="00B370B0">
        <w:rPr>
          <w:rFonts w:eastAsia="MS Mincho" w:cs="Arial"/>
        </w:rPr>
        <w:t xml:space="preserve"> i </w:t>
      </w:r>
      <w:r w:rsidRPr="00B370B0">
        <w:rPr>
          <w:rFonts w:cs="Arial"/>
        </w:rPr>
        <w:t>eksploatacyjnej</w:t>
      </w:r>
      <w:r w:rsidRPr="00B370B0">
        <w:rPr>
          <w:rFonts w:eastAsia="MS Mincho" w:cs="Arial"/>
        </w:rPr>
        <w:t xml:space="preserve"> P</w:t>
      </w:r>
      <w:r w:rsidRPr="00B370B0">
        <w:rPr>
          <w:rFonts w:cs="Arial"/>
        </w:rPr>
        <w:t xml:space="preserve">rzedmiotu </w:t>
      </w:r>
      <w:r w:rsidRPr="00B370B0">
        <w:rPr>
          <w:rFonts w:eastAsia="MS Mincho" w:cs="Arial"/>
        </w:rPr>
        <w:t>U</w:t>
      </w:r>
      <w:r w:rsidRPr="00B370B0">
        <w:rPr>
          <w:rFonts w:cs="Arial"/>
        </w:rPr>
        <w:t>mowy</w:t>
      </w:r>
      <w:r w:rsidRPr="00B370B0">
        <w:rPr>
          <w:rFonts w:eastAsia="MS Mincho" w:cs="Arial"/>
        </w:rPr>
        <w:t xml:space="preserve"> w stosunku do wartości </w:t>
      </w:r>
      <w:r w:rsidRPr="00B370B0">
        <w:rPr>
          <w:rFonts w:cs="Arial"/>
        </w:rPr>
        <w:t>użytkowej</w:t>
      </w:r>
      <w:r w:rsidRPr="00B370B0">
        <w:rPr>
          <w:rFonts w:eastAsia="MS Mincho" w:cs="Arial"/>
        </w:rPr>
        <w:t xml:space="preserve"> </w:t>
      </w:r>
      <w:r w:rsidR="006F2374" w:rsidRPr="00B370B0">
        <w:rPr>
          <w:rFonts w:eastAsia="MS Mincho" w:cs="Arial"/>
        </w:rPr>
        <w:br/>
      </w:r>
      <w:r w:rsidRPr="00B370B0">
        <w:rPr>
          <w:rFonts w:eastAsia="MS Mincho" w:cs="Arial"/>
        </w:rPr>
        <w:t xml:space="preserve">i </w:t>
      </w:r>
      <w:r w:rsidRPr="00B370B0">
        <w:rPr>
          <w:rFonts w:cs="Arial"/>
        </w:rPr>
        <w:t>eksploatacyjnej</w:t>
      </w:r>
      <w:r w:rsidRPr="00B370B0">
        <w:rPr>
          <w:rFonts w:eastAsia="MS Mincho" w:cs="Arial"/>
        </w:rPr>
        <w:t xml:space="preserve"> P</w:t>
      </w:r>
      <w:r w:rsidRPr="00B370B0">
        <w:rPr>
          <w:rFonts w:cs="Arial"/>
        </w:rPr>
        <w:t xml:space="preserve">rzedmiotu </w:t>
      </w:r>
      <w:r w:rsidRPr="00B370B0">
        <w:rPr>
          <w:rFonts w:eastAsia="MS Mincho" w:cs="Arial"/>
        </w:rPr>
        <w:t>U</w:t>
      </w:r>
      <w:r w:rsidRPr="00B370B0">
        <w:rPr>
          <w:rFonts w:cs="Arial"/>
        </w:rPr>
        <w:t>mowy</w:t>
      </w:r>
      <w:r w:rsidRPr="00B370B0">
        <w:rPr>
          <w:rFonts w:eastAsia="MS Mincho" w:cs="Arial"/>
        </w:rPr>
        <w:t xml:space="preserve"> bez wady, co nie wyłącza dalej idących roszczeń Zamawiającego, umownych bądź ustawowych.  </w:t>
      </w:r>
    </w:p>
    <w:p w14:paraId="14F7AFEB" w14:textId="77777777" w:rsidR="00481094" w:rsidRPr="00B370B0" w:rsidRDefault="00481094" w:rsidP="00600277">
      <w:pPr>
        <w:numPr>
          <w:ilvl w:val="0"/>
          <w:numId w:val="31"/>
        </w:numPr>
        <w:spacing w:after="120" w:line="240" w:lineRule="auto"/>
        <w:ind w:left="357" w:hanging="357"/>
        <w:jc w:val="both"/>
        <w:rPr>
          <w:rFonts w:cs="Arial"/>
        </w:rPr>
      </w:pPr>
      <w:r w:rsidRPr="00B370B0">
        <w:rPr>
          <w:rFonts w:cs="Arial"/>
        </w:rPr>
        <w:t>W przypadku podpisania Protokołu Odbioru (częściowego lub Końcowego), w którym została stwierdzona wada nielimitująca, Zamawiający jest uprawniony do wstrzymania wypłaty Wynagrodzenia w części odpowiadającej wartości stwierdzonych wad nielimitujących określonej przez Zamawiającego do czasu ich całkowitego usunięcia i doprowadzenia Przedmiotu Umowy do stanu zgodnego z Umową.</w:t>
      </w:r>
    </w:p>
    <w:p w14:paraId="7D2476BA" w14:textId="77777777" w:rsidR="00481094" w:rsidRPr="00B370B0" w:rsidRDefault="00481094" w:rsidP="00600277">
      <w:pPr>
        <w:numPr>
          <w:ilvl w:val="0"/>
          <w:numId w:val="31"/>
        </w:numPr>
        <w:spacing w:after="120" w:line="240" w:lineRule="auto"/>
        <w:ind w:left="357" w:hanging="357"/>
        <w:jc w:val="both"/>
        <w:rPr>
          <w:rFonts w:cs="Arial"/>
        </w:rPr>
      </w:pPr>
      <w:r w:rsidRPr="00B370B0">
        <w:rPr>
          <w:rFonts w:cs="Arial"/>
        </w:rPr>
        <w:t>Podpisanie Protokołu Odbioru przez Zamawiającego nie stanowi potwierdzenia, że Przedmiot Umowy objęty danym Protokołem jest wolny od jakichkolwiek wad fizycznych lub prawnych ani też zrzeczenia się przez Zamawiającego dochodzenia jakichkolwiek roszczeń z takiego tytułu.</w:t>
      </w:r>
    </w:p>
    <w:p w14:paraId="7AEBABC9" w14:textId="77777777" w:rsidR="00481094" w:rsidRPr="00B370B0" w:rsidRDefault="00481094" w:rsidP="00600277">
      <w:pPr>
        <w:numPr>
          <w:ilvl w:val="0"/>
          <w:numId w:val="31"/>
        </w:numPr>
        <w:spacing w:after="120" w:line="240" w:lineRule="auto"/>
        <w:jc w:val="both"/>
        <w:rPr>
          <w:rFonts w:cs="Arial"/>
        </w:rPr>
      </w:pPr>
      <w:r w:rsidRPr="00B370B0">
        <w:rPr>
          <w:rFonts w:cs="Arial"/>
        </w:rPr>
        <w:t xml:space="preserve">Dokonanie któregokolwiek z odbiorów, o których mowa w niniejszym paragrafie lub podpisanie Protokołu odbioru nie narusza uprawnień Zamawiającego do roszczeń z tytułu niewykonania lub nienależytego wykonania przez Wykonawcę Umowy, ani uprawnień Zamawiającego z tytułu Gwarancji udzielonych przez Wykonawcę na podstawie </w:t>
      </w:r>
      <w:r w:rsidRPr="00B370B0">
        <w:rPr>
          <w:rFonts w:cs="Arial"/>
          <w:b/>
        </w:rPr>
        <w:t>§13 Umowy</w:t>
      </w:r>
      <w:r w:rsidRPr="00B370B0">
        <w:rPr>
          <w:rFonts w:cs="Arial"/>
        </w:rPr>
        <w:t>, jak również nie zwalnia Wykonawcy z odpowiedzialności za prawidłowe wykonanie Przedmiotu Umowy.</w:t>
      </w:r>
    </w:p>
    <w:p w14:paraId="3E2A45B7" w14:textId="74B047A5" w:rsidR="00481094" w:rsidRPr="00B370B0" w:rsidRDefault="00481094" w:rsidP="00600277">
      <w:pPr>
        <w:numPr>
          <w:ilvl w:val="0"/>
          <w:numId w:val="31"/>
        </w:numPr>
        <w:spacing w:after="120" w:line="240" w:lineRule="auto"/>
        <w:ind w:left="357" w:hanging="357"/>
        <w:jc w:val="both"/>
        <w:rPr>
          <w:rFonts w:cs="Arial"/>
        </w:rPr>
      </w:pPr>
      <w:r w:rsidRPr="00B370B0">
        <w:rPr>
          <w:rFonts w:cs="Arial"/>
        </w:rPr>
        <w:t xml:space="preserve">Prawo własności Przedmiotu Umowy przechodzi z Wykonawcy na Zamawiającego z chwilą podpisania Protokołu Odbioru Końcowego przez Zamawiającego. Z zastrzeżeniem postanowień </w:t>
      </w:r>
      <w:r w:rsidR="006F2374" w:rsidRPr="00B370B0">
        <w:rPr>
          <w:rFonts w:cs="Arial"/>
        </w:rPr>
        <w:br/>
      </w:r>
      <w:r w:rsidRPr="00B370B0">
        <w:rPr>
          <w:rFonts w:cs="Arial"/>
        </w:rPr>
        <w:t xml:space="preserve">§ 10 niniejszej Umowy w przypadku skorzystania przez którąkolwiek ze Stron z prawa odstąpienia w części, na podstawie Umowy lub przepisów prawa, ustala się że takie odstąpienie wywoływać będzie skutki na przyszłość co do zakresu Przedmiotu Umowy niewykonanego na dzień złożenia oświadczenia o odstąpieniu. W takim przypadku Zamawiający uprawniony będzie zatrzymać usługi, prace, urządzenia i inne wykonane i dostarczone do dnia złożenia oświadczenia o odstąpieniu, </w:t>
      </w:r>
      <w:r w:rsidR="006F2374" w:rsidRPr="00B370B0">
        <w:rPr>
          <w:rFonts w:cs="Arial"/>
        </w:rPr>
        <w:br/>
      </w:r>
      <w:r w:rsidRPr="00B370B0">
        <w:rPr>
          <w:rFonts w:cs="Arial"/>
        </w:rPr>
        <w:t xml:space="preserve">a prawo własności do Przedmiotu Umowy przechodzi na Zamawiającego z dniem złożenia oświadczenia o odstąpieniu, za zapłatą części Wynagrodzenia należnego Wykonawcy </w:t>
      </w:r>
      <w:r w:rsidR="003A6D55" w:rsidRPr="00B370B0">
        <w:rPr>
          <w:rFonts w:cs="Arial"/>
        </w:rPr>
        <w:t xml:space="preserve">za Prace wykonane </w:t>
      </w:r>
      <w:r w:rsidRPr="00B370B0">
        <w:rPr>
          <w:rFonts w:cs="Arial"/>
        </w:rPr>
        <w:t>do dnia złożenia oświadczenia o odstąpieniu, co wyczerpuje dalej idące roszczenia Wykonawcy względem Zamawiającego, bez uszczerbku dla prawa Zamawiającego do dochodzenia roszczeń z tytułu niewykonania lub nienależytego wykonania Umowy.</w:t>
      </w:r>
    </w:p>
    <w:p w14:paraId="76C15585" w14:textId="77777777" w:rsidR="00481094" w:rsidRPr="00B370B0" w:rsidRDefault="00481094" w:rsidP="00600277">
      <w:pPr>
        <w:numPr>
          <w:ilvl w:val="0"/>
          <w:numId w:val="31"/>
        </w:numPr>
        <w:spacing w:after="120" w:line="240" w:lineRule="auto"/>
        <w:ind w:left="357" w:hanging="357"/>
        <w:jc w:val="both"/>
        <w:rPr>
          <w:rFonts w:cs="Arial"/>
        </w:rPr>
      </w:pPr>
      <w:r w:rsidRPr="00B370B0">
        <w:rPr>
          <w:rFonts w:cs="Arial"/>
        </w:rPr>
        <w:t xml:space="preserve">Strony potwierdzają, że własność </w:t>
      </w:r>
      <w:r w:rsidR="003A6D55" w:rsidRPr="00B370B0">
        <w:rPr>
          <w:rFonts w:cs="Arial"/>
        </w:rPr>
        <w:t xml:space="preserve">rzeczy </w:t>
      </w:r>
      <w:r w:rsidRPr="00B370B0">
        <w:rPr>
          <w:rFonts w:cs="Arial"/>
        </w:rPr>
        <w:t xml:space="preserve">wytworzonych przy </w:t>
      </w:r>
      <w:r w:rsidR="003A6D55" w:rsidRPr="00B370B0">
        <w:rPr>
          <w:rFonts w:cs="Arial"/>
        </w:rPr>
        <w:t xml:space="preserve">realizacji </w:t>
      </w:r>
      <w:r w:rsidRPr="00B370B0">
        <w:rPr>
          <w:rFonts w:cs="Arial"/>
        </w:rPr>
        <w:t xml:space="preserve">Przedmiotu Umowy bądź jakiejkolwiek jego części do chwili przejścia prawa własności Przedmiotu Umowy na Zamawiającego należy do Wykonawcy. Wykonawcy nie przysługują z tego tytułu żadne dodatkowe wynagrodzenie ani roszczenia ponad ustalone Umową Wynagrodzenie za realizację Przedmiotu Umowy. </w:t>
      </w:r>
    </w:p>
    <w:p w14:paraId="71FAB990" w14:textId="77777777" w:rsidR="00481094" w:rsidRPr="00B370B0" w:rsidRDefault="00481094" w:rsidP="00600277">
      <w:pPr>
        <w:numPr>
          <w:ilvl w:val="0"/>
          <w:numId w:val="31"/>
        </w:numPr>
        <w:spacing w:after="120" w:line="240" w:lineRule="auto"/>
        <w:ind w:left="357" w:hanging="357"/>
        <w:jc w:val="both"/>
        <w:rPr>
          <w:rFonts w:cs="Arial"/>
        </w:rPr>
      </w:pPr>
      <w:r w:rsidRPr="00B370B0">
        <w:rPr>
          <w:rFonts w:cs="Arial"/>
        </w:rPr>
        <w:t>Wykonawca przyjmuje do wiadomości i akceptuje, że brak potwierdzonego pisemnie zdania wszystkich przepustek wydanych Wykonawcy, jego Podwykonawcom oraz Dostawcom, zarówno przepustek jednorazowych i tymczasowych uprawniających do wjazdu na teren Or</w:t>
      </w:r>
      <w:r w:rsidR="004A6A6A" w:rsidRPr="00B370B0">
        <w:rPr>
          <w:rFonts w:cs="Arial"/>
        </w:rPr>
        <w:t xml:space="preserve">len Południe S.A. </w:t>
      </w:r>
      <w:r w:rsidR="004A6A6A" w:rsidRPr="00B370B0">
        <w:rPr>
          <w:rFonts w:cs="Arial"/>
        </w:rPr>
        <w:lastRenderedPageBreak/>
        <w:t>oraz Orlen OIL</w:t>
      </w:r>
      <w:r w:rsidRPr="00B370B0">
        <w:rPr>
          <w:rFonts w:cs="Arial"/>
        </w:rPr>
        <w:t xml:space="preserve"> Sp. z o.o. jest podstawą do wstrzymania płatności za wykonanie Przedmiotu Umowy przez Zamawiającego.</w:t>
      </w:r>
    </w:p>
    <w:p w14:paraId="3AADB908" w14:textId="77777777" w:rsidR="00481094" w:rsidRPr="00B370B0" w:rsidRDefault="00481094" w:rsidP="00600277">
      <w:pPr>
        <w:numPr>
          <w:ilvl w:val="0"/>
          <w:numId w:val="31"/>
        </w:numPr>
        <w:spacing w:after="120" w:line="240" w:lineRule="auto"/>
        <w:jc w:val="both"/>
        <w:rPr>
          <w:rFonts w:cs="Arial"/>
        </w:rPr>
      </w:pPr>
      <w:r w:rsidRPr="00B370B0">
        <w:rPr>
          <w:rFonts w:cs="Arial"/>
        </w:rPr>
        <w:t>Warunkiem dokonania wszelkich odbiorów przewidzianych Umową jest wykonanie Przedmiotu Umowy przez Wykonawcę zgodnie z obowiązującymi w Polsce warunkami i normami technicznymi, zasadami sztuki budowlanej, przepisami ochrony środowiska, a także przedstawienie uzyskanych na rzecz Zamawiającego decyzji, pozwoleń i uzgodnień właściwych organów, właściwych dla danego Etapu i niezbędnych dla wykonania Umowy.</w:t>
      </w:r>
    </w:p>
    <w:p w14:paraId="35A03B27" w14:textId="1ADC9078" w:rsidR="003A6D55" w:rsidRPr="00B370B0" w:rsidRDefault="003A6D55" w:rsidP="00600277">
      <w:pPr>
        <w:numPr>
          <w:ilvl w:val="0"/>
          <w:numId w:val="31"/>
        </w:numPr>
        <w:spacing w:after="120" w:line="240" w:lineRule="auto"/>
        <w:jc w:val="both"/>
        <w:rPr>
          <w:rFonts w:cs="Arial"/>
        </w:rPr>
      </w:pPr>
      <w:r w:rsidRPr="00B370B0">
        <w:rPr>
          <w:rFonts w:cs="Arial"/>
        </w:rPr>
        <w:t>W przypadku, gdy Wykonawca nie usunie wad w terminach wyznaczonych zgodnie z § 8 ust. 4 lit. a</w:t>
      </w:r>
      <w:r w:rsidR="00BB269E" w:rsidRPr="00B370B0">
        <w:rPr>
          <w:rFonts w:cs="Arial"/>
        </w:rPr>
        <w:t xml:space="preserve"> Umowy</w:t>
      </w:r>
      <w:r w:rsidRPr="00B370B0">
        <w:rPr>
          <w:rFonts w:cs="Arial"/>
        </w:rPr>
        <w:t xml:space="preserve">, Zamawiający niezależnie od naliczenia kar umownych w wysokości określonej w § 9 ust. 1 lit. </w:t>
      </w:r>
      <w:r w:rsidR="00D27566" w:rsidRPr="00B370B0">
        <w:rPr>
          <w:rFonts w:cs="Arial"/>
        </w:rPr>
        <w:t>c</w:t>
      </w:r>
      <w:r w:rsidRPr="00B370B0">
        <w:rPr>
          <w:rFonts w:cs="Arial"/>
        </w:rPr>
        <w:t xml:space="preserve">) poniżej, może zlecić wykonawstwo zastępcze lub samodzielnie je usunąć i jego kosztami obciążyć Wykonawcę, na co Wykonawca niniejszym wyraża zgodę. Zamawiający poinformuje Wykonawcę o sposobie wykonania wykonawstwa zastępczego wraz ze wskazaniem wybranego podmiotu oraz kosztów ich usunięcia. Wykonawstwo zastępcze nie pozbawia Zamawiającego uprawnień z gwarancji i rękojmi, jak również nie wymaga upoważnienia sądowego. </w:t>
      </w:r>
    </w:p>
    <w:p w14:paraId="5F0A1970" w14:textId="29B96BE5" w:rsidR="003A6D55" w:rsidRPr="00B370B0" w:rsidRDefault="003A6D55" w:rsidP="00600277">
      <w:pPr>
        <w:numPr>
          <w:ilvl w:val="0"/>
          <w:numId w:val="31"/>
        </w:numPr>
        <w:spacing w:after="120" w:line="240" w:lineRule="auto"/>
        <w:jc w:val="both"/>
        <w:rPr>
          <w:rFonts w:cs="Arial"/>
        </w:rPr>
      </w:pPr>
      <w:r w:rsidRPr="00B370B0">
        <w:rPr>
          <w:rFonts w:cs="Arial"/>
        </w:rPr>
        <w:t xml:space="preserve">W przypadku, gdy Zamawiający zażąda zwrotu kosztów z tytułu usunięcia wad, o których mowa </w:t>
      </w:r>
      <w:r w:rsidR="006F2374" w:rsidRPr="00B370B0">
        <w:rPr>
          <w:rFonts w:cs="Arial"/>
        </w:rPr>
        <w:br/>
      </w:r>
      <w:r w:rsidRPr="00B370B0">
        <w:rPr>
          <w:rFonts w:cs="Arial"/>
        </w:rPr>
        <w:t>w ust. 12 powyżej, usuniętych na koszt Wykonawcy, Zamawiający po samodzielnym ich usunięciu lub otrzymaniu faktury VAT za ich usunięcie, wystawi fakturę VAT lub notę obciążeniową na rzecz Wykonawcy, na co Wykonawca wyraża zgodę i zobowiązuje się ją zapłacić w terminie 14 dni od dnia jej doręczenia.</w:t>
      </w:r>
    </w:p>
    <w:p w14:paraId="0E7C3359" w14:textId="20C11BA3" w:rsidR="00230C57" w:rsidRPr="00B370B0" w:rsidRDefault="00230C57" w:rsidP="00230C57">
      <w:pPr>
        <w:numPr>
          <w:ilvl w:val="0"/>
          <w:numId w:val="31"/>
        </w:numPr>
        <w:spacing w:after="120" w:line="240" w:lineRule="auto"/>
        <w:jc w:val="both"/>
        <w:rPr>
          <w:rFonts w:cs="Arial"/>
        </w:rPr>
      </w:pPr>
      <w:r w:rsidRPr="00B370B0">
        <w:rPr>
          <w:rFonts w:cs="Arial"/>
        </w:rPr>
        <w:t>Przy odbiorze końcowym Wykonawca zobowiązany jest przekazać Zamawiającemu zestawienie odpadów powstałych podczas realizacji Umowy zgodnie ze wzorem umieszczonym w załączniku nr 14 do Umowy. Wykonawca przyjmuje do wiadomości i akceptuje, że brak przekazania zestawienia odpadów jest podstawą do wstrzymania płatności za wykonanie Przedmiotu Umowy przez Zamawiającego.</w:t>
      </w:r>
    </w:p>
    <w:p w14:paraId="7D5F8681" w14:textId="4DCA911B" w:rsidR="00230C57" w:rsidRPr="00B370B0" w:rsidRDefault="00230C57" w:rsidP="00230C57">
      <w:pPr>
        <w:numPr>
          <w:ilvl w:val="0"/>
          <w:numId w:val="31"/>
        </w:numPr>
        <w:spacing w:after="120" w:line="240" w:lineRule="auto"/>
        <w:jc w:val="both"/>
        <w:rPr>
          <w:rFonts w:cs="Arial"/>
        </w:rPr>
      </w:pPr>
      <w:r w:rsidRPr="00B370B0">
        <w:rPr>
          <w:rFonts w:cs="Arial"/>
        </w:rPr>
        <w:t>Do ostatniej faktury Wykonawca zobowiązany jest dołączyć oryginały oświadczeń wszystkich Podwykonawców, którymi posługiwał się przy wykonywaniu Umowy o niezaleganiu z należnymi im płatnościami za wykonywanie Robót opisanych w Umowie. W przypadku, gdy Wykonawca nie posługiwał się Podwykonawcami przy wykonywaniu Robót opisanych w Umowie, zobowiązany jest dołączyć do ostatniej faktury oświadczenie, że Roboty stanowiące przedmiot Umowy wykonał samodzielnie. Dzień dostarczenia powyższych oświadczeń traktowany będzie jako moment rozpoczęcia biegu terminu płatności na rzecz Wykonawcy przez Zamawiającego. Takie działanie nie będzie uważane przez Wykonawcę za opóźnienie w płatności ani nienależyte wykonanie Umowy przez Zamawiającego. Strony zgodnie postanawiają, że płatności, o których mowa w zdaniu poprzedzającym, zostaną dokonane w terminie do 30 dni od otrzymania kompletu dokumentów przez Zamawiającego.</w:t>
      </w:r>
    </w:p>
    <w:p w14:paraId="17DD2A7D" w14:textId="77777777" w:rsidR="00481094" w:rsidRPr="00B370B0" w:rsidRDefault="00481094" w:rsidP="00A95B01">
      <w:pPr>
        <w:pStyle w:val="Nagwek1"/>
        <w:rPr>
          <w:szCs w:val="20"/>
        </w:rPr>
      </w:pPr>
      <w:bookmarkStart w:id="41" w:name="_Toc64037116"/>
      <w:bookmarkStart w:id="42" w:name="_Toc65495298"/>
      <w:bookmarkStart w:id="43" w:name="_Toc65498607"/>
      <w:bookmarkStart w:id="44" w:name="_Toc65498652"/>
      <w:bookmarkStart w:id="45" w:name="_Toc167795034"/>
      <w:r w:rsidRPr="00B370B0">
        <w:rPr>
          <w:szCs w:val="20"/>
        </w:rPr>
        <w:t>§9</w:t>
      </w:r>
      <w:r w:rsidRPr="00B370B0">
        <w:rPr>
          <w:szCs w:val="20"/>
        </w:rPr>
        <w:br/>
        <w:t>Kary Umowne</w:t>
      </w:r>
      <w:bookmarkEnd w:id="41"/>
      <w:bookmarkEnd w:id="42"/>
      <w:bookmarkEnd w:id="43"/>
      <w:bookmarkEnd w:id="44"/>
      <w:bookmarkEnd w:id="45"/>
    </w:p>
    <w:p w14:paraId="1AB3CC2A" w14:textId="77777777" w:rsidR="00481094" w:rsidRPr="00B370B0" w:rsidRDefault="00481094" w:rsidP="00600277">
      <w:pPr>
        <w:numPr>
          <w:ilvl w:val="0"/>
          <w:numId w:val="32"/>
        </w:numPr>
        <w:spacing w:after="120" w:line="240" w:lineRule="auto"/>
        <w:jc w:val="both"/>
        <w:rPr>
          <w:rFonts w:cs="Arial"/>
        </w:rPr>
      </w:pPr>
      <w:r w:rsidRPr="00B370B0">
        <w:rPr>
          <w:rFonts w:cs="Arial"/>
        </w:rPr>
        <w:t>Zamawiający może żądać od Wykonawcy kar umownych:</w:t>
      </w:r>
    </w:p>
    <w:p w14:paraId="7EAC170F" w14:textId="0E5220F9" w:rsidR="00481094" w:rsidRPr="00B370B0" w:rsidRDefault="00481094" w:rsidP="00600277">
      <w:pPr>
        <w:numPr>
          <w:ilvl w:val="0"/>
          <w:numId w:val="11"/>
        </w:numPr>
        <w:spacing w:after="0" w:line="240" w:lineRule="auto"/>
        <w:ind w:left="709" w:hanging="283"/>
        <w:jc w:val="both"/>
        <w:rPr>
          <w:rFonts w:cs="Arial"/>
        </w:rPr>
      </w:pPr>
      <w:r w:rsidRPr="00B370B0">
        <w:rPr>
          <w:rFonts w:cs="Arial"/>
        </w:rPr>
        <w:t xml:space="preserve"> Za opóźnienie w rozpoczęciu bądź ukończeniu wykonania Przedmiotu Umowy w stosunku do terminu podanego w § 6 ust. 1 lu</w:t>
      </w:r>
      <w:r w:rsidR="00B14FD2" w:rsidRPr="00B370B0">
        <w:rPr>
          <w:rFonts w:cs="Arial"/>
        </w:rPr>
        <w:t>b ust. 2 Umowy</w:t>
      </w:r>
      <w:r w:rsidR="00A467DA" w:rsidRPr="00B370B0">
        <w:rPr>
          <w:rFonts w:cs="Arial"/>
        </w:rPr>
        <w:t xml:space="preserve">, w tym </w:t>
      </w:r>
      <w:r w:rsidR="00BB269E" w:rsidRPr="00B370B0">
        <w:rPr>
          <w:rFonts w:cs="Arial"/>
        </w:rPr>
        <w:t xml:space="preserve">niedostarczenie raportu o ilości wytworzonych odpadów zgodnie z § </w:t>
      </w:r>
      <w:r w:rsidR="002E41DC" w:rsidRPr="00B370B0">
        <w:rPr>
          <w:rFonts w:cs="Arial"/>
        </w:rPr>
        <w:t xml:space="preserve">15 </w:t>
      </w:r>
      <w:r w:rsidR="00BB269E" w:rsidRPr="00B370B0">
        <w:rPr>
          <w:rFonts w:cs="Arial"/>
        </w:rPr>
        <w:t xml:space="preserve">ust. </w:t>
      </w:r>
      <w:r w:rsidR="002E41DC" w:rsidRPr="00B370B0">
        <w:rPr>
          <w:rFonts w:cs="Arial"/>
        </w:rPr>
        <w:t xml:space="preserve">5 </w:t>
      </w:r>
      <w:r w:rsidR="00BB269E" w:rsidRPr="00B370B0">
        <w:rPr>
          <w:rFonts w:cs="Arial"/>
        </w:rPr>
        <w:t xml:space="preserve">Umowy </w:t>
      </w:r>
      <w:r w:rsidR="00B14FD2" w:rsidRPr="00B370B0">
        <w:rPr>
          <w:rFonts w:cs="Arial"/>
        </w:rPr>
        <w:t>- w wysokości 0,</w:t>
      </w:r>
      <w:r w:rsidR="00FA7CD4" w:rsidRPr="00B370B0">
        <w:rPr>
          <w:rFonts w:cs="Arial"/>
        </w:rPr>
        <w:t>1</w:t>
      </w:r>
      <w:r w:rsidRPr="00B370B0">
        <w:rPr>
          <w:rFonts w:cs="Arial"/>
        </w:rPr>
        <w:t xml:space="preserve">% Wynagrodzenia netto za każdy dzień opóźnienia od wartości Umowy. </w:t>
      </w:r>
    </w:p>
    <w:p w14:paraId="5D7C11EA" w14:textId="005C2F2D" w:rsidR="00481094" w:rsidRPr="00B370B0" w:rsidRDefault="00481094" w:rsidP="00600277">
      <w:pPr>
        <w:numPr>
          <w:ilvl w:val="0"/>
          <w:numId w:val="11"/>
        </w:numPr>
        <w:spacing w:after="0" w:line="240" w:lineRule="auto"/>
        <w:ind w:left="709" w:hanging="283"/>
        <w:jc w:val="both"/>
        <w:rPr>
          <w:rFonts w:cs="Arial"/>
        </w:rPr>
      </w:pPr>
      <w:r w:rsidRPr="00B370B0">
        <w:rPr>
          <w:rFonts w:cs="Arial"/>
        </w:rPr>
        <w:t>Za opóźnienie w usunięciu wad i usterek przy odbiorze danego Etapu oraz w okresie gwar</w:t>
      </w:r>
      <w:r w:rsidR="00B14FD2" w:rsidRPr="00B370B0">
        <w:rPr>
          <w:rFonts w:cs="Arial"/>
        </w:rPr>
        <w:t>ancji i rękojmi, w wysokości 0,</w:t>
      </w:r>
      <w:r w:rsidR="00FA7CD4" w:rsidRPr="00B370B0">
        <w:rPr>
          <w:rFonts w:cs="Arial"/>
        </w:rPr>
        <w:t>1</w:t>
      </w:r>
      <w:r w:rsidRPr="00B370B0">
        <w:rPr>
          <w:rFonts w:cs="Arial"/>
        </w:rPr>
        <w:t xml:space="preserve">% Wynagrodzenia netto za każdy dzień opóźnienia liczony od upływu terminu podanego Umową bądź wyznaczonego przez Zamawiającego na usunięcie wad lub usterek. </w:t>
      </w:r>
    </w:p>
    <w:p w14:paraId="7BC82734" w14:textId="77777777" w:rsidR="00481094" w:rsidRPr="00B370B0" w:rsidRDefault="00481094" w:rsidP="00600277">
      <w:pPr>
        <w:numPr>
          <w:ilvl w:val="0"/>
          <w:numId w:val="11"/>
        </w:numPr>
        <w:spacing w:after="0" w:line="240" w:lineRule="auto"/>
        <w:ind w:left="709" w:hanging="283"/>
        <w:jc w:val="both"/>
        <w:rPr>
          <w:rFonts w:cs="Arial"/>
        </w:rPr>
      </w:pPr>
      <w:r w:rsidRPr="00B370B0">
        <w:rPr>
          <w:rFonts w:cs="Arial"/>
        </w:rPr>
        <w:t>Za naruszenie norm, o których mowa w § 4 ust. 1 lit. b)</w:t>
      </w:r>
      <w:r w:rsidR="00D27566" w:rsidRPr="00B370B0">
        <w:rPr>
          <w:rFonts w:cs="Arial"/>
        </w:rPr>
        <w:t xml:space="preserve"> lub c)</w:t>
      </w:r>
      <w:r w:rsidRPr="00B370B0">
        <w:rPr>
          <w:rFonts w:cs="Arial"/>
        </w:rPr>
        <w:t xml:space="preserve"> w wysokości określonej dla danego typu naruszenia w Taryfikatorze kar pieniężnych za naruszenie zasad w zakresie BHP, ppoż. lub bezpieczeństwa procesowego zamieszczonym w </w:t>
      </w:r>
      <w:r w:rsidRPr="00B370B0">
        <w:rPr>
          <w:rFonts w:cs="Arial"/>
          <w:b/>
        </w:rPr>
        <w:t>Załączniku nr 4d</w:t>
      </w:r>
      <w:r w:rsidRPr="00B370B0">
        <w:rPr>
          <w:rFonts w:cs="Arial"/>
        </w:rPr>
        <w:t xml:space="preserve"> za każdy przypadek naruszenia. </w:t>
      </w:r>
    </w:p>
    <w:p w14:paraId="15D446EB" w14:textId="5E1A16FA" w:rsidR="00481094" w:rsidRPr="00B370B0" w:rsidRDefault="00481094" w:rsidP="00600277">
      <w:pPr>
        <w:numPr>
          <w:ilvl w:val="0"/>
          <w:numId w:val="11"/>
        </w:numPr>
        <w:spacing w:after="120" w:line="240" w:lineRule="auto"/>
        <w:ind w:left="709" w:hanging="283"/>
        <w:jc w:val="both"/>
        <w:rPr>
          <w:rFonts w:cs="Arial"/>
        </w:rPr>
      </w:pPr>
      <w:r w:rsidRPr="00B370B0">
        <w:rPr>
          <w:rFonts w:cs="Arial"/>
        </w:rPr>
        <w:t>Za opóźnienie w przekazaniu polisy bądź dowodu opłacenia składki, o których mowa w § 4</w:t>
      </w:r>
      <w:r w:rsidR="00B14FD2" w:rsidRPr="00B370B0">
        <w:rPr>
          <w:rFonts w:cs="Arial"/>
        </w:rPr>
        <w:t xml:space="preserve"> ust. 12 Umowy – w wysokości 0,</w:t>
      </w:r>
      <w:r w:rsidR="00FD57BB" w:rsidRPr="00B370B0">
        <w:rPr>
          <w:rFonts w:cs="Arial"/>
        </w:rPr>
        <w:t>1</w:t>
      </w:r>
      <w:r w:rsidRPr="00B370B0">
        <w:rPr>
          <w:rFonts w:cs="Arial"/>
        </w:rPr>
        <w:t xml:space="preserve">% Wynagrodzenia netto za każdy dzień opóźnienia względem terminu określonego w § 4 ust. 12 Umowy. </w:t>
      </w:r>
    </w:p>
    <w:p w14:paraId="0BB15448" w14:textId="2E0029CE" w:rsidR="00481094" w:rsidRPr="00B370B0" w:rsidRDefault="00481094" w:rsidP="00600277">
      <w:pPr>
        <w:numPr>
          <w:ilvl w:val="0"/>
          <w:numId w:val="32"/>
        </w:numPr>
        <w:spacing w:after="120" w:line="240" w:lineRule="auto"/>
        <w:jc w:val="both"/>
        <w:rPr>
          <w:rFonts w:cs="Arial"/>
        </w:rPr>
      </w:pPr>
      <w:r w:rsidRPr="00B370B0">
        <w:rPr>
          <w:rFonts w:cs="Arial"/>
        </w:rPr>
        <w:t xml:space="preserve">W przypadku odstąpienia od Umowy przez Zamawiającego z przyczyn leżących po stronie Wykonawcy bądź przez Wykonawcę nie z winy Zamawiającego, Zamawiający może żądać od Wykonawcy kary umownej w wysokości </w:t>
      </w:r>
      <w:r w:rsidR="00853F96" w:rsidRPr="00B370B0">
        <w:rPr>
          <w:rFonts w:cs="Arial"/>
        </w:rPr>
        <w:t>10</w:t>
      </w:r>
      <w:r w:rsidRPr="00B370B0">
        <w:rPr>
          <w:rFonts w:cs="Arial"/>
        </w:rPr>
        <w:t>% Wynagrodzenia netto.</w:t>
      </w:r>
    </w:p>
    <w:p w14:paraId="5750943C" w14:textId="6B0C167A" w:rsidR="00F73638" w:rsidRPr="00B370B0" w:rsidRDefault="00F73638" w:rsidP="00196E83">
      <w:pPr>
        <w:numPr>
          <w:ilvl w:val="0"/>
          <w:numId w:val="32"/>
        </w:numPr>
        <w:spacing w:after="120" w:line="240" w:lineRule="auto"/>
        <w:jc w:val="both"/>
        <w:rPr>
          <w:rFonts w:cs="Arial"/>
        </w:rPr>
      </w:pPr>
      <w:r w:rsidRPr="00B370B0">
        <w:rPr>
          <w:rFonts w:cs="Arial"/>
        </w:rPr>
        <w:lastRenderedPageBreak/>
        <w:t xml:space="preserve">W przypadku </w:t>
      </w:r>
      <w:r w:rsidR="00196E83" w:rsidRPr="00B370B0">
        <w:rPr>
          <w:rFonts w:cs="Arial"/>
        </w:rPr>
        <w:t xml:space="preserve">stwierdzenia naruszenia przez Wykonawcę obowiązku wykonania przedmiotu Umowy siłami własnymi lub obowiązku uzyskania pisemnej zgody Zamawiającego na zatrudnienie Podwykonawców, za stwierdzony przypadek naruszenia Zamawiający może żądać od Wykonawcy kary umownej w wysokości </w:t>
      </w:r>
      <w:r w:rsidR="00FD57BB" w:rsidRPr="00B370B0">
        <w:rPr>
          <w:rFonts w:cs="Arial"/>
        </w:rPr>
        <w:t>5</w:t>
      </w:r>
      <w:r w:rsidR="00196E83" w:rsidRPr="00B370B0">
        <w:rPr>
          <w:rFonts w:cs="Arial"/>
        </w:rPr>
        <w:t>% Wynagrodzenia netto.</w:t>
      </w:r>
    </w:p>
    <w:p w14:paraId="5A3DA169" w14:textId="2019B18F" w:rsidR="00196E83" w:rsidRPr="00B370B0" w:rsidRDefault="00196E83" w:rsidP="00196E83">
      <w:pPr>
        <w:numPr>
          <w:ilvl w:val="0"/>
          <w:numId w:val="32"/>
        </w:numPr>
        <w:spacing w:after="120" w:line="240" w:lineRule="auto"/>
        <w:jc w:val="both"/>
        <w:rPr>
          <w:rFonts w:cs="Arial"/>
        </w:rPr>
      </w:pPr>
      <w:r w:rsidRPr="00B370B0">
        <w:rPr>
          <w:rFonts w:cs="Arial"/>
        </w:rPr>
        <w:t xml:space="preserve">W przypadku niewykonania lub nienależytego wykonania obowiązków określonych w Umowie </w:t>
      </w:r>
      <w:r w:rsidR="00471C29" w:rsidRPr="00B370B0">
        <w:rPr>
          <w:rFonts w:cs="Arial"/>
        </w:rPr>
        <w:t>Zamawiający</w:t>
      </w:r>
      <w:r w:rsidRPr="00B370B0">
        <w:rPr>
          <w:rFonts w:cs="Arial"/>
        </w:rPr>
        <w:t xml:space="preserve"> może żądać od Wykonawcy kary umownej w wysokości 10% Wynagrodzenia netto za każdy przypadek naruszenia.</w:t>
      </w:r>
    </w:p>
    <w:p w14:paraId="2CFAF665" w14:textId="77777777" w:rsidR="00481094" w:rsidRPr="00B370B0" w:rsidRDefault="00481094" w:rsidP="00600277">
      <w:pPr>
        <w:numPr>
          <w:ilvl w:val="0"/>
          <w:numId w:val="32"/>
        </w:numPr>
        <w:spacing w:after="120" w:line="240" w:lineRule="auto"/>
        <w:jc w:val="both"/>
        <w:rPr>
          <w:rFonts w:cs="Arial"/>
        </w:rPr>
      </w:pPr>
      <w:r w:rsidRPr="00B370B0">
        <w:rPr>
          <w:rFonts w:cs="Arial"/>
        </w:rPr>
        <w:t xml:space="preserve">Zamawiający ma prawo do dochodzenia odszkodowania uzupełniającego, przewyższającego wysokość zastrzeżonych Umową kar umownych, na zasadach wynikających z przepisów Kodeksu Cywilnego. </w:t>
      </w:r>
    </w:p>
    <w:p w14:paraId="32CB48EC" w14:textId="38E7B9A6" w:rsidR="00481094" w:rsidRPr="00B370B0" w:rsidRDefault="00481094" w:rsidP="00600277">
      <w:pPr>
        <w:numPr>
          <w:ilvl w:val="0"/>
          <w:numId w:val="32"/>
        </w:numPr>
        <w:spacing w:after="120" w:line="240" w:lineRule="auto"/>
        <w:jc w:val="both"/>
        <w:rPr>
          <w:rFonts w:cs="Arial"/>
        </w:rPr>
      </w:pPr>
      <w:r w:rsidRPr="00B370B0">
        <w:rPr>
          <w:rFonts w:cs="Arial"/>
        </w:rPr>
        <w:t xml:space="preserve">W przypadku dotrzymania przez Wykonawcę terminu końcowego realizacji Przedmiotu Umowy określonego w § 6 ust. 2 Zamawiający może zwolnić Wykonawcę z sankcji obowiązku zapłaty kary umownej opisanej w ust. 1 lit. b) niniejszego paragrafu. Jeżeli uprzednio doszło do rozliczenia tychże kar umownych (np. poprzez zapłatę lub potrącenie), to w zakresie w jakim kary umowne uległy uchyleniu, dokonane tak rozliczenie uważa się za nieistniejące, a Zamawiający jest zobowiązany do zwrotu uchylonych kar umownych lub do zapłaty kwot rozliczonych poprzez dokonane potrącenie. Zapłata taka powinna nastąpić w terminie do 30 dni od daty uchylenia kar umownych. Za okres do terminu tej zapłaty nie nalicza się odsetek. </w:t>
      </w:r>
    </w:p>
    <w:p w14:paraId="3BB96378" w14:textId="77777777" w:rsidR="00481094" w:rsidRPr="00B370B0" w:rsidRDefault="00481094" w:rsidP="00600277">
      <w:pPr>
        <w:numPr>
          <w:ilvl w:val="0"/>
          <w:numId w:val="32"/>
        </w:numPr>
        <w:spacing w:after="120" w:line="240" w:lineRule="auto"/>
        <w:jc w:val="both"/>
        <w:rPr>
          <w:rFonts w:cs="Arial"/>
        </w:rPr>
      </w:pPr>
      <w:r w:rsidRPr="00B370B0">
        <w:rPr>
          <w:rFonts w:cs="Arial"/>
        </w:rPr>
        <w:t>Kary umowne płatne są na podstawie wystawionej przez Zamawiającego noty obciążeniowej,</w:t>
      </w:r>
      <w:r w:rsidRPr="00B370B0">
        <w:rPr>
          <w:rFonts w:cs="Arial"/>
        </w:rPr>
        <w:br/>
        <w:t xml:space="preserve">w terminie 14 dni od daty </w:t>
      </w:r>
      <w:r w:rsidR="00D27566" w:rsidRPr="00B370B0">
        <w:rPr>
          <w:rFonts w:cs="Arial"/>
        </w:rPr>
        <w:t>jej doręczenia</w:t>
      </w:r>
      <w:r w:rsidRPr="00B370B0">
        <w:rPr>
          <w:rFonts w:cs="Arial"/>
        </w:rPr>
        <w:t xml:space="preserve">, przelewem na rachunek bankowy podany na nocie obciążeniowej. Zamawiający jest uprawniony do potrącenia należnych mu od Wykonawcy kar umownych z Wynagrodzeniem lub jego częścią należnym Wykonawcy zgodnie z Umową. </w:t>
      </w:r>
    </w:p>
    <w:p w14:paraId="5229D559" w14:textId="77777777" w:rsidR="00481094" w:rsidRPr="00B370B0" w:rsidRDefault="00481094" w:rsidP="00600277">
      <w:pPr>
        <w:numPr>
          <w:ilvl w:val="0"/>
          <w:numId w:val="32"/>
        </w:numPr>
        <w:spacing w:after="120" w:line="240" w:lineRule="auto"/>
        <w:jc w:val="both"/>
        <w:rPr>
          <w:rFonts w:cs="Arial"/>
        </w:rPr>
      </w:pPr>
      <w:r w:rsidRPr="00B370B0">
        <w:rPr>
          <w:rFonts w:cs="Arial"/>
        </w:rPr>
        <w:t xml:space="preserve">Kary umowne mogą być potrącane z Wynagrodzenia Wykonawcy, na co Wykonawca wyraża zgodę. </w:t>
      </w:r>
    </w:p>
    <w:p w14:paraId="29EAA09C" w14:textId="0AC4AD1D" w:rsidR="00481094" w:rsidRPr="00B370B0" w:rsidRDefault="00481094" w:rsidP="00600277">
      <w:pPr>
        <w:numPr>
          <w:ilvl w:val="0"/>
          <w:numId w:val="32"/>
        </w:numPr>
        <w:spacing w:after="120" w:line="240" w:lineRule="auto"/>
        <w:jc w:val="both"/>
        <w:rPr>
          <w:rFonts w:cs="Arial"/>
        </w:rPr>
      </w:pPr>
      <w:r w:rsidRPr="00B370B0">
        <w:rPr>
          <w:rFonts w:cs="Arial"/>
        </w:rPr>
        <w:t>Kary umowne mogą być naliczane z różnych tytułów, łączone i kumulowane. Łączna wysokość kar umownych naliczonych Wykonawcy na podstawie Umowy z tytułów, o których mowa w ust. 1 lit. a)-</w:t>
      </w:r>
      <w:r w:rsidR="006A2B73" w:rsidRPr="00B370B0">
        <w:rPr>
          <w:rFonts w:cs="Arial"/>
        </w:rPr>
        <w:t>d</w:t>
      </w:r>
      <w:r w:rsidRPr="00B370B0">
        <w:rPr>
          <w:rFonts w:cs="Arial"/>
        </w:rPr>
        <w:t xml:space="preserve">) nie może przekroczyć </w:t>
      </w:r>
      <w:r w:rsidR="00B14FD2" w:rsidRPr="00B370B0">
        <w:rPr>
          <w:rFonts w:cs="Arial"/>
        </w:rPr>
        <w:t>2</w:t>
      </w:r>
      <w:r w:rsidR="00FD57BB" w:rsidRPr="00B370B0">
        <w:rPr>
          <w:rFonts w:cs="Arial"/>
        </w:rPr>
        <w:t>0</w:t>
      </w:r>
      <w:r w:rsidRPr="00B370B0">
        <w:rPr>
          <w:rFonts w:cs="Arial"/>
        </w:rPr>
        <w:t xml:space="preserve"> % Wynagrodzenia netto Wykonawcy.</w:t>
      </w:r>
    </w:p>
    <w:p w14:paraId="29203C04" w14:textId="496CF9D8" w:rsidR="00481094" w:rsidRPr="00B370B0" w:rsidRDefault="00481094" w:rsidP="00600277">
      <w:pPr>
        <w:numPr>
          <w:ilvl w:val="0"/>
          <w:numId w:val="32"/>
        </w:numPr>
        <w:suppressAutoHyphens w:val="0"/>
        <w:spacing w:after="120" w:line="240" w:lineRule="auto"/>
        <w:jc w:val="both"/>
        <w:rPr>
          <w:rFonts w:cs="Arial"/>
        </w:rPr>
      </w:pPr>
      <w:r w:rsidRPr="00B370B0">
        <w:rPr>
          <w:rFonts w:cs="Arial"/>
        </w:rPr>
        <w:t xml:space="preserve">Zamawiający ma prawo dochodzić zapłaty kar umownych według własnego uznania, </w:t>
      </w:r>
      <w:r w:rsidR="006F2374" w:rsidRPr="00B370B0">
        <w:rPr>
          <w:rFonts w:cs="Arial"/>
        </w:rPr>
        <w:br/>
      </w:r>
      <w:r w:rsidRPr="00B370B0">
        <w:rPr>
          <w:rFonts w:cs="Arial"/>
        </w:rPr>
        <w:t>w szczególności może dochodzić zapłaty kary umowne za opóźnienie i odstąpienie łącznie. Nałożenie przez Zamawiającego kary umownej z tytułu odstąpienia od umowy nie wyłącza możliwości nałożenia kary umownej z tytułu opóźnienia.</w:t>
      </w:r>
    </w:p>
    <w:p w14:paraId="54AB39E5" w14:textId="77777777" w:rsidR="00481094" w:rsidRPr="00B370B0" w:rsidRDefault="00481094" w:rsidP="00A95B01">
      <w:pPr>
        <w:pStyle w:val="Nagwek1"/>
        <w:rPr>
          <w:szCs w:val="20"/>
        </w:rPr>
      </w:pPr>
      <w:bookmarkStart w:id="46" w:name="_Toc64037117"/>
      <w:bookmarkStart w:id="47" w:name="_Toc65495299"/>
      <w:bookmarkStart w:id="48" w:name="_Toc65498608"/>
      <w:bookmarkStart w:id="49" w:name="_Toc65498653"/>
      <w:bookmarkStart w:id="50" w:name="_Toc167795035"/>
      <w:r w:rsidRPr="00B370B0">
        <w:rPr>
          <w:szCs w:val="20"/>
        </w:rPr>
        <w:t>§10</w:t>
      </w:r>
      <w:r w:rsidRPr="00B370B0">
        <w:rPr>
          <w:szCs w:val="20"/>
        </w:rPr>
        <w:br/>
        <w:t>Odstąpienie od Umowy</w:t>
      </w:r>
      <w:bookmarkEnd w:id="46"/>
      <w:bookmarkEnd w:id="47"/>
      <w:bookmarkEnd w:id="48"/>
      <w:bookmarkEnd w:id="49"/>
      <w:bookmarkEnd w:id="50"/>
    </w:p>
    <w:p w14:paraId="47D8FB3B" w14:textId="74B9C282" w:rsidR="00481094" w:rsidRPr="00B370B0" w:rsidRDefault="00481094" w:rsidP="00600277">
      <w:pPr>
        <w:numPr>
          <w:ilvl w:val="0"/>
          <w:numId w:val="9"/>
        </w:numPr>
        <w:tabs>
          <w:tab w:val="left" w:pos="456"/>
        </w:tabs>
        <w:spacing w:after="0" w:line="240" w:lineRule="auto"/>
        <w:jc w:val="both"/>
        <w:rPr>
          <w:rFonts w:cs="Arial"/>
        </w:rPr>
      </w:pPr>
      <w:r w:rsidRPr="00B370B0">
        <w:rPr>
          <w:rFonts w:cs="Arial"/>
        </w:rPr>
        <w:t xml:space="preserve">Zamawiający jest uprawniony do odstąpienia od niniejszej Umowy w całości lub w części, </w:t>
      </w:r>
      <w:r w:rsidR="006F2374" w:rsidRPr="00B370B0">
        <w:rPr>
          <w:rFonts w:cs="Arial"/>
        </w:rPr>
        <w:br/>
      </w:r>
      <w:r w:rsidRPr="00B370B0">
        <w:rPr>
          <w:rFonts w:cs="Arial"/>
        </w:rPr>
        <w:t>w przypadkach określonych w kodeksie cywilnym oraz w przypadku, gdy:</w:t>
      </w:r>
    </w:p>
    <w:p w14:paraId="6A2AD5A1" w14:textId="77777777" w:rsidR="00481094" w:rsidRPr="00B370B0" w:rsidRDefault="00481094" w:rsidP="00600277">
      <w:pPr>
        <w:numPr>
          <w:ilvl w:val="0"/>
          <w:numId w:val="17"/>
        </w:numPr>
        <w:autoSpaceDE w:val="0"/>
        <w:spacing w:after="120" w:line="240" w:lineRule="auto"/>
        <w:ind w:left="709" w:hanging="283"/>
        <w:jc w:val="both"/>
        <w:rPr>
          <w:rFonts w:cs="Arial"/>
        </w:rPr>
      </w:pPr>
      <w:r w:rsidRPr="00B370B0">
        <w:rPr>
          <w:rFonts w:cs="Arial"/>
        </w:rPr>
        <w:t>Wykonawca nie przedstawił Gwarancji Należytego Wykonania w terminie określonym w § 13 ust. 1 lub ust. 2 lub ust. 7 poniżej,</w:t>
      </w:r>
    </w:p>
    <w:p w14:paraId="08528178" w14:textId="77777777" w:rsidR="00481094" w:rsidRPr="00B370B0" w:rsidRDefault="00481094" w:rsidP="00600277">
      <w:pPr>
        <w:numPr>
          <w:ilvl w:val="0"/>
          <w:numId w:val="17"/>
        </w:numPr>
        <w:autoSpaceDE w:val="0"/>
        <w:spacing w:after="120" w:line="240" w:lineRule="auto"/>
        <w:ind w:left="709" w:hanging="283"/>
        <w:jc w:val="both"/>
        <w:rPr>
          <w:rFonts w:cs="Arial"/>
        </w:rPr>
      </w:pPr>
      <w:r w:rsidRPr="00B370B0">
        <w:rPr>
          <w:rFonts w:cs="Arial"/>
        </w:rPr>
        <w:t>Wykonawca nie rozpoczął prac w terminie ustalonym w § 6 ust. 1 niniejszej Umowy lub nie ukończył realizacji Przedmiotu Umowy w terminie ustalonym w § 6 ust. 2 niniejszej Umowy lub prac nie kontynuuje z przyczyn leżących po jego stronie, pomimo wezwania Zamawiającego złożonego na piśmie a przerwa taka trwa dłużej niż 10 dni,</w:t>
      </w:r>
    </w:p>
    <w:p w14:paraId="603D955C" w14:textId="77777777" w:rsidR="00481094" w:rsidRPr="00B370B0" w:rsidRDefault="00481094" w:rsidP="00600277">
      <w:pPr>
        <w:numPr>
          <w:ilvl w:val="0"/>
          <w:numId w:val="17"/>
        </w:numPr>
        <w:autoSpaceDE w:val="0"/>
        <w:spacing w:after="120" w:line="240" w:lineRule="auto"/>
        <w:ind w:left="709" w:hanging="283"/>
        <w:jc w:val="both"/>
        <w:rPr>
          <w:rFonts w:cs="Arial"/>
        </w:rPr>
      </w:pPr>
      <w:r w:rsidRPr="00B370B0">
        <w:rPr>
          <w:rFonts w:cs="Arial"/>
        </w:rPr>
        <w:t>Wykonawca opóźni się z rozpoczęciem lub ukończeniem wykonania prac danego Etapu, którego termin został określony w Harmonogramie, pomimo pisemnego wezwania wystosowanego przez Zamawiającego z wyznaczeniem dodatkowego 14-dniowego terminu,</w:t>
      </w:r>
    </w:p>
    <w:p w14:paraId="3597D02D" w14:textId="77777777" w:rsidR="00481094" w:rsidRPr="00B370B0" w:rsidRDefault="00481094" w:rsidP="00600277">
      <w:pPr>
        <w:numPr>
          <w:ilvl w:val="0"/>
          <w:numId w:val="17"/>
        </w:numPr>
        <w:autoSpaceDE w:val="0"/>
        <w:spacing w:after="120" w:line="240" w:lineRule="auto"/>
        <w:ind w:left="709" w:hanging="283"/>
        <w:jc w:val="both"/>
        <w:rPr>
          <w:rFonts w:cs="Arial"/>
        </w:rPr>
      </w:pPr>
      <w:r w:rsidRPr="00B370B0">
        <w:rPr>
          <w:rFonts w:cs="Arial"/>
        </w:rPr>
        <w:t>Zamawiający stwierdzi, iż jakość prac realizowanych przez Wykonawcę jest niezadowalająca lub niezgodna z warunkami Umowy, pomimo pisemnego wezwania wystosowanego przez Zamawiającego do usunięcia naruszenia z wyznaczeniem dodatkowego 14-dniowego terminu,</w:t>
      </w:r>
    </w:p>
    <w:p w14:paraId="1C1A1B74" w14:textId="77777777" w:rsidR="00481094" w:rsidRPr="00B370B0" w:rsidRDefault="00481094" w:rsidP="00600277">
      <w:pPr>
        <w:numPr>
          <w:ilvl w:val="0"/>
          <w:numId w:val="17"/>
        </w:numPr>
        <w:autoSpaceDE w:val="0"/>
        <w:spacing w:after="120" w:line="240" w:lineRule="auto"/>
        <w:ind w:left="709" w:hanging="283"/>
        <w:jc w:val="both"/>
        <w:rPr>
          <w:rFonts w:cs="Arial"/>
        </w:rPr>
      </w:pPr>
      <w:r w:rsidRPr="00B370B0">
        <w:rPr>
          <w:rFonts w:cs="Arial"/>
        </w:rPr>
        <w:t>Wykonawca realizuje prace w sposób zagrażający życiu lub zdrowiu osób bądź zagrażający spowodowaniem katastrofy budowlanej, pomimo wezwania wystosowanego przez Zamawiającego do usunięcia naruszenia z wyznaczeniem dodatkowego 1-dniowego terminu,</w:t>
      </w:r>
    </w:p>
    <w:p w14:paraId="309BE119" w14:textId="77777777" w:rsidR="00481094" w:rsidRPr="00B370B0" w:rsidRDefault="00481094" w:rsidP="00600277">
      <w:pPr>
        <w:numPr>
          <w:ilvl w:val="0"/>
          <w:numId w:val="17"/>
        </w:numPr>
        <w:autoSpaceDE w:val="0"/>
        <w:spacing w:after="120" w:line="240" w:lineRule="auto"/>
        <w:ind w:left="709" w:hanging="283"/>
        <w:jc w:val="both"/>
        <w:rPr>
          <w:rFonts w:cs="Arial"/>
        </w:rPr>
      </w:pPr>
      <w:r w:rsidRPr="00B370B0">
        <w:rPr>
          <w:rFonts w:cs="Arial"/>
        </w:rPr>
        <w:t>Zamawiający odmówił dokonania odbioru z powodu stwierdzenia wad niedających się usunąć, o których mowa w § 8 ust. 4 lit. b),</w:t>
      </w:r>
    </w:p>
    <w:p w14:paraId="67173926" w14:textId="77777777" w:rsidR="00481094" w:rsidRPr="00B370B0" w:rsidRDefault="00481094" w:rsidP="00600277">
      <w:pPr>
        <w:numPr>
          <w:ilvl w:val="0"/>
          <w:numId w:val="17"/>
        </w:numPr>
        <w:autoSpaceDE w:val="0"/>
        <w:spacing w:after="120" w:line="240" w:lineRule="auto"/>
        <w:ind w:left="709" w:hanging="284"/>
        <w:jc w:val="both"/>
        <w:rPr>
          <w:rFonts w:cs="Arial"/>
        </w:rPr>
      </w:pPr>
      <w:r w:rsidRPr="00B370B0">
        <w:rPr>
          <w:rFonts w:cs="Arial"/>
        </w:rPr>
        <w:t>Wykonawca utracił zdolność do wykonania Przedmiotu Umowy;</w:t>
      </w:r>
    </w:p>
    <w:p w14:paraId="00F84212" w14:textId="1567FCC6" w:rsidR="00481094" w:rsidRPr="00B370B0" w:rsidRDefault="00481094" w:rsidP="00600277">
      <w:pPr>
        <w:numPr>
          <w:ilvl w:val="0"/>
          <w:numId w:val="17"/>
        </w:numPr>
        <w:autoSpaceDE w:val="0"/>
        <w:spacing w:after="120" w:line="240" w:lineRule="auto"/>
        <w:ind w:left="709" w:hanging="284"/>
        <w:jc w:val="both"/>
        <w:rPr>
          <w:rFonts w:eastAsia="MS Mincho" w:cs="Arial"/>
        </w:rPr>
      </w:pPr>
      <w:r w:rsidRPr="00B370B0">
        <w:rPr>
          <w:rFonts w:cs="Arial"/>
        </w:rPr>
        <w:lastRenderedPageBreak/>
        <w:t xml:space="preserve">pomimo zastrzeżeń Zamawiającego Wykonawca wykonuje Przedmiot Umowy niezgodnie </w:t>
      </w:r>
      <w:r w:rsidR="006F2374" w:rsidRPr="00B370B0">
        <w:rPr>
          <w:rFonts w:cs="Arial"/>
        </w:rPr>
        <w:br/>
      </w:r>
      <w:r w:rsidRPr="00B370B0">
        <w:rPr>
          <w:rFonts w:cs="Arial"/>
        </w:rPr>
        <w:t>z warunkami Umowy bądź przepisami prawa lub w rażący sposób zaniedbuje zobowiązania umowne;</w:t>
      </w:r>
    </w:p>
    <w:p w14:paraId="4F0B6928" w14:textId="77777777" w:rsidR="00481094" w:rsidRPr="00B370B0" w:rsidRDefault="00481094" w:rsidP="00600277">
      <w:pPr>
        <w:numPr>
          <w:ilvl w:val="0"/>
          <w:numId w:val="17"/>
        </w:numPr>
        <w:autoSpaceDE w:val="0"/>
        <w:spacing w:after="120" w:line="240" w:lineRule="auto"/>
        <w:ind w:left="709" w:hanging="284"/>
        <w:jc w:val="both"/>
        <w:rPr>
          <w:rFonts w:eastAsia="MS Mincho" w:cs="Arial"/>
        </w:rPr>
      </w:pPr>
      <w:r w:rsidRPr="00B370B0">
        <w:rPr>
          <w:rFonts w:eastAsia="MS Mincho" w:cs="Arial"/>
        </w:rPr>
        <w:t>wobec Wykonawcy wszczęta została lub jest prowadzona egzekucja (egzekucje) lub dokonano zabezpieczeń roszczeń pieniężnych lub majątkowych na sumę wyższą niż 10.000zł i stan taki utrzymuje się przez okres co najmniej 14 dni, przy czym przed odstąpieniem od Umowy Zamawiający umożliwi Wykonawcy złożenie wyjaśnień, w terminie do 7 dni od daty wezwania ze strony Zamawiającego;</w:t>
      </w:r>
    </w:p>
    <w:p w14:paraId="03CDFB5A" w14:textId="3B360F74" w:rsidR="00481094" w:rsidRPr="00B370B0" w:rsidRDefault="00481094" w:rsidP="00600277">
      <w:pPr>
        <w:numPr>
          <w:ilvl w:val="0"/>
          <w:numId w:val="17"/>
        </w:numPr>
        <w:autoSpaceDE w:val="0"/>
        <w:spacing w:after="120" w:line="240" w:lineRule="auto"/>
        <w:ind w:left="709" w:hanging="284"/>
        <w:jc w:val="both"/>
        <w:rPr>
          <w:rFonts w:cs="Arial"/>
        </w:rPr>
      </w:pPr>
      <w:r w:rsidRPr="00B370B0">
        <w:rPr>
          <w:rFonts w:eastAsia="MS Mincho" w:cs="Arial"/>
        </w:rPr>
        <w:t>Wykonawca przystąpił do likwidacji swojego przedsiębiorstwa.</w:t>
      </w:r>
    </w:p>
    <w:p w14:paraId="10306625" w14:textId="77777777" w:rsidR="00481094" w:rsidRPr="00B370B0" w:rsidRDefault="00481094" w:rsidP="00600277">
      <w:pPr>
        <w:numPr>
          <w:ilvl w:val="0"/>
          <w:numId w:val="17"/>
        </w:numPr>
        <w:autoSpaceDE w:val="0"/>
        <w:spacing w:after="120" w:line="240" w:lineRule="auto"/>
        <w:ind w:left="709" w:hanging="284"/>
        <w:jc w:val="both"/>
        <w:rPr>
          <w:rFonts w:cs="Arial"/>
        </w:rPr>
      </w:pPr>
      <w:r w:rsidRPr="00B370B0">
        <w:rPr>
          <w:rFonts w:eastAsia="MS Mincho" w:cs="Arial"/>
        </w:rPr>
        <w:t>Wykonawca – pomimo wyznaczenia dodatkowego 7 – dniowego terminu – nie dostarcza Zamawiającemu wymaganych polis ubezpieczeniowych z potwierdzeniem opłacania składek,</w:t>
      </w:r>
    </w:p>
    <w:p w14:paraId="2BCB40A1" w14:textId="43002100" w:rsidR="00481094" w:rsidRPr="00B370B0" w:rsidRDefault="00481094" w:rsidP="00600277">
      <w:pPr>
        <w:numPr>
          <w:ilvl w:val="0"/>
          <w:numId w:val="17"/>
        </w:numPr>
        <w:autoSpaceDE w:val="0"/>
        <w:spacing w:after="120" w:line="240" w:lineRule="auto"/>
        <w:ind w:left="709" w:hanging="284"/>
        <w:jc w:val="both"/>
        <w:rPr>
          <w:rFonts w:cs="Arial"/>
        </w:rPr>
      </w:pPr>
      <w:r w:rsidRPr="00B370B0">
        <w:rPr>
          <w:rFonts w:eastAsia="MS Mincho" w:cs="Arial"/>
        </w:rPr>
        <w:t>Wykonawca naruszył postanowienia Umowy dot. Ochrony Informacji (§</w:t>
      </w:r>
      <w:r w:rsidR="008A3909" w:rsidRPr="00B370B0">
        <w:rPr>
          <w:rFonts w:eastAsia="MS Mincho" w:cs="Arial"/>
        </w:rPr>
        <w:t>16</w:t>
      </w:r>
      <w:r w:rsidRPr="00B370B0">
        <w:rPr>
          <w:rFonts w:eastAsia="MS Mincho" w:cs="Arial"/>
        </w:rPr>
        <w:t>), Komunikacji Zewnętrznej (§</w:t>
      </w:r>
      <w:r w:rsidR="008A3909" w:rsidRPr="00B370B0">
        <w:rPr>
          <w:rFonts w:eastAsia="MS Mincho" w:cs="Arial"/>
        </w:rPr>
        <w:t>18</w:t>
      </w:r>
      <w:r w:rsidRPr="00B370B0">
        <w:rPr>
          <w:rFonts w:eastAsia="MS Mincho" w:cs="Arial"/>
        </w:rPr>
        <w:t xml:space="preserve">), postanowień Załącznika nr </w:t>
      </w:r>
      <w:r w:rsidR="008A3909" w:rsidRPr="00B370B0">
        <w:rPr>
          <w:rFonts w:eastAsia="MS Mincho" w:cs="Arial"/>
        </w:rPr>
        <w:t xml:space="preserve">11 </w:t>
      </w:r>
      <w:r w:rsidRPr="00B370B0">
        <w:rPr>
          <w:rFonts w:eastAsia="MS Mincho" w:cs="Arial"/>
        </w:rPr>
        <w:t xml:space="preserve">(Klauzula antykorupcyjna) lub Załącznika nr </w:t>
      </w:r>
      <w:r w:rsidR="008A3909" w:rsidRPr="00B370B0">
        <w:rPr>
          <w:rFonts w:eastAsia="MS Mincho" w:cs="Arial"/>
        </w:rPr>
        <w:t xml:space="preserve">12 </w:t>
      </w:r>
      <w:r w:rsidRPr="00B370B0">
        <w:rPr>
          <w:rFonts w:eastAsia="MS Mincho" w:cs="Arial"/>
        </w:rPr>
        <w:t>(Klauzula sankcyjna).</w:t>
      </w:r>
    </w:p>
    <w:p w14:paraId="2F7B3A41" w14:textId="6EE94C1C" w:rsidR="00481094" w:rsidRPr="00B370B0" w:rsidRDefault="00481094" w:rsidP="00600277">
      <w:pPr>
        <w:numPr>
          <w:ilvl w:val="0"/>
          <w:numId w:val="9"/>
        </w:numPr>
        <w:tabs>
          <w:tab w:val="left" w:pos="456"/>
        </w:tabs>
        <w:spacing w:after="120" w:line="240" w:lineRule="auto"/>
        <w:jc w:val="both"/>
        <w:rPr>
          <w:rFonts w:cs="Arial"/>
        </w:rPr>
      </w:pPr>
      <w:r w:rsidRPr="00B370B0">
        <w:rPr>
          <w:rFonts w:cs="Arial"/>
        </w:rPr>
        <w:t xml:space="preserve">Wykonawcy przysługuje prawo do odstąpienia od Umowy w </w:t>
      </w:r>
      <w:r w:rsidR="00BB269E" w:rsidRPr="00B370B0">
        <w:rPr>
          <w:rFonts w:cs="Arial"/>
        </w:rPr>
        <w:t xml:space="preserve">niewykonanej </w:t>
      </w:r>
      <w:r w:rsidRPr="00B370B0">
        <w:rPr>
          <w:rFonts w:cs="Arial"/>
        </w:rPr>
        <w:t>części, jeżeli:</w:t>
      </w:r>
    </w:p>
    <w:p w14:paraId="25769A52" w14:textId="77777777" w:rsidR="00481094" w:rsidRPr="00B370B0" w:rsidRDefault="00481094" w:rsidP="00600277">
      <w:pPr>
        <w:numPr>
          <w:ilvl w:val="0"/>
          <w:numId w:val="5"/>
        </w:numPr>
        <w:autoSpaceDE w:val="0"/>
        <w:spacing w:after="120" w:line="240" w:lineRule="auto"/>
        <w:ind w:left="709" w:hanging="283"/>
        <w:jc w:val="both"/>
        <w:rPr>
          <w:rFonts w:cs="Arial"/>
        </w:rPr>
      </w:pPr>
      <w:r w:rsidRPr="00B370B0">
        <w:rPr>
          <w:rFonts w:cs="Arial"/>
        </w:rPr>
        <w:t>Zamawiający zawiadomi Wykonawcę, iż wobec zaistnienia uprzednio nieprzewidzianych okoliczności Zamawiający nie będzie mógł spełnić swoich zobowiązań Umownych,</w:t>
      </w:r>
    </w:p>
    <w:p w14:paraId="520AF2EF" w14:textId="51590208" w:rsidR="00481094" w:rsidRPr="00B370B0" w:rsidRDefault="00481094" w:rsidP="00600277">
      <w:pPr>
        <w:numPr>
          <w:ilvl w:val="0"/>
          <w:numId w:val="5"/>
        </w:numPr>
        <w:autoSpaceDE w:val="0"/>
        <w:spacing w:after="120" w:line="240" w:lineRule="auto"/>
        <w:ind w:left="709" w:hanging="283"/>
        <w:jc w:val="both"/>
        <w:rPr>
          <w:rFonts w:cs="Arial"/>
        </w:rPr>
      </w:pPr>
      <w:r w:rsidRPr="00B370B0">
        <w:rPr>
          <w:rFonts w:cs="Arial"/>
        </w:rPr>
        <w:t xml:space="preserve">Zamawiający, pomimo ziszczenia się warunków podanych Umową, pozostaje w zwłoce </w:t>
      </w:r>
      <w:r w:rsidR="006F2374" w:rsidRPr="00B370B0">
        <w:rPr>
          <w:rFonts w:cs="Arial"/>
        </w:rPr>
        <w:br/>
      </w:r>
      <w:r w:rsidRPr="00B370B0">
        <w:rPr>
          <w:rFonts w:cs="Arial"/>
        </w:rPr>
        <w:t xml:space="preserve">z zapłatą za zrealizowany i odebrany Protokołem Odbioru </w:t>
      </w:r>
      <w:r w:rsidR="00D27566" w:rsidRPr="00B370B0">
        <w:rPr>
          <w:rFonts w:cs="Arial"/>
        </w:rPr>
        <w:t xml:space="preserve">Końcowego </w:t>
      </w:r>
      <w:r w:rsidRPr="00B370B0">
        <w:rPr>
          <w:rFonts w:cs="Arial"/>
        </w:rPr>
        <w:t>Przedmiot Umowy powyżej 30 dni od daty wymagalności, za uprzednim pisemnym wezwaniem z wyznaczeniem dodatkowego 14-dniowego terminu, z wyłączeniem sytuacji umożliwiających takie działanie zgodnie z niniejszą Umową.</w:t>
      </w:r>
    </w:p>
    <w:p w14:paraId="0916AF0B" w14:textId="77777777" w:rsidR="00481094" w:rsidRPr="00B370B0" w:rsidRDefault="00481094" w:rsidP="00600277">
      <w:pPr>
        <w:numPr>
          <w:ilvl w:val="0"/>
          <w:numId w:val="9"/>
        </w:numPr>
        <w:tabs>
          <w:tab w:val="left" w:pos="456"/>
        </w:tabs>
        <w:spacing w:after="120" w:line="240" w:lineRule="auto"/>
        <w:ind w:left="357" w:hanging="357"/>
        <w:jc w:val="both"/>
        <w:rPr>
          <w:rFonts w:cs="Arial"/>
        </w:rPr>
      </w:pPr>
      <w:r w:rsidRPr="00B370B0">
        <w:rPr>
          <w:rFonts w:cs="Arial"/>
        </w:rPr>
        <w:t xml:space="preserve">Odstąpienie od Umowy powinno nastąpić w formie pisemnej, pod rygorem nieważności i następuje ze skutkiem na dzień złożenia oświadczenia o odstąpieniu. Termin wykonania umownego prawa odstąpienia ustala się na 90 dni od dnia wystąpienia podstawy do wykonania umownego prawa odstąpienia. </w:t>
      </w:r>
    </w:p>
    <w:p w14:paraId="4645E1E8" w14:textId="77777777" w:rsidR="00481094" w:rsidRPr="00B370B0" w:rsidRDefault="00481094" w:rsidP="00600277">
      <w:pPr>
        <w:numPr>
          <w:ilvl w:val="0"/>
          <w:numId w:val="9"/>
        </w:numPr>
        <w:spacing w:after="120" w:line="240" w:lineRule="auto"/>
        <w:ind w:left="357" w:hanging="357"/>
        <w:jc w:val="both"/>
        <w:rPr>
          <w:rFonts w:cs="Arial"/>
        </w:rPr>
      </w:pPr>
      <w:r w:rsidRPr="00B370B0">
        <w:rPr>
          <w:rFonts w:cs="Arial"/>
        </w:rPr>
        <w:t xml:space="preserve">W przypadku odstąpienia przez Wykonawcę od Umowy, nie będą mu przysługiwać w stosunku do Zamawiającego żadne inne roszczenia poza roszczeniem o zapłatę wynagrodzenia za prawidłowo wykonane i odebrane prace oraz za uprzednio zamówione lub zakupione za pisemną zgodą Zamawiającego u podwykonawców niezbędne do wykonania ww. prac urządzenia, pod warunkiem ich wykorzystania podczas procesu inwestycyjnego, do dnia doręczenia Zamawiającemu oświadczenia o odstąpieniu od Umowy. </w:t>
      </w:r>
    </w:p>
    <w:p w14:paraId="01F861DE" w14:textId="77777777" w:rsidR="00481094" w:rsidRPr="00B370B0" w:rsidRDefault="00481094" w:rsidP="00600277">
      <w:pPr>
        <w:numPr>
          <w:ilvl w:val="0"/>
          <w:numId w:val="9"/>
        </w:numPr>
        <w:spacing w:after="120" w:line="240" w:lineRule="auto"/>
        <w:ind w:left="357" w:hanging="357"/>
        <w:jc w:val="both"/>
        <w:rPr>
          <w:rFonts w:cs="Arial"/>
        </w:rPr>
      </w:pPr>
      <w:r w:rsidRPr="00B370B0">
        <w:rPr>
          <w:rFonts w:cs="Arial"/>
        </w:rPr>
        <w:t>W przypadku odstąpienia od Umowy, każda ze Stron jest zobowiązana do zwrotu tego, co otrzymała od drugiej Strony w stanie niezmienionym, chyba że odstąpienie będzie mieć wyłącznie skutek na przyszłość od momentu złożenia oświadczenia o odstąpieniu.</w:t>
      </w:r>
    </w:p>
    <w:p w14:paraId="30CF3A4C" w14:textId="77777777" w:rsidR="00481094" w:rsidRPr="00B370B0" w:rsidRDefault="00481094" w:rsidP="00600277">
      <w:pPr>
        <w:numPr>
          <w:ilvl w:val="0"/>
          <w:numId w:val="9"/>
        </w:numPr>
        <w:spacing w:after="120" w:line="240" w:lineRule="auto"/>
        <w:ind w:left="357" w:hanging="357"/>
        <w:jc w:val="both"/>
        <w:rPr>
          <w:rFonts w:cs="Arial"/>
        </w:rPr>
      </w:pPr>
      <w:r w:rsidRPr="00B370B0">
        <w:rPr>
          <w:rFonts w:cs="Arial"/>
        </w:rPr>
        <w:t>W przypadku odstąpienia od Umowy, o którym mowa w ust. 5 powyżej, składniki majątkowe Przedmiotu Umowy zostaną wydane przez Zamawiającego i odebrane przez Wykonawcę niezwłocznie po odstąpieniu od Umowy, pod warunkiem zwrotu nierozliczonego Wynagrodzenia oraz zapłaty kar umownych jak też innych należności obciążających Wykonawcę względem Zamawiającego z mocy Umowy bądź obowiązujących przepisów prawa.</w:t>
      </w:r>
    </w:p>
    <w:p w14:paraId="18FC3561" w14:textId="77777777" w:rsidR="00481094" w:rsidRPr="00B370B0" w:rsidRDefault="00481094" w:rsidP="00600277">
      <w:pPr>
        <w:numPr>
          <w:ilvl w:val="0"/>
          <w:numId w:val="9"/>
        </w:numPr>
        <w:tabs>
          <w:tab w:val="left" w:pos="456"/>
        </w:tabs>
        <w:spacing w:after="0" w:line="240" w:lineRule="auto"/>
        <w:jc w:val="both"/>
        <w:rPr>
          <w:rFonts w:cs="Arial"/>
        </w:rPr>
      </w:pPr>
      <w:r w:rsidRPr="00B370B0">
        <w:rPr>
          <w:rFonts w:cs="Arial"/>
        </w:rPr>
        <w:t>W przypadku odstąpienia od Umowy strony ustalają następujące zasady:</w:t>
      </w:r>
    </w:p>
    <w:p w14:paraId="1E988476" w14:textId="77777777" w:rsidR="00481094" w:rsidRPr="00B370B0" w:rsidRDefault="00481094" w:rsidP="00600277">
      <w:pPr>
        <w:numPr>
          <w:ilvl w:val="0"/>
          <w:numId w:val="15"/>
        </w:numPr>
        <w:autoSpaceDE w:val="0"/>
        <w:spacing w:after="120" w:line="240" w:lineRule="auto"/>
        <w:ind w:left="709" w:hanging="283"/>
        <w:jc w:val="both"/>
        <w:rPr>
          <w:rFonts w:cs="Arial"/>
        </w:rPr>
      </w:pPr>
      <w:r w:rsidRPr="00B370B0">
        <w:rPr>
          <w:rFonts w:cs="Arial"/>
        </w:rPr>
        <w:t xml:space="preserve">Wykonawca powinien natychmiast wstrzymać i zabezpieczyć prace zgodnie ze sztuką budowlaną, przy czym zabezpieczenie prac nastąpi na koszt </w:t>
      </w:r>
      <w:r w:rsidR="00D27566" w:rsidRPr="00B370B0">
        <w:rPr>
          <w:rFonts w:cs="Arial"/>
        </w:rPr>
        <w:t>Wykonawcy, chyba że odstąpienie od Umowy nastąpiło z przyczyn dotyczących Zamawiającego</w:t>
      </w:r>
      <w:r w:rsidRPr="00B370B0">
        <w:rPr>
          <w:rFonts w:cs="Arial"/>
        </w:rPr>
        <w:t>,</w:t>
      </w:r>
    </w:p>
    <w:p w14:paraId="5C1E5B83" w14:textId="5EAFDF65" w:rsidR="00481094" w:rsidRPr="00B370B0" w:rsidRDefault="00481094" w:rsidP="00600277">
      <w:pPr>
        <w:numPr>
          <w:ilvl w:val="0"/>
          <w:numId w:val="15"/>
        </w:numPr>
        <w:autoSpaceDE w:val="0"/>
        <w:spacing w:after="120" w:line="240" w:lineRule="auto"/>
        <w:ind w:left="709" w:hanging="283"/>
        <w:jc w:val="both"/>
        <w:rPr>
          <w:rFonts w:cs="Arial"/>
        </w:rPr>
      </w:pPr>
      <w:r w:rsidRPr="00B370B0">
        <w:rPr>
          <w:rFonts w:cs="Arial"/>
        </w:rPr>
        <w:t xml:space="preserve">w terminie 14 dni od daty odstąpienia, Wykonawca przy udziale Zamawiającego, sporządzi szczegółowy protokół inwentaryzacji prac wykonanych i </w:t>
      </w:r>
      <w:r w:rsidR="00D27566" w:rsidRPr="00B370B0">
        <w:rPr>
          <w:rFonts w:cs="Arial"/>
        </w:rPr>
        <w:t xml:space="preserve">prac w toku </w:t>
      </w:r>
      <w:r w:rsidRPr="00B370B0">
        <w:rPr>
          <w:rFonts w:cs="Arial"/>
        </w:rPr>
        <w:t>na dzień odstąpienia,</w:t>
      </w:r>
      <w:r w:rsidR="00D27566" w:rsidRPr="00B370B0">
        <w:rPr>
          <w:rFonts w:eastAsia="Calibri" w:cs="Arial"/>
          <w:lang w:eastAsia="en-US"/>
        </w:rPr>
        <w:t xml:space="preserve"> </w:t>
      </w:r>
      <w:r w:rsidR="006F2374" w:rsidRPr="00B370B0">
        <w:rPr>
          <w:rFonts w:eastAsia="Calibri" w:cs="Arial"/>
          <w:lang w:eastAsia="en-US"/>
        </w:rPr>
        <w:br/>
      </w:r>
      <w:r w:rsidR="00D27566" w:rsidRPr="00B370B0">
        <w:rPr>
          <w:rFonts w:cs="Arial"/>
        </w:rPr>
        <w:t>a protokół inwentaryzacji prac wykonanych i prac w toku będzie stanowił podstawę do obliczenia części Wynagrodzenia należnego Wykonawcy,</w:t>
      </w:r>
    </w:p>
    <w:p w14:paraId="13A996B8" w14:textId="21796BDD" w:rsidR="00481094" w:rsidRPr="00B370B0" w:rsidRDefault="00481094" w:rsidP="00600277">
      <w:pPr>
        <w:numPr>
          <w:ilvl w:val="0"/>
          <w:numId w:val="15"/>
        </w:numPr>
        <w:autoSpaceDE w:val="0"/>
        <w:spacing w:after="120" w:line="240" w:lineRule="auto"/>
        <w:ind w:left="709" w:hanging="284"/>
        <w:jc w:val="both"/>
        <w:rPr>
          <w:rFonts w:cs="Arial"/>
          <w:b/>
          <w:bCs/>
        </w:rPr>
      </w:pPr>
      <w:r w:rsidRPr="00B370B0">
        <w:rPr>
          <w:rFonts w:cs="Arial"/>
        </w:rPr>
        <w:t>Wykonawca zgłosi Zamawiającemu do odbioru prace przerwane oraz zabezpieczone, za które Wykonawca nie będzie dalej odpowiadał, jeżeli odstąpienie nastąpiło z przyczyn od niego niezależnych</w:t>
      </w:r>
      <w:r w:rsidR="00BB269E" w:rsidRPr="00B370B0">
        <w:rPr>
          <w:rFonts w:cs="Arial"/>
        </w:rPr>
        <w:t xml:space="preserve"> lub gdy żadna ze Stron nie dała powodu do odstąpienia od Umowy</w:t>
      </w:r>
      <w:r w:rsidRPr="00B370B0">
        <w:rPr>
          <w:rFonts w:cs="Arial"/>
        </w:rPr>
        <w:t>.</w:t>
      </w:r>
    </w:p>
    <w:p w14:paraId="6C07DA6C" w14:textId="1C1A1483" w:rsidR="00481094" w:rsidRPr="00B370B0" w:rsidRDefault="00481094" w:rsidP="00600277">
      <w:pPr>
        <w:numPr>
          <w:ilvl w:val="0"/>
          <w:numId w:val="9"/>
        </w:numPr>
        <w:autoSpaceDE w:val="0"/>
        <w:spacing w:after="120" w:line="240" w:lineRule="auto"/>
        <w:jc w:val="both"/>
        <w:rPr>
          <w:rFonts w:cs="Arial"/>
        </w:rPr>
      </w:pPr>
      <w:r w:rsidRPr="00B370B0">
        <w:rPr>
          <w:rFonts w:cs="Arial"/>
        </w:rPr>
        <w:t xml:space="preserve">W celu uniknięcia wątpliwości Strony ustalają, że w razie skorzystania przez którąkolwiek ze stron z prawa odstąpienia, Zamawiający uprawniony będzie zatrzymać Przedmiot Umowy zrealizowany </w:t>
      </w:r>
      <w:r w:rsidR="006F2374" w:rsidRPr="00B370B0">
        <w:rPr>
          <w:rFonts w:cs="Arial"/>
        </w:rPr>
        <w:br/>
      </w:r>
      <w:r w:rsidRPr="00B370B0">
        <w:rPr>
          <w:rFonts w:cs="Arial"/>
        </w:rPr>
        <w:t xml:space="preserve">i dostarczony do dnia złożenia oświadczenia o odstąpieniu a prawo własności do tak zrealizowanej </w:t>
      </w:r>
      <w:r w:rsidRPr="00B370B0">
        <w:rPr>
          <w:rFonts w:cs="Arial"/>
        </w:rPr>
        <w:lastRenderedPageBreak/>
        <w:t>części Przedmiotu umowy, z uwzględnieniem wszelkich prac, ruchomości, towarów, maszyn, sprzętów, urządzeń, systemów, praw autorskich do wszelkiej dokumentacji przekazanej Zamawiającemu etc. przechodzi na Zamawiającego z dniem złożenia oświadczenia o odstąpieniu (o ile skutek taki nie nastąpił z mocy Umowy wcześniej), za zapłatą części Wynagrodzenia należnej Wykonawcy zgodnie z Umową za część Przedmiotu Umowy zrealizowaną zgodnie z Umową do dnia złożenia takowego oświadczenia o odstąpieniu, co wyczerpuje dalej idące roszczenia Wykonawcy względem Zamawiającego, bez uszczerbku dla prawa Zamawiającego do dochodzenia od Wykonawcy roszczeń z tytułu niewykonania lub nienależytego wykonania umowy, w przypadku, gdy odstąpienie nastąpiło z przyczyn leżących po stronie Wykonawcy</w:t>
      </w:r>
      <w:r w:rsidR="00D27566" w:rsidRPr="00B370B0">
        <w:rPr>
          <w:rFonts w:eastAsia="Calibri" w:cs="Arial"/>
          <w:lang w:eastAsia="en-US"/>
        </w:rPr>
        <w:t xml:space="preserve"> </w:t>
      </w:r>
      <w:r w:rsidR="00D27566" w:rsidRPr="00B370B0">
        <w:rPr>
          <w:rFonts w:cs="Arial"/>
        </w:rPr>
        <w:t>lub gdy żadna ze Stron nie dała powodu do odstąpienia od Umowy</w:t>
      </w:r>
      <w:r w:rsidRPr="00B370B0">
        <w:rPr>
          <w:rFonts w:cs="Arial"/>
        </w:rPr>
        <w:t>.</w:t>
      </w:r>
    </w:p>
    <w:p w14:paraId="0A304115" w14:textId="2EFF7736" w:rsidR="00481094" w:rsidRPr="00B370B0" w:rsidRDefault="00481094" w:rsidP="006A2B73">
      <w:pPr>
        <w:numPr>
          <w:ilvl w:val="0"/>
          <w:numId w:val="9"/>
        </w:numPr>
        <w:autoSpaceDE w:val="0"/>
        <w:spacing w:after="120" w:line="240" w:lineRule="auto"/>
        <w:jc w:val="both"/>
        <w:rPr>
          <w:rFonts w:cs="Arial"/>
        </w:rPr>
      </w:pPr>
      <w:r w:rsidRPr="00B370B0">
        <w:rPr>
          <w:rFonts w:cs="Arial"/>
        </w:rPr>
        <w:t xml:space="preserve">Odstąpienie od Umowy nie zwalnia Wykonawcy ani od odpowiedzialności za wady wykonanej części Przedmiotu Umowy ani od zobowiązań z tytułu gwarancji jakości i rękojmi za wady wykonanej części Przedmiotu umowy ani od kar umownych za niewykonanie lub nienależyte wykonanie powyższych zobowiązań.   </w:t>
      </w:r>
    </w:p>
    <w:p w14:paraId="783D6CE3" w14:textId="77777777" w:rsidR="00481094" w:rsidRPr="00B370B0" w:rsidRDefault="00481094" w:rsidP="00A95B01">
      <w:pPr>
        <w:pStyle w:val="Nagwek1"/>
        <w:rPr>
          <w:szCs w:val="20"/>
        </w:rPr>
      </w:pPr>
      <w:bookmarkStart w:id="51" w:name="_Toc64037118"/>
      <w:bookmarkStart w:id="52" w:name="_Toc65495300"/>
      <w:bookmarkStart w:id="53" w:name="_Toc65498609"/>
      <w:bookmarkStart w:id="54" w:name="_Toc65498654"/>
      <w:bookmarkStart w:id="55" w:name="_Toc167795036"/>
      <w:r w:rsidRPr="00B370B0">
        <w:rPr>
          <w:szCs w:val="20"/>
        </w:rPr>
        <w:t>§11</w:t>
      </w:r>
      <w:r w:rsidRPr="00B370B0">
        <w:rPr>
          <w:szCs w:val="20"/>
        </w:rPr>
        <w:br/>
        <w:t>Szkody</w:t>
      </w:r>
      <w:bookmarkEnd w:id="51"/>
      <w:bookmarkEnd w:id="52"/>
      <w:bookmarkEnd w:id="53"/>
      <w:bookmarkEnd w:id="54"/>
      <w:bookmarkEnd w:id="55"/>
    </w:p>
    <w:p w14:paraId="67872B63" w14:textId="77777777" w:rsidR="00481094" w:rsidRPr="00B370B0" w:rsidRDefault="00481094" w:rsidP="00600277">
      <w:pPr>
        <w:numPr>
          <w:ilvl w:val="0"/>
          <w:numId w:val="70"/>
        </w:numPr>
        <w:spacing w:after="120" w:line="240" w:lineRule="auto"/>
        <w:jc w:val="both"/>
        <w:rPr>
          <w:rFonts w:cs="Arial"/>
        </w:rPr>
      </w:pPr>
      <w:r w:rsidRPr="00B370B0">
        <w:rPr>
          <w:rFonts w:cs="Arial"/>
        </w:rPr>
        <w:t>Z zastrzeżeniem szczegółowych postanowień Umowy, Wykonawca zobowiązany jest do naprawienia szkody wynikłej z niewykonania lub nienależytego wykonania Umowy, poniesionej przez Zamawiającego, chyba że niewykonanie lub nienależyte wykonanie jest następstwem okoliczności, za które Wykonawca nie ponosi odpowiedzialności.</w:t>
      </w:r>
    </w:p>
    <w:p w14:paraId="47985699" w14:textId="77777777" w:rsidR="00481094" w:rsidRPr="00B370B0" w:rsidRDefault="00481094" w:rsidP="00600277">
      <w:pPr>
        <w:numPr>
          <w:ilvl w:val="0"/>
          <w:numId w:val="7"/>
        </w:numPr>
        <w:spacing w:after="120" w:line="240" w:lineRule="auto"/>
        <w:jc w:val="both"/>
        <w:rPr>
          <w:rFonts w:cs="Arial"/>
        </w:rPr>
      </w:pPr>
      <w:r w:rsidRPr="00B370B0">
        <w:rPr>
          <w:rFonts w:cs="Arial"/>
        </w:rPr>
        <w:t>Od chwili protokolarnego przekazania Wykonawcy terenu prac (terenu budowy), Wykonawca ponosi odpowiedzialność za wszelkie zdarzenia na terenie budowy do czasu przekazania przedmiotu Umowy Zamawiającemu na podstawie pisemnego protokołu.</w:t>
      </w:r>
    </w:p>
    <w:p w14:paraId="3A3EF90F" w14:textId="2F91B1DE" w:rsidR="00481094" w:rsidRPr="00B370B0" w:rsidRDefault="00481094" w:rsidP="00600277">
      <w:pPr>
        <w:numPr>
          <w:ilvl w:val="0"/>
          <w:numId w:val="7"/>
        </w:numPr>
        <w:spacing w:after="120" w:line="240" w:lineRule="auto"/>
        <w:jc w:val="both"/>
        <w:rPr>
          <w:rFonts w:cs="Arial"/>
        </w:rPr>
      </w:pPr>
      <w:r w:rsidRPr="00B370B0">
        <w:rPr>
          <w:rFonts w:cs="Arial"/>
        </w:rPr>
        <w:t xml:space="preserve">Wykonawca jest odpowiedzialny jak za własne działanie lub zaniechanie z tytułu działania i/lub zaniechania osób i podmiotów, z pomocą których wykonuje Przedmiot Umowy, jak również osób </w:t>
      </w:r>
      <w:r w:rsidR="006F2374" w:rsidRPr="00B370B0">
        <w:rPr>
          <w:rFonts w:cs="Arial"/>
        </w:rPr>
        <w:br/>
      </w:r>
      <w:r w:rsidRPr="00B370B0">
        <w:rPr>
          <w:rFonts w:cs="Arial"/>
        </w:rPr>
        <w:t>i podmiotów, którym wykonanie Przedmiotu Umowy powierza, w całości lub w części.</w:t>
      </w:r>
    </w:p>
    <w:p w14:paraId="1CE5873F" w14:textId="77777777" w:rsidR="00481094" w:rsidRPr="00B370B0" w:rsidRDefault="00481094" w:rsidP="00600277">
      <w:pPr>
        <w:numPr>
          <w:ilvl w:val="0"/>
          <w:numId w:val="7"/>
        </w:numPr>
        <w:spacing w:after="120" w:line="240" w:lineRule="auto"/>
        <w:jc w:val="both"/>
        <w:rPr>
          <w:rFonts w:cs="Arial"/>
        </w:rPr>
      </w:pPr>
      <w:r w:rsidRPr="00B370B0">
        <w:rPr>
          <w:rFonts w:cs="Arial"/>
        </w:rPr>
        <w:t xml:space="preserve">Wykonawca jest odpowiedzialny za stan, należyte zabezpieczenie i nadzorowanie urządzeń, maszyn, instalacji do momentu protokolarnego przekazania Zamawiającemu terenu budowy. </w:t>
      </w:r>
    </w:p>
    <w:p w14:paraId="2C824AB6" w14:textId="77777777" w:rsidR="00481094" w:rsidRPr="00B370B0" w:rsidRDefault="00481094" w:rsidP="00600277">
      <w:pPr>
        <w:numPr>
          <w:ilvl w:val="0"/>
          <w:numId w:val="7"/>
        </w:numPr>
        <w:spacing w:after="120" w:line="240" w:lineRule="auto"/>
        <w:jc w:val="both"/>
        <w:rPr>
          <w:rFonts w:cs="Arial"/>
        </w:rPr>
      </w:pPr>
      <w:r w:rsidRPr="00B370B0">
        <w:rPr>
          <w:rFonts w:cs="Arial"/>
        </w:rPr>
        <w:t>Zamawiający nie ponosi odpowiedzialności za sprzęt, urządzenia, z pomocą których Wykonawca realizuje Przedmiot Umowy.</w:t>
      </w:r>
    </w:p>
    <w:p w14:paraId="1D790541" w14:textId="77777777" w:rsidR="00481094" w:rsidRPr="00B370B0" w:rsidRDefault="00481094" w:rsidP="00600277">
      <w:pPr>
        <w:numPr>
          <w:ilvl w:val="0"/>
          <w:numId w:val="7"/>
        </w:numPr>
        <w:spacing w:after="120" w:line="240" w:lineRule="auto"/>
        <w:jc w:val="both"/>
        <w:rPr>
          <w:rFonts w:cs="Arial"/>
        </w:rPr>
      </w:pPr>
      <w:r w:rsidRPr="00B370B0">
        <w:rPr>
          <w:rFonts w:cs="Arial"/>
        </w:rPr>
        <w:t>Wykonawca ponosi odpowiedzialność odszkodowawczą i jest zobowiązany zwolnić Zamawiającego z odpowiedzialności odszkodowawczej w zakresie kosztów, wydatków, zobowiązań, roszczeń, utraconych korzyści, mogących wynikać z poniższych okoliczności:</w:t>
      </w:r>
    </w:p>
    <w:p w14:paraId="46CB5FFC" w14:textId="0361680B" w:rsidR="00481094" w:rsidRPr="00B370B0" w:rsidRDefault="00481094" w:rsidP="00600277">
      <w:pPr>
        <w:pStyle w:val="Bezodstpw"/>
        <w:numPr>
          <w:ilvl w:val="1"/>
          <w:numId w:val="7"/>
        </w:numPr>
        <w:jc w:val="both"/>
        <w:rPr>
          <w:rFonts w:cs="Arial"/>
          <w:sz w:val="20"/>
          <w:szCs w:val="20"/>
        </w:rPr>
      </w:pPr>
      <w:r w:rsidRPr="00B370B0">
        <w:rPr>
          <w:rFonts w:cs="Arial"/>
          <w:sz w:val="20"/>
          <w:szCs w:val="20"/>
        </w:rPr>
        <w:t xml:space="preserve">uszkodzenia ciała, rozstroju zdrowia lub zgonu jakiejkolwiek osoby zaistniałych w związku </w:t>
      </w:r>
      <w:r w:rsidR="006F2374" w:rsidRPr="00B370B0">
        <w:rPr>
          <w:rFonts w:cs="Arial"/>
          <w:sz w:val="20"/>
          <w:szCs w:val="20"/>
        </w:rPr>
        <w:br/>
      </w:r>
      <w:r w:rsidRPr="00B370B0">
        <w:rPr>
          <w:rFonts w:cs="Arial"/>
          <w:sz w:val="20"/>
          <w:szCs w:val="20"/>
        </w:rPr>
        <w:t xml:space="preserve">z wykonywaniem Przedmiotu Umowy; </w:t>
      </w:r>
    </w:p>
    <w:p w14:paraId="032E2A6E" w14:textId="77777777" w:rsidR="00481094" w:rsidRPr="00B370B0" w:rsidRDefault="00481094" w:rsidP="00600277">
      <w:pPr>
        <w:pStyle w:val="Bezodstpw"/>
        <w:numPr>
          <w:ilvl w:val="1"/>
          <w:numId w:val="7"/>
        </w:numPr>
        <w:jc w:val="both"/>
        <w:rPr>
          <w:rFonts w:cs="Arial"/>
          <w:bCs/>
          <w:sz w:val="20"/>
          <w:szCs w:val="20"/>
          <w:lang w:eastAsia="pl-PL"/>
        </w:rPr>
      </w:pPr>
      <w:r w:rsidRPr="00B370B0">
        <w:rPr>
          <w:rFonts w:cs="Arial"/>
          <w:sz w:val="20"/>
          <w:szCs w:val="20"/>
        </w:rPr>
        <w:t xml:space="preserve">uszkodzenia lub zniszczenia mienia ruchomego lub nieruchomości, jeżeli uszkodzenie lub zniszczenie spowodowane zostało prowadzeniem </w:t>
      </w:r>
      <w:r w:rsidR="00CA2C77" w:rsidRPr="00B370B0">
        <w:rPr>
          <w:rFonts w:cs="Arial"/>
          <w:sz w:val="20"/>
          <w:szCs w:val="20"/>
        </w:rPr>
        <w:t xml:space="preserve">Prac </w:t>
      </w:r>
      <w:r w:rsidRPr="00B370B0">
        <w:rPr>
          <w:rFonts w:cs="Arial"/>
          <w:sz w:val="20"/>
          <w:szCs w:val="20"/>
        </w:rPr>
        <w:t>przez Wykonawcę</w:t>
      </w:r>
      <w:r w:rsidR="00CA2C77" w:rsidRPr="00B370B0">
        <w:rPr>
          <w:rFonts w:cs="Arial"/>
          <w:sz w:val="20"/>
          <w:szCs w:val="20"/>
        </w:rPr>
        <w:t xml:space="preserve"> lub w związku z tymi Pracami</w:t>
      </w:r>
      <w:r w:rsidRPr="00B370B0">
        <w:rPr>
          <w:rFonts w:cs="Arial"/>
          <w:sz w:val="20"/>
          <w:szCs w:val="20"/>
        </w:rPr>
        <w:t>.</w:t>
      </w:r>
    </w:p>
    <w:p w14:paraId="1D1E764F" w14:textId="77777777" w:rsidR="00481094" w:rsidRPr="00B370B0" w:rsidRDefault="00481094" w:rsidP="00481094">
      <w:pPr>
        <w:pStyle w:val="Bezodstpw"/>
        <w:ind w:left="720"/>
        <w:jc w:val="both"/>
        <w:rPr>
          <w:rFonts w:cs="Arial"/>
          <w:sz w:val="20"/>
          <w:szCs w:val="20"/>
        </w:rPr>
      </w:pPr>
      <w:r w:rsidRPr="00B370B0">
        <w:rPr>
          <w:rFonts w:cs="Arial"/>
          <w:sz w:val="20"/>
          <w:szCs w:val="20"/>
        </w:rPr>
        <w:t>a w braku możliwości zwolnienia Zamawiającego z odpowiedzialności, Wykonawca pokryje wszystkie koszty poniesione przez Zamawiającego z tego tytułu.</w:t>
      </w:r>
      <w:bookmarkStart w:id="56" w:name="_Toc64037119"/>
      <w:bookmarkStart w:id="57" w:name="_Toc65495301"/>
      <w:bookmarkStart w:id="58" w:name="_Toc65498610"/>
      <w:bookmarkStart w:id="59" w:name="_Toc65498655"/>
    </w:p>
    <w:p w14:paraId="34AD7EF5" w14:textId="77777777" w:rsidR="00481094" w:rsidRPr="00B370B0" w:rsidRDefault="00481094" w:rsidP="00A95B01">
      <w:pPr>
        <w:pStyle w:val="Nagwek1"/>
        <w:rPr>
          <w:szCs w:val="20"/>
        </w:rPr>
      </w:pPr>
      <w:bookmarkStart w:id="60" w:name="_Toc167795037"/>
      <w:r w:rsidRPr="00B370B0">
        <w:rPr>
          <w:szCs w:val="20"/>
        </w:rPr>
        <w:t>§12</w:t>
      </w:r>
      <w:r w:rsidRPr="00B370B0">
        <w:rPr>
          <w:szCs w:val="20"/>
        </w:rPr>
        <w:br/>
        <w:t>Gwarancja i rękojmia</w:t>
      </w:r>
      <w:bookmarkEnd w:id="56"/>
      <w:bookmarkEnd w:id="57"/>
      <w:bookmarkEnd w:id="58"/>
      <w:bookmarkEnd w:id="59"/>
      <w:bookmarkEnd w:id="60"/>
    </w:p>
    <w:p w14:paraId="7EEC47B4" w14:textId="77777777" w:rsidR="00481094" w:rsidRPr="00B370B0" w:rsidRDefault="00481094" w:rsidP="00600277">
      <w:pPr>
        <w:numPr>
          <w:ilvl w:val="0"/>
          <w:numId w:val="6"/>
        </w:numPr>
        <w:spacing w:after="120" w:line="240" w:lineRule="auto"/>
        <w:ind w:left="357" w:hanging="357"/>
        <w:jc w:val="both"/>
        <w:rPr>
          <w:rFonts w:cs="Arial"/>
        </w:rPr>
      </w:pPr>
      <w:r w:rsidRPr="00B370B0">
        <w:rPr>
          <w:rFonts w:cs="Arial"/>
        </w:rPr>
        <w:t>Wykonawca oświadcza, że Przedmiot Umowy jest w całości wolny od jakichkolwiek wad fizycznych lub prawnych. W szczególności Przedmiot Umowy jest wolny od obciążeń ustanowionych na rzecz osób trzecich (np. zastaw, zastaw rejestrowy etc.) oraz nie jest i nie będzie przedmiotem jakichkolwiek umów mogących ograniczyć lub wpływać na wykonywanie uprawnień, praw przez Zamawiającego do Przedmiotu Umowy w całości lub części.</w:t>
      </w:r>
    </w:p>
    <w:p w14:paraId="4987C844" w14:textId="4AE13208" w:rsidR="00481094" w:rsidRPr="00B370B0" w:rsidRDefault="00481094" w:rsidP="00600277">
      <w:pPr>
        <w:numPr>
          <w:ilvl w:val="0"/>
          <w:numId w:val="6"/>
        </w:numPr>
        <w:spacing w:after="120" w:line="240" w:lineRule="auto"/>
        <w:ind w:left="357" w:hanging="357"/>
        <w:jc w:val="both"/>
        <w:rPr>
          <w:rFonts w:cs="Arial"/>
        </w:rPr>
      </w:pPr>
      <w:r w:rsidRPr="00B370B0">
        <w:rPr>
          <w:rFonts w:cs="Arial"/>
        </w:rPr>
        <w:t xml:space="preserve">Na całość Przedmiotu Umowy, w tym wykonane prace, dokumentację projektową, dostarczone urządzenia, maszyny, systemy, instalacje Wykonawca udziela </w:t>
      </w:r>
      <w:r w:rsidR="00043E28" w:rsidRPr="00B370B0">
        <w:rPr>
          <w:rFonts w:cs="Arial"/>
          <w:b/>
        </w:rPr>
        <w:t>………….</w:t>
      </w:r>
      <w:r w:rsidR="003D612F" w:rsidRPr="00B370B0">
        <w:rPr>
          <w:rFonts w:cs="Arial"/>
          <w:b/>
        </w:rPr>
        <w:t xml:space="preserve"> </w:t>
      </w:r>
      <w:r w:rsidRPr="00B370B0">
        <w:rPr>
          <w:rFonts w:cs="Arial"/>
          <w:b/>
        </w:rPr>
        <w:t>miesięcznej gwarancji</w:t>
      </w:r>
      <w:r w:rsidR="00CA2C77" w:rsidRPr="00B370B0">
        <w:rPr>
          <w:rFonts w:cs="Arial"/>
          <w:b/>
        </w:rPr>
        <w:t xml:space="preserve"> jakości</w:t>
      </w:r>
      <w:r w:rsidRPr="00B370B0">
        <w:rPr>
          <w:rFonts w:cs="Arial"/>
        </w:rPr>
        <w:t xml:space="preserve">, licząc od daty podpisania przez Zamawiającego Protokołu Odbioru Końcowego. </w:t>
      </w:r>
      <w:r w:rsidR="006F2374" w:rsidRPr="00B370B0">
        <w:rPr>
          <w:rFonts w:cs="Arial"/>
        </w:rPr>
        <w:br/>
      </w:r>
      <w:r w:rsidRPr="00B370B0">
        <w:rPr>
          <w:rFonts w:cs="Arial"/>
        </w:rPr>
        <w:t xml:space="preserve">W przypadku podpisania przez Zamawiającego Protokołu Odbioru Końcowego ze wskazaniem wad nielimitujących w sposób podany w §8 ust. 4 lit a) Umowy - termin gwarancji biegnie odpowiednio od daty podpisania przez Zamawiającego Protokołu Odbioru Końcowego, zaś dla przedmiotu </w:t>
      </w:r>
      <w:r w:rsidRPr="00B370B0">
        <w:rPr>
          <w:rFonts w:cs="Arial"/>
        </w:rPr>
        <w:lastRenderedPageBreak/>
        <w:t xml:space="preserve">wskazanych w nim wad nielimitujących – od daty podpisania przez Zamawiającego bez zastrzeżeń lub Protokołu </w:t>
      </w:r>
      <w:r w:rsidRPr="00B370B0">
        <w:rPr>
          <w:rFonts w:eastAsia="MS Mincho" w:cs="Arial"/>
        </w:rPr>
        <w:t>Usunięcia Wad Nielimitujących</w:t>
      </w:r>
      <w:r w:rsidRPr="00B370B0">
        <w:rPr>
          <w:rFonts w:cs="Arial"/>
        </w:rPr>
        <w:t>.</w:t>
      </w:r>
    </w:p>
    <w:p w14:paraId="791AA68D" w14:textId="77777777" w:rsidR="00481094" w:rsidRPr="00B370B0" w:rsidRDefault="00481094" w:rsidP="00600277">
      <w:pPr>
        <w:numPr>
          <w:ilvl w:val="0"/>
          <w:numId w:val="6"/>
        </w:numPr>
        <w:spacing w:after="120" w:line="240" w:lineRule="auto"/>
        <w:ind w:left="357" w:hanging="357"/>
        <w:jc w:val="both"/>
        <w:rPr>
          <w:rFonts w:cs="Arial"/>
        </w:rPr>
      </w:pPr>
      <w:r w:rsidRPr="00B370B0">
        <w:rPr>
          <w:rFonts w:cs="Arial"/>
        </w:rPr>
        <w:t xml:space="preserve">W ramach udzielonej gwarancji Wykonawca zobowiązuje się do usunięcia na swój koszt wszelkich zgłoszonych wad i usterek prac, robót, dostarczonych maszyn, sprzętu, urządzeń oraz zrealizowanego Przedmiotu Umowy, w miejscu w którym Przedmiot Umowy się znajduje, które ujawniły się w okresie gwarancji na zasadach określonych w </w:t>
      </w:r>
      <w:r w:rsidRPr="00B370B0">
        <w:rPr>
          <w:rFonts w:cs="Arial"/>
          <w:b/>
        </w:rPr>
        <w:t>Załączniku nr 7.</w:t>
      </w:r>
    </w:p>
    <w:p w14:paraId="0E7464DD" w14:textId="77777777" w:rsidR="00481094" w:rsidRPr="00B370B0" w:rsidRDefault="00481094" w:rsidP="00600277">
      <w:pPr>
        <w:numPr>
          <w:ilvl w:val="0"/>
          <w:numId w:val="6"/>
        </w:numPr>
        <w:spacing w:after="120" w:line="240" w:lineRule="auto"/>
        <w:ind w:left="357" w:hanging="357"/>
        <w:jc w:val="both"/>
        <w:rPr>
          <w:rFonts w:cs="Arial"/>
        </w:rPr>
      </w:pPr>
      <w:r w:rsidRPr="00B370B0">
        <w:rPr>
          <w:rFonts w:cs="Arial"/>
        </w:rPr>
        <w:t>W razie wykonania przez Wykonawcę obowiązków z tytułu udzielonej gwarancji, okres gwarancji elementów naprawionych bądź wymienionych ulega przedłużeniu o czas liczony od zgłoszenia przez Zamawiającego wystąpienia wady lub usterki do podpisania bez zastrzeżeń protokołu odbioru prac obejmujących usunięcie ich przez Wykonawcę.</w:t>
      </w:r>
    </w:p>
    <w:p w14:paraId="224E2CA8" w14:textId="77777777" w:rsidR="00481094" w:rsidRPr="00B370B0" w:rsidRDefault="00481094" w:rsidP="00600277">
      <w:pPr>
        <w:numPr>
          <w:ilvl w:val="0"/>
          <w:numId w:val="6"/>
        </w:numPr>
        <w:spacing w:after="120" w:line="240" w:lineRule="auto"/>
        <w:ind w:left="357" w:hanging="357"/>
        <w:jc w:val="both"/>
        <w:rPr>
          <w:rFonts w:cs="Arial"/>
        </w:rPr>
      </w:pPr>
      <w:r w:rsidRPr="00B370B0">
        <w:rPr>
          <w:rFonts w:cs="Arial"/>
        </w:rPr>
        <w:t xml:space="preserve">Za wady lub usterki Wykonawca ponosi odpowiedzialność również z tytułu rękojmi na zasadach ogólnych. Bieg rękojmi rozpoczyna się od daty podpisania Protokołu Odbioru Końcowego. Rękojmia ta obejmuje całość Przedmiotu Umowy, w tym wszystkie dostarczone maszyny, urządzenia, systemy i instalacje oraz wykonane prace. Do kwalifikowania wad, sposobu i terminu usuwania stosuje się odpowiednio zasady określone w </w:t>
      </w:r>
      <w:r w:rsidRPr="00B370B0">
        <w:rPr>
          <w:rFonts w:cs="Arial"/>
          <w:b/>
        </w:rPr>
        <w:t>Załączniku nr 7</w:t>
      </w:r>
      <w:r w:rsidRPr="00B370B0">
        <w:rPr>
          <w:rFonts w:cs="Arial"/>
        </w:rPr>
        <w:t xml:space="preserve">. </w:t>
      </w:r>
    </w:p>
    <w:p w14:paraId="2C13EF9E" w14:textId="4A55A7C6" w:rsidR="00481094" w:rsidRPr="00B370B0" w:rsidRDefault="00481094" w:rsidP="00600277">
      <w:pPr>
        <w:numPr>
          <w:ilvl w:val="0"/>
          <w:numId w:val="6"/>
        </w:numPr>
        <w:spacing w:after="0" w:line="240" w:lineRule="auto"/>
        <w:ind w:left="284" w:hanging="284"/>
        <w:jc w:val="both"/>
        <w:rPr>
          <w:rFonts w:cs="Arial"/>
          <w:b/>
          <w:bCs/>
        </w:rPr>
      </w:pPr>
      <w:r w:rsidRPr="00B370B0">
        <w:rPr>
          <w:rFonts w:cs="Arial"/>
        </w:rPr>
        <w:t xml:space="preserve">Strony uzgadniają, że Wykonawca przystąpi do usuwania wad i usterek oraz skutecznie je usunie </w:t>
      </w:r>
      <w:r w:rsidR="006F2374" w:rsidRPr="00B370B0">
        <w:rPr>
          <w:rFonts w:cs="Arial"/>
        </w:rPr>
        <w:br/>
      </w:r>
      <w:r w:rsidRPr="00B370B0">
        <w:rPr>
          <w:rFonts w:cs="Arial"/>
        </w:rPr>
        <w:t>w ramach udzielonej gwarancji</w:t>
      </w:r>
      <w:r w:rsidR="00BB269E" w:rsidRPr="00B370B0">
        <w:rPr>
          <w:rFonts w:cs="Arial"/>
        </w:rPr>
        <w:t xml:space="preserve"> lub rękojmi</w:t>
      </w:r>
      <w:r w:rsidRPr="00B370B0">
        <w:rPr>
          <w:rFonts w:cs="Arial"/>
        </w:rPr>
        <w:t>, w terminach i na zasadach określonych w </w:t>
      </w:r>
      <w:r w:rsidRPr="00B370B0">
        <w:rPr>
          <w:rFonts w:cs="Arial"/>
          <w:b/>
        </w:rPr>
        <w:t>Załączniku nr 7.</w:t>
      </w:r>
      <w:r w:rsidRPr="00B370B0">
        <w:rPr>
          <w:rFonts w:cs="Arial"/>
        </w:rPr>
        <w:t xml:space="preserve"> W przypadku, gdy Wykonawca nie usunie wad i usterek w terminach, o których mowa powyżej, Zamawiający niezależnie od naliczenia kar umownych w wysokości określonej w § 9 ust. 1 lit. c) powyżej, może zlecić wykonawstwo zastępcze lub samodzielnie je usunąć i jego kosztami obciążyć Wykonawcę, na co Wykonawca niniejszym wyraża zgodę. Zamawiający poinformuje Wykonawcę </w:t>
      </w:r>
      <w:r w:rsidR="006F2374" w:rsidRPr="00B370B0">
        <w:rPr>
          <w:rFonts w:cs="Arial"/>
        </w:rPr>
        <w:br/>
      </w:r>
      <w:r w:rsidRPr="00B370B0">
        <w:rPr>
          <w:rFonts w:cs="Arial"/>
        </w:rPr>
        <w:t xml:space="preserve">o sposobie wykonania wykonawstwa zastępczego wraz ze wskazaniem wybranego podmiotu oraz kosztów ich usunięcia. Wykonanie zastępczego wykonania nie pozbawia Zamawiającego uprawnień z gwarancji i rękojmi, jak również nie wymaga upoważnienia sądowego. </w:t>
      </w:r>
    </w:p>
    <w:p w14:paraId="13DC37EC" w14:textId="5F5E93B6" w:rsidR="00CA2C77" w:rsidRPr="00B370B0" w:rsidRDefault="00CA2C77" w:rsidP="00600277">
      <w:pPr>
        <w:numPr>
          <w:ilvl w:val="0"/>
          <w:numId w:val="6"/>
        </w:numPr>
        <w:spacing w:after="0" w:line="240" w:lineRule="auto"/>
        <w:ind w:left="284" w:hanging="284"/>
        <w:jc w:val="both"/>
        <w:rPr>
          <w:rFonts w:cs="Arial"/>
        </w:rPr>
      </w:pPr>
      <w:r w:rsidRPr="00B370B0">
        <w:rPr>
          <w:rFonts w:cs="Arial"/>
        </w:rPr>
        <w:t>W przypadku, gdy Zamawiający zażąda zwrotu kosztów z tytułu usunięcia wad lub usterek, o których mowa w ust. 6 powyżej, usuniętych na koszt Wykonawcy, Zamawiający po samodzielnym ich usunięciu lub otrzymaniu faktury VAT za ich usunięcie, wystawi fakturę VAT lub notę obciążeniową na rzecz Wykonawcy, na co Wykonawca wyraża zgodę</w:t>
      </w:r>
      <w:r w:rsidR="00BB269E" w:rsidRPr="00B370B0">
        <w:rPr>
          <w:rFonts w:cs="Arial"/>
        </w:rPr>
        <w:t xml:space="preserve"> oraz zobowiązuje się do jej zapłaty </w:t>
      </w:r>
      <w:r w:rsidR="006F2374" w:rsidRPr="00B370B0">
        <w:rPr>
          <w:rFonts w:cs="Arial"/>
        </w:rPr>
        <w:br/>
      </w:r>
      <w:r w:rsidR="00BB269E" w:rsidRPr="00B370B0">
        <w:rPr>
          <w:rFonts w:cs="Arial"/>
        </w:rPr>
        <w:t>w terminie 14 dni od dnia jej doręczenia.</w:t>
      </w:r>
    </w:p>
    <w:p w14:paraId="2FD758BF" w14:textId="77777777" w:rsidR="00D7149D" w:rsidRPr="00B370B0" w:rsidRDefault="00D7149D" w:rsidP="00D17ACC">
      <w:pPr>
        <w:spacing w:after="120" w:line="240" w:lineRule="auto"/>
        <w:ind w:left="284"/>
        <w:jc w:val="both"/>
        <w:rPr>
          <w:rFonts w:cs="Arial"/>
        </w:rPr>
      </w:pPr>
    </w:p>
    <w:p w14:paraId="73747319" w14:textId="44DF0E26" w:rsidR="00481094" w:rsidRPr="00B370B0" w:rsidRDefault="00481094" w:rsidP="00A95B01">
      <w:pPr>
        <w:pStyle w:val="Nagwek1"/>
        <w:rPr>
          <w:szCs w:val="20"/>
          <w:highlight w:val="red"/>
        </w:rPr>
      </w:pPr>
      <w:bookmarkStart w:id="61" w:name="_Toc64037121"/>
      <w:bookmarkStart w:id="62" w:name="_Toc65495303"/>
      <w:bookmarkStart w:id="63" w:name="_Toc65498612"/>
      <w:bookmarkStart w:id="64" w:name="_Toc65498657"/>
      <w:bookmarkStart w:id="65" w:name="_Toc167795039"/>
      <w:r w:rsidRPr="00B370B0">
        <w:rPr>
          <w:szCs w:val="20"/>
        </w:rPr>
        <w:t>§</w:t>
      </w:r>
      <w:r w:rsidR="0027196C" w:rsidRPr="00B370B0">
        <w:rPr>
          <w:szCs w:val="20"/>
        </w:rPr>
        <w:t>13</w:t>
      </w:r>
      <w:r w:rsidRPr="00B370B0">
        <w:rPr>
          <w:szCs w:val="20"/>
        </w:rPr>
        <w:br/>
        <w:t>Podwykonawcy</w:t>
      </w:r>
      <w:bookmarkEnd w:id="61"/>
      <w:bookmarkEnd w:id="62"/>
      <w:bookmarkEnd w:id="63"/>
      <w:bookmarkEnd w:id="64"/>
      <w:bookmarkEnd w:id="65"/>
    </w:p>
    <w:p w14:paraId="55706C82" w14:textId="53123E08" w:rsidR="00481094" w:rsidRPr="00B370B0" w:rsidRDefault="00481094" w:rsidP="00481094">
      <w:pPr>
        <w:numPr>
          <w:ilvl w:val="0"/>
          <w:numId w:val="2"/>
        </w:numPr>
        <w:tabs>
          <w:tab w:val="left" w:pos="284"/>
        </w:tabs>
        <w:spacing w:after="120" w:line="240" w:lineRule="auto"/>
        <w:ind w:left="284" w:hanging="284"/>
        <w:jc w:val="both"/>
        <w:rPr>
          <w:rFonts w:cs="Arial"/>
        </w:rPr>
      </w:pPr>
      <w:r w:rsidRPr="00B370B0">
        <w:rPr>
          <w:rFonts w:cs="Arial"/>
        </w:rPr>
        <w:t xml:space="preserve">Wykonawca będzie realizować Przedmiot Umowy siłami własnymi. Strony dopuszczają możliwość wykonywania Przedmiotu Umowy z udziałem podwykonawców na zasadach określonych </w:t>
      </w:r>
      <w:r w:rsidR="006F2374" w:rsidRPr="00B370B0">
        <w:rPr>
          <w:rFonts w:cs="Arial"/>
        </w:rPr>
        <w:br/>
      </w:r>
      <w:r w:rsidRPr="00B370B0">
        <w:rPr>
          <w:rFonts w:cs="Arial"/>
        </w:rPr>
        <w:t>w niniejszym paragrafie.</w:t>
      </w:r>
    </w:p>
    <w:p w14:paraId="54FF9CC1" w14:textId="77777777" w:rsidR="00481094" w:rsidRPr="00B370B0" w:rsidRDefault="00481094" w:rsidP="00481094">
      <w:pPr>
        <w:numPr>
          <w:ilvl w:val="0"/>
          <w:numId w:val="2"/>
        </w:numPr>
        <w:spacing w:after="0" w:line="240" w:lineRule="auto"/>
        <w:jc w:val="both"/>
        <w:rPr>
          <w:rFonts w:cs="Arial"/>
        </w:rPr>
      </w:pPr>
      <w:r w:rsidRPr="00B370B0">
        <w:rPr>
          <w:rFonts w:cs="Arial"/>
        </w:rPr>
        <w:t xml:space="preserve">Powierzenie podwykonawcy prac, wchodzących w zakres rzeczowy Przedmiotu Umowy lub ich części, może odbywać się wyłącznie pod warunkiem pisemnego braku sprzeciwu Zamawiającego co do zgłoszenia takiego podwykonawcy. Sprzeciw wobec powierzenia prac podwykonawcy może być wyrażony przez </w:t>
      </w:r>
      <w:r w:rsidRPr="00B370B0">
        <w:rPr>
          <w:rFonts w:cs="Arial"/>
          <w:i/>
        </w:rPr>
        <w:t>osobę/osoby</w:t>
      </w:r>
      <w:r w:rsidRPr="00B370B0">
        <w:rPr>
          <w:rFonts w:cs="Arial"/>
        </w:rPr>
        <w:t xml:space="preserve"> </w:t>
      </w:r>
      <w:r w:rsidRPr="00B370B0">
        <w:rPr>
          <w:rFonts w:cs="Arial"/>
          <w:i/>
        </w:rPr>
        <w:t xml:space="preserve">reprezentującą/e </w:t>
      </w:r>
      <w:r w:rsidRPr="00B370B0">
        <w:rPr>
          <w:rFonts w:cs="Arial"/>
        </w:rPr>
        <w:t xml:space="preserve">Zamawiającego, wskazaną/(-e) w § 7 ust. 1 Umowy. W celu powierzenia prac określonemu podwykonawcy, Wykonawca, przed przystąpieniem do wykonywania tych prac przez podwykonawcę, zgłosi Zamawiającemu na piśmie pod rygorem nieważności nazwę podwykonawcy, przedmiot prac zlecanych podwykonawcy wraz z określeniem wysokości wynagrodzenia podwykonawcy oraz podaniem, które części Przedmiotu Umowy wskazane w </w:t>
      </w:r>
      <w:r w:rsidRPr="00B370B0">
        <w:rPr>
          <w:rFonts w:cs="Arial"/>
          <w:b/>
        </w:rPr>
        <w:t xml:space="preserve">Załączniku nr 3 </w:t>
      </w:r>
      <w:r w:rsidRPr="00B370B0">
        <w:rPr>
          <w:rFonts w:cs="Arial"/>
        </w:rPr>
        <w:t xml:space="preserve">„Zakres rzeczowo – finansowy”, niniejszej Umowy Wykonawca zamierza powierzyć podwykonawcy. Wykonawca zapewnia, że obowiązki wskazane w zdaniu poprzednim wykona również podwykonawca, w przypadku gdy powierzenie mu określonego zakresu prac do realizacji zostanie zgłoszone przez tego podwykonawcę. Zamawiającemu przysługuje prawo do zgłoszenia sprzeciwu w szczególności w przypadku niewykonania lub nienależytego wykonania zobowiązań, o których mowa w zdaniach poprzednich, a ewentualne opóźnienie w realizacji Przedmiotu Umowy związane ze sprzeciwem Zamawiającego, będzie uznawane za opóźnienie będące następstwem okoliczności, za które Wykonawca ponosi odpowiedzialność. W przypadku gdy w terminie 30 dni od dnia doręczenia Zamawiającemu przez Wykonawcę lub podwykonawcę zgłoszenia szczegółowego przedmiotu powierzonego do realizacji przez podwykonawcę, Zamawiający nie zgłosi Wykonawcy oraz podwykonawcy na piśmie pod rygorem nieważności sprzeciwu, uważa się, że wyraził zgodę na powierzenie wykonania części Przedmiotu Umowy podwykonawcy. W terminie 14 dni od dnia zawarcia umowy z podwykonawcą, Wykonawca przekaże Zamawiającemu pisemne oświadczenie podwykonawcy o powierzeniu mu </w:t>
      </w:r>
      <w:r w:rsidRPr="00B370B0">
        <w:rPr>
          <w:rFonts w:cs="Arial"/>
        </w:rPr>
        <w:lastRenderedPageBreak/>
        <w:t>części prac ze wskazaniem nazwy podwykonawcy, realizowanego przez niego zakresu prac, wartości tych prac oraz warunków płatności lub poświadczoną za zgodność z oryginałem kopię umowy z podwykonawcą. W przypadku zamiaru powierzenia przez podwykonawcę prac dalszemu podwykonawcy, wymagany jest brak sprzeciwów zarówno Zamawiającego jak i Wykonawcy, przy czym postanowienia zdań poprzednich niniejszego ustępu znajdują odpowiednie zastosowanie.</w:t>
      </w:r>
    </w:p>
    <w:p w14:paraId="6D2D76AC" w14:textId="7DE29058" w:rsidR="00481094" w:rsidRPr="00B370B0" w:rsidRDefault="00481094" w:rsidP="00481094">
      <w:pPr>
        <w:numPr>
          <w:ilvl w:val="0"/>
          <w:numId w:val="2"/>
        </w:numPr>
        <w:spacing w:after="120" w:line="240" w:lineRule="auto"/>
        <w:jc w:val="both"/>
        <w:rPr>
          <w:rFonts w:cs="Arial"/>
        </w:rPr>
      </w:pPr>
      <w:r w:rsidRPr="00B370B0">
        <w:rPr>
          <w:rFonts w:cs="Arial"/>
        </w:rPr>
        <w:t xml:space="preserve">Zamawiający jest uprawniony w każdym czasie do zapłaty bezpośrednio na rzecz podwykonawcy lub dalszego podwykonawcy wynagrodzenia należnego im z tytułu realizacji prac wchodzących </w:t>
      </w:r>
      <w:r w:rsidR="006F2374" w:rsidRPr="00B370B0">
        <w:rPr>
          <w:rFonts w:cs="Arial"/>
        </w:rPr>
        <w:br/>
      </w:r>
      <w:r w:rsidRPr="00B370B0">
        <w:rPr>
          <w:rFonts w:cs="Arial"/>
        </w:rPr>
        <w:t>w zakres Przedmiotu Umowy, o ile Wykonawca wskaże Zamawiającemu na piśmie zakres prac zrealizowanych przez tego podwykonawcę, wysokość wynagrodzenia należnego podwykonawcy, numer faktury podwykonawcy tytułem której ma nastąpić zapłata oraz rachunek bankowy podwykonawcy na który Zamawiający powinien dokonać płatności.</w:t>
      </w:r>
    </w:p>
    <w:p w14:paraId="042E872B" w14:textId="77777777" w:rsidR="00481094" w:rsidRPr="00B370B0" w:rsidRDefault="00481094" w:rsidP="00481094">
      <w:pPr>
        <w:numPr>
          <w:ilvl w:val="0"/>
          <w:numId w:val="2"/>
        </w:numPr>
        <w:spacing w:after="120" w:line="240" w:lineRule="auto"/>
        <w:jc w:val="both"/>
        <w:rPr>
          <w:rFonts w:cs="Arial"/>
        </w:rPr>
      </w:pPr>
      <w:r w:rsidRPr="00B370B0">
        <w:rPr>
          <w:rFonts w:cs="Arial"/>
        </w:rPr>
        <w:t xml:space="preserve">W przypadku zapłaty na rzecz podwykonawcy lub dalszego podwykonawcy przez Zamawiającego całości lub części wynagrodzenia bezpośrednio czy to na podstawie zdania poprzedniego czy też na podstawie art. 647(1) Kodeksu Cywilnego lub w ramach innej podstawy prawnej, Zamawiający będzie uprawniony do żądania zwrotu (zapłaty) od Wykonawcy całej kwoty zapłaconej przez Zamawiającego na rzecz podwykonawcy lub dalszego podwykonawcy oraz do dokonania potrącenia z wierzytelności Wykonawcy wobec Zamawiającego, wierzytelności przysługującej Zamawiającemu względem Wykonawcy o zwrot (zapłatę) kwoty zapłaconej danemu podwykonawcy lub dalszemu podwykonawcy. W razie zatrzymania płatności należnej Wykonawcy celem zapłaty wynagrodzenia podwykonawcy lub dalszemu podwykonawcy, Wykonawcy nie przysługuje roszczenie o zapłatę odsetek za okres zatrzymania. </w:t>
      </w:r>
    </w:p>
    <w:p w14:paraId="080438A4" w14:textId="77C87F32" w:rsidR="00481094" w:rsidRPr="00B370B0" w:rsidRDefault="00481094" w:rsidP="00481094">
      <w:pPr>
        <w:numPr>
          <w:ilvl w:val="0"/>
          <w:numId w:val="2"/>
        </w:numPr>
        <w:spacing w:after="120" w:line="240" w:lineRule="auto"/>
        <w:jc w:val="both"/>
        <w:rPr>
          <w:rFonts w:cs="Arial"/>
        </w:rPr>
      </w:pPr>
      <w:r w:rsidRPr="00B370B0">
        <w:rPr>
          <w:rFonts w:cs="Arial"/>
        </w:rPr>
        <w:t xml:space="preserve">Zamawiający może uzależnić brak swojego sprzeciwu wobec powierzenia podwykonawcy lub dalszemu podwykonawcy prac wchodzących w zakres rzeczowy Przedmiotu Umowy lub ich części, od przedłożenia przez Wykonawcę gwarancji bankowej, zabezpieczającej roszczenie Zamawiającego o zwrot wynagrodzenia lub części wynagrodzenia zapłaconego podwykonawcy lub dalszemu podwykonawcy na podstawie art. 647(1) Kodeksu Cywilnego. Żądanie takie Zamawiający uprawniony jest zgłosić na piśmie bądź w drodze e-mail, w terminie do 14 dni od daty dokonania przez Wykonawcę zgłoszenia podwykonawcy w sposób podany w ust. 2. W przypadku zgłoszenia takiego żądania Wykonawca zobowiązany jest dostarczyć Zamawiającemu żądaną gwarancję bankową w terminie do 14 dni od zgłoszenia żądania Zamawiającego. Termin obowiązywania takowej gwarancji upływać będzie 60 dni po podpisaniu Protokołu Odbioru Końcowego. </w:t>
      </w:r>
      <w:r w:rsidR="006F2374" w:rsidRPr="00B370B0">
        <w:rPr>
          <w:rFonts w:cs="Arial"/>
        </w:rPr>
        <w:br/>
      </w:r>
      <w:r w:rsidRPr="00B370B0">
        <w:rPr>
          <w:rFonts w:cs="Arial"/>
        </w:rPr>
        <w:t xml:space="preserve">W pozostałym zakresie do takowej gwarancji stosuje się odpowiednio § 13 ust. 1, 3, 4, 7, 8, 9 powyżej. </w:t>
      </w:r>
    </w:p>
    <w:p w14:paraId="24FDB203" w14:textId="4C280AA8" w:rsidR="00481094" w:rsidRPr="00B370B0" w:rsidRDefault="00481094" w:rsidP="00481094">
      <w:pPr>
        <w:numPr>
          <w:ilvl w:val="0"/>
          <w:numId w:val="2"/>
        </w:numPr>
        <w:spacing w:after="120" w:line="240" w:lineRule="auto"/>
        <w:jc w:val="both"/>
        <w:rPr>
          <w:rFonts w:cs="Arial"/>
        </w:rPr>
      </w:pPr>
      <w:r w:rsidRPr="00B370B0">
        <w:rPr>
          <w:rFonts w:cs="Arial"/>
        </w:rPr>
        <w:t xml:space="preserve">Przez powierzenie wykonania prac podwykonawcy Wykonawca nie zostaje zwolniony </w:t>
      </w:r>
      <w:r w:rsidR="006F2374" w:rsidRPr="00B370B0">
        <w:rPr>
          <w:rFonts w:cs="Arial"/>
        </w:rPr>
        <w:br/>
      </w:r>
      <w:r w:rsidRPr="00B370B0">
        <w:rPr>
          <w:rFonts w:cs="Arial"/>
        </w:rPr>
        <w:t xml:space="preserve">z jakiegokolwiek obowiązku, odpowiedzialności ani zobowiązania wynikającego z Umowy </w:t>
      </w:r>
      <w:r w:rsidR="006F2374" w:rsidRPr="00B370B0">
        <w:rPr>
          <w:rFonts w:cs="Arial"/>
        </w:rPr>
        <w:br/>
      </w:r>
      <w:r w:rsidRPr="00B370B0">
        <w:rPr>
          <w:rFonts w:cs="Arial"/>
        </w:rPr>
        <w:t>i pozostaje w pełni odpowiedzialny za wszelkie działania lub zaniechania podwykonawców jak za własne działania i zaniechania. W umowach z podwykonawcami Wykonawca powinien zawrzeć następujące zapisy:</w:t>
      </w:r>
    </w:p>
    <w:p w14:paraId="33A2ED0A" w14:textId="77777777" w:rsidR="00481094" w:rsidRPr="00B370B0" w:rsidRDefault="00481094" w:rsidP="00481094">
      <w:pPr>
        <w:spacing w:after="120" w:line="240" w:lineRule="auto"/>
        <w:ind w:left="360"/>
        <w:jc w:val="both"/>
        <w:rPr>
          <w:rFonts w:cs="Arial"/>
        </w:rPr>
      </w:pPr>
      <w:r w:rsidRPr="00B370B0">
        <w:rPr>
          <w:rFonts w:cs="Arial"/>
        </w:rPr>
        <w:t>a) Terminy płatności wynikające z umów z podwykonawcami nie mogą przekraczać 30 dni,</w:t>
      </w:r>
    </w:p>
    <w:p w14:paraId="0C6C6B35" w14:textId="77777777" w:rsidR="00481094" w:rsidRPr="00B370B0" w:rsidRDefault="00481094" w:rsidP="00481094">
      <w:pPr>
        <w:spacing w:after="120" w:line="240" w:lineRule="auto"/>
        <w:ind w:left="360"/>
        <w:jc w:val="both"/>
        <w:rPr>
          <w:rFonts w:cs="Arial"/>
        </w:rPr>
      </w:pPr>
      <w:r w:rsidRPr="00B370B0">
        <w:rPr>
          <w:rFonts w:cs="Arial"/>
        </w:rPr>
        <w:t xml:space="preserve">b) Jeśli podwykonawca zatrudniony będzie przez Wykonawcę na okres dłuższy niż miesiąc, rozliczenie z podwykonawcą powinno następować w okresach nie dłuższych niż okresy miesięczne. </w:t>
      </w:r>
    </w:p>
    <w:p w14:paraId="36598A2D" w14:textId="77777777" w:rsidR="00481094" w:rsidRPr="00B370B0" w:rsidRDefault="00481094" w:rsidP="00481094">
      <w:pPr>
        <w:spacing w:after="120" w:line="240" w:lineRule="auto"/>
        <w:ind w:left="360"/>
        <w:jc w:val="both"/>
        <w:rPr>
          <w:rFonts w:cs="Arial"/>
        </w:rPr>
      </w:pPr>
      <w:r w:rsidRPr="00B370B0">
        <w:rPr>
          <w:rFonts w:cs="Arial"/>
        </w:rPr>
        <w:t>c) Zamawiający ma prawo w każdym czasie zwrócić się do podwykonawcy o przedstawienie stanu rozliczeń z Wykonawcą, a podwykonawca ma obowiązek w ciągu 5 dni przedstawić stan rozliczeń.</w:t>
      </w:r>
    </w:p>
    <w:p w14:paraId="2416A37C" w14:textId="64E0BD58" w:rsidR="00481094" w:rsidRPr="00B370B0" w:rsidRDefault="00481094" w:rsidP="00481094">
      <w:pPr>
        <w:numPr>
          <w:ilvl w:val="0"/>
          <w:numId w:val="2"/>
        </w:numPr>
        <w:spacing w:after="120" w:line="240" w:lineRule="auto"/>
        <w:jc w:val="both"/>
        <w:rPr>
          <w:rFonts w:cs="Arial"/>
        </w:rPr>
      </w:pPr>
      <w:r w:rsidRPr="00B370B0">
        <w:rPr>
          <w:rFonts w:cs="Arial"/>
        </w:rPr>
        <w:t xml:space="preserve">W przypadku powierzenia podwykonawcom lub dalszym podwykonawcom prac przez Wykonawcę bez zachowania zasad opisanych w niniejszym paragrafie Umowy, Zamawiający będzie miał prawo naliczyć Wykonawcy karę umowną w wysokości </w:t>
      </w:r>
      <w:r w:rsidR="004A65A5" w:rsidRPr="00B370B0">
        <w:rPr>
          <w:rFonts w:cs="Arial"/>
        </w:rPr>
        <w:t xml:space="preserve">5% Wynagrodzenia netto </w:t>
      </w:r>
      <w:r w:rsidRPr="00B370B0">
        <w:rPr>
          <w:rFonts w:cs="Arial"/>
        </w:rPr>
        <w:t>za każdy przypadek naruszenia, w tym w szczególności w przypadku niewykonania lub nienależytego wykonania zobowiązania do przekazania Zamawiającemu oświadczenia, o którym mowa w ust. 2 lub poświadczonej za zgodność z oryginałem kopii umowy Wykonawcy z podwykonawcą. Kara umowna będzie płatna w terminie 14 dni od dnia wystawienia przez Zamawiającego noty księgowej (obciążeniowej). Kara umowna, o której mowa w zdaniu poprzednim, może być rozliczona przez jej potrącenie przez Zamawiającego z wierzytelności Wykonawcy wobec Zamawiającego, co nie wymaga odrębnej zgody Wykonawcy. Zastrzeżenie kary umownej nie wyłącza prawa do dochodzenia odszkodowania na zasadach ogólnych.</w:t>
      </w:r>
    </w:p>
    <w:p w14:paraId="138A9C4C" w14:textId="77777777" w:rsidR="00481094" w:rsidRPr="00B370B0" w:rsidRDefault="00481094" w:rsidP="00481094">
      <w:pPr>
        <w:numPr>
          <w:ilvl w:val="0"/>
          <w:numId w:val="2"/>
        </w:numPr>
        <w:spacing w:after="120" w:line="240" w:lineRule="auto"/>
        <w:jc w:val="both"/>
        <w:rPr>
          <w:rFonts w:cs="Arial"/>
        </w:rPr>
      </w:pPr>
      <w:r w:rsidRPr="00B370B0">
        <w:rPr>
          <w:rFonts w:cs="Arial"/>
        </w:rPr>
        <w:t>Postanowienia powyższe stosuje się odpowiednio do umów podwykonawcy z dalszymi podwykonawcami oraz umów dalszych podwykonawców z dalszymi podwykonawcami.</w:t>
      </w:r>
    </w:p>
    <w:p w14:paraId="479AD7B1" w14:textId="77777777" w:rsidR="00481094" w:rsidRPr="00B370B0" w:rsidRDefault="00481094" w:rsidP="00481094">
      <w:pPr>
        <w:numPr>
          <w:ilvl w:val="0"/>
          <w:numId w:val="2"/>
        </w:numPr>
        <w:spacing w:after="120" w:line="240" w:lineRule="auto"/>
        <w:jc w:val="both"/>
        <w:rPr>
          <w:rFonts w:cs="Arial"/>
        </w:rPr>
      </w:pPr>
      <w:r w:rsidRPr="00B370B0">
        <w:rPr>
          <w:rFonts w:cs="Arial"/>
        </w:rPr>
        <w:lastRenderedPageBreak/>
        <w:t xml:space="preserve">Wykonawca zagwarantuje, że w ewentualnych umowach podwykonawcy z dalszymi podwykonawcami oraz umowach dalszych podwykonawców z dalszymi podwykonawcami zostaną zawarte postanowienia umowne analogiczne do postanowień niniejszego artykułu. </w:t>
      </w:r>
    </w:p>
    <w:p w14:paraId="1A51711A" w14:textId="77777777" w:rsidR="00481094" w:rsidRPr="00B370B0" w:rsidRDefault="00481094" w:rsidP="00481094">
      <w:pPr>
        <w:numPr>
          <w:ilvl w:val="0"/>
          <w:numId w:val="2"/>
        </w:numPr>
        <w:spacing w:after="120" w:line="240" w:lineRule="auto"/>
        <w:jc w:val="both"/>
        <w:rPr>
          <w:rFonts w:cs="Arial"/>
        </w:rPr>
      </w:pPr>
      <w:r w:rsidRPr="00B370B0">
        <w:rPr>
          <w:rFonts w:cs="Arial"/>
        </w:rPr>
        <w:t>Wykonawca zobowiązuje się przekazać Zamawiającemu oświadczenie podpisane przez jego podwykonawcę</w:t>
      </w:r>
      <w:r w:rsidR="00694501" w:rsidRPr="00B370B0">
        <w:rPr>
          <w:rFonts w:cs="Arial"/>
        </w:rPr>
        <w:t xml:space="preserve"> lub dalszego podwykonawcę</w:t>
      </w:r>
      <w:r w:rsidRPr="00B370B0">
        <w:rPr>
          <w:rFonts w:cs="Arial"/>
        </w:rPr>
        <w:t xml:space="preserve">, zawierające informacje, o których mowa w ust. 2 powyżej lub poświadczoną za zgodność z oryginałem kopię umowy </w:t>
      </w:r>
      <w:r w:rsidR="00694501" w:rsidRPr="00B370B0">
        <w:rPr>
          <w:rFonts w:cs="Arial"/>
        </w:rPr>
        <w:t xml:space="preserve">Wykonawcy z podwykonawcą lub </w:t>
      </w:r>
      <w:r w:rsidRPr="00B370B0">
        <w:rPr>
          <w:rFonts w:cs="Arial"/>
        </w:rPr>
        <w:t xml:space="preserve">podwykonawcy z dalszym podwykonawcą (oraz dalszego podwykonawcy z dalszym podwykonawcą) lub też spowodować, że poświadczona kopia tej umowy zostanie przekazana Zamawiającemu przez podwykonawcę lub dalszego podwykonawcę w terminie 14 dni od dnia zawarcia przez podwykonawcę (lub dalszego podwykonawcę) umowy z dalszym podwykonawcą. W przypadku niewykonania lub nienależytego wykonania tego zobowiązania, Wykonawca zapłaci Zamawiającemu karę umowną w wysokości 20.000,00 PLN (słownie: dwadzieścia tysięcy złotych) za każdy przypadek niewykonania lub nienależytego wykonania tego zobowiązania. Kara umowna, o której mowa w zdaniu poprzednim, może być rozliczona przez jej potrącenie przez Zamawiającego z wierzytelności Wykonawcy wobec Zamawiającego, co nie wymaga odrębnej zgody Wykonawcy. Zastrzeżenie kary umownej nie wyłącza prawa do dochodzenia odszkodowania na zasadach ogólnych. </w:t>
      </w:r>
    </w:p>
    <w:p w14:paraId="416CB714" w14:textId="77777777" w:rsidR="00481094" w:rsidRPr="00B370B0" w:rsidRDefault="00481094" w:rsidP="00481094">
      <w:pPr>
        <w:numPr>
          <w:ilvl w:val="0"/>
          <w:numId w:val="2"/>
        </w:numPr>
        <w:spacing w:after="120" w:line="240" w:lineRule="auto"/>
        <w:jc w:val="both"/>
        <w:rPr>
          <w:rFonts w:cs="Arial"/>
        </w:rPr>
      </w:pPr>
      <w:r w:rsidRPr="00B370B0">
        <w:rPr>
          <w:rFonts w:cs="Arial"/>
        </w:rPr>
        <w:t>Wykonawca zapewnia, że okres i zakres odpowiedzialności za wady, zarówno z tytułu gwarancji jakości, jak i rękojmi za wady wynikające z umów zawartych z podwykonawcami będzie w pełni zgodny z odpowiednimi postanowieniami niniejszej umowy, a w szczególności okres odpowiedzialności za wady podwykonawców będzie dokładnie taki sam jak okres odpowiedzialności Wykonawcy wobec Zamawiającego.</w:t>
      </w:r>
    </w:p>
    <w:p w14:paraId="02B862CB" w14:textId="2D5F86E6" w:rsidR="00481094" w:rsidRPr="00B370B0" w:rsidRDefault="00481094" w:rsidP="00481094">
      <w:pPr>
        <w:numPr>
          <w:ilvl w:val="0"/>
          <w:numId w:val="2"/>
        </w:numPr>
        <w:tabs>
          <w:tab w:val="left" w:pos="284"/>
        </w:tabs>
        <w:autoSpaceDE w:val="0"/>
        <w:spacing w:after="0" w:line="240" w:lineRule="auto"/>
        <w:contextualSpacing/>
        <w:jc w:val="both"/>
        <w:rPr>
          <w:rFonts w:cs="Arial"/>
        </w:rPr>
      </w:pPr>
      <w:r w:rsidRPr="00B370B0">
        <w:rPr>
          <w:rFonts w:cs="Arial"/>
        </w:rPr>
        <w:t xml:space="preserve">Wykonawca  zobowiązuje  się  regulować  w  terminie i ustalonej  wysokości  umówione wynagrodzenie należne jego podwykonawcom oraz oświadcza, że dołoży wszelkich starań, aby żaden podwykonawców lub dalszych podwykonawców nie wystąpił do Zamawiającego </w:t>
      </w:r>
      <w:r w:rsidR="006F2374" w:rsidRPr="00B370B0">
        <w:rPr>
          <w:rFonts w:cs="Arial"/>
        </w:rPr>
        <w:br/>
      </w:r>
      <w:r w:rsidRPr="00B370B0">
        <w:rPr>
          <w:rFonts w:cs="Arial"/>
        </w:rPr>
        <w:t xml:space="preserve">z jakimkolwiek roszczeniem o zapłatę wynagrodzenia należnego mu od Wykonawcy, a w przypadku takiego wystąpienia w jakiejkolwiek formie Wykonawca zobowiązuje się pokryć wynikłe stąd dla Zamawiającego wszelkie szkody, koszty i wydatki związane z tymi roszczeniami podwykonawców, jak również naprawić szkodę poniesioną przez Zamawiającego w związku z wystąpieniem </w:t>
      </w:r>
      <w:r w:rsidR="006F2374" w:rsidRPr="00B370B0">
        <w:rPr>
          <w:rFonts w:cs="Arial"/>
        </w:rPr>
        <w:br/>
      </w:r>
      <w:r w:rsidRPr="00B370B0">
        <w:rPr>
          <w:rFonts w:cs="Arial"/>
        </w:rPr>
        <w:t xml:space="preserve">z roszczeniem przez podwykonawcę lub dalszego podwykonawcę wobec niego. Wykonawca zobowiązuje się w terminie 7 dni przed upływem terminu zapłaty faktur częściowych oraz faktury końcowej doręczyć Zamawiającemu oświadczenia wszystkich podwykonawców złożone w formie pisemnej pod rygorem nieważności wedle wzorów stanowiących </w:t>
      </w:r>
      <w:r w:rsidRPr="00B370B0">
        <w:rPr>
          <w:rFonts w:cs="Arial"/>
          <w:b/>
        </w:rPr>
        <w:t xml:space="preserve">Załącznik nr </w:t>
      </w:r>
      <w:r w:rsidR="007A1F01" w:rsidRPr="00B370B0">
        <w:rPr>
          <w:rFonts w:cs="Arial"/>
          <w:b/>
        </w:rPr>
        <w:t xml:space="preserve">9a </w:t>
      </w:r>
      <w:r w:rsidRPr="00B370B0">
        <w:rPr>
          <w:rFonts w:cs="Arial"/>
          <w:b/>
        </w:rPr>
        <w:t xml:space="preserve">i </w:t>
      </w:r>
      <w:r w:rsidR="007A1F01" w:rsidRPr="00B370B0">
        <w:rPr>
          <w:rFonts w:cs="Arial"/>
          <w:b/>
        </w:rPr>
        <w:t>9b</w:t>
      </w:r>
      <w:r w:rsidR="007A1F01" w:rsidRPr="00B370B0">
        <w:rPr>
          <w:rFonts w:cs="Arial"/>
        </w:rPr>
        <w:t xml:space="preserve"> </w:t>
      </w:r>
      <w:r w:rsidRPr="00B370B0">
        <w:rPr>
          <w:rFonts w:cs="Arial"/>
        </w:rPr>
        <w:t xml:space="preserve">do Umowy, że wszystkie należne im od Wykonawcy kwoty związane z realizacją Przedmiotu Umowy zostały przez Wykonawcę zapłacone, a w przypadku, gdy podwykonawcy realizują prace związane </w:t>
      </w:r>
      <w:r w:rsidR="006F2374" w:rsidRPr="00B370B0">
        <w:rPr>
          <w:rFonts w:cs="Arial"/>
        </w:rPr>
        <w:br/>
      </w:r>
      <w:r w:rsidRPr="00B370B0">
        <w:rPr>
          <w:rFonts w:cs="Arial"/>
        </w:rPr>
        <w:t xml:space="preserve">z realizacją Przedmiotu Umowy na rzecz Wykonawcy za pomocą dalszych podwykonawców, również odpowiednie oświadczenia wszystkich dalszych podwykonawców złożone w formie pisemnej pod rygorem nieważności wedle wzorów stanowiących </w:t>
      </w:r>
      <w:r w:rsidRPr="00B370B0">
        <w:rPr>
          <w:rFonts w:cs="Arial"/>
          <w:b/>
        </w:rPr>
        <w:t xml:space="preserve">Załącznik nr </w:t>
      </w:r>
      <w:r w:rsidR="007A1F01" w:rsidRPr="00B370B0">
        <w:rPr>
          <w:rFonts w:cs="Arial"/>
          <w:b/>
        </w:rPr>
        <w:t xml:space="preserve">9a </w:t>
      </w:r>
      <w:r w:rsidRPr="00B370B0">
        <w:rPr>
          <w:rFonts w:cs="Arial"/>
          <w:b/>
        </w:rPr>
        <w:t xml:space="preserve">i </w:t>
      </w:r>
      <w:r w:rsidR="007A1F01" w:rsidRPr="00B370B0">
        <w:rPr>
          <w:rFonts w:cs="Arial"/>
          <w:b/>
        </w:rPr>
        <w:t>9b</w:t>
      </w:r>
      <w:r w:rsidR="007A1F01" w:rsidRPr="00B370B0">
        <w:rPr>
          <w:rFonts w:cs="Arial"/>
        </w:rPr>
        <w:t xml:space="preserve"> </w:t>
      </w:r>
      <w:r w:rsidRPr="00B370B0">
        <w:rPr>
          <w:rFonts w:cs="Arial"/>
        </w:rPr>
        <w:t xml:space="preserve">do Umowy, że wszystkie należne im od w/w podwykonawców kwoty związane z realizacją Przedmiotu Umowy zostały przez w/w podwykonawców zapłacone. </w:t>
      </w:r>
    </w:p>
    <w:p w14:paraId="76B2C821" w14:textId="77777777" w:rsidR="00481094" w:rsidRPr="00B370B0" w:rsidRDefault="00481094" w:rsidP="00481094">
      <w:pPr>
        <w:numPr>
          <w:ilvl w:val="0"/>
          <w:numId w:val="2"/>
        </w:numPr>
        <w:spacing w:after="120" w:line="240" w:lineRule="auto"/>
        <w:jc w:val="both"/>
        <w:rPr>
          <w:rFonts w:cs="Arial"/>
          <w:b/>
          <w:bCs/>
        </w:rPr>
      </w:pPr>
      <w:r w:rsidRPr="00B370B0">
        <w:rPr>
          <w:rFonts w:cs="Arial"/>
        </w:rPr>
        <w:t>W przypadku, gdyby Wykonawca nie dostarczył wymienionych w ustępie poprzedzającym oświadczeń w terminie lub dostarczył oświadczenia niekompletne, Zamawiający ma prawo wstrzymać się z zapłatą wynagrodzenia na rzecz Wykonawcy, co nie będzie uważane za opóźnienia ani zwłokę w zapłacie, a zapłata wynagrodzenia nastąpi po doręczeniu kompletnych oświadczeń Zamawiającemu w terminie powiększonym o okres opóźnienia w dostarczeniu kompletnych oświadczeń, zgodnie z postanowieniami §2 ust.11.</w:t>
      </w:r>
    </w:p>
    <w:p w14:paraId="43B497A5" w14:textId="3CB7F8FE" w:rsidR="00481094" w:rsidRPr="00B370B0" w:rsidRDefault="00481094" w:rsidP="00A95B01">
      <w:pPr>
        <w:pStyle w:val="Nagwek1"/>
        <w:rPr>
          <w:szCs w:val="20"/>
        </w:rPr>
      </w:pPr>
      <w:bookmarkStart w:id="66" w:name="_Toc64037122"/>
      <w:bookmarkStart w:id="67" w:name="_Toc65495304"/>
      <w:bookmarkStart w:id="68" w:name="_Toc65498613"/>
      <w:bookmarkStart w:id="69" w:name="_Toc65498658"/>
      <w:bookmarkStart w:id="70" w:name="_Toc167795040"/>
      <w:r w:rsidRPr="00B370B0">
        <w:rPr>
          <w:szCs w:val="20"/>
        </w:rPr>
        <w:t>§</w:t>
      </w:r>
      <w:r w:rsidR="0027196C" w:rsidRPr="00B370B0">
        <w:rPr>
          <w:szCs w:val="20"/>
        </w:rPr>
        <w:t>14</w:t>
      </w:r>
      <w:r w:rsidRPr="00B370B0">
        <w:rPr>
          <w:szCs w:val="20"/>
        </w:rPr>
        <w:br/>
        <w:t>Siła wyższa</w:t>
      </w:r>
      <w:bookmarkEnd w:id="66"/>
      <w:bookmarkEnd w:id="67"/>
      <w:bookmarkEnd w:id="68"/>
      <w:bookmarkEnd w:id="69"/>
      <w:bookmarkEnd w:id="70"/>
    </w:p>
    <w:p w14:paraId="74AB4A7F" w14:textId="1E6F748A" w:rsidR="00043E28" w:rsidRPr="00B370B0" w:rsidRDefault="00043E28" w:rsidP="00620EE7">
      <w:pPr>
        <w:suppressAutoHyphens w:val="0"/>
        <w:autoSpaceDE w:val="0"/>
        <w:autoSpaceDN w:val="0"/>
        <w:adjustRightInd w:val="0"/>
        <w:spacing w:after="0"/>
        <w:ind w:left="284" w:hanging="284"/>
        <w:jc w:val="both"/>
        <w:rPr>
          <w:rFonts w:cs="Arial"/>
          <w:color w:val="000000"/>
        </w:rPr>
      </w:pPr>
      <w:r w:rsidRPr="00B370B0">
        <w:rPr>
          <w:rFonts w:cs="Arial"/>
          <w:color w:val="000000"/>
        </w:rPr>
        <w:t xml:space="preserve">1. Żadna ze Stron nie ponosi odpowiedzialności za niewykonanie lub nienależyte wykonanie Umowy oraz jakiekolwiek szkody spowodowane wystąpieniem zdarzenia Siły Wyższej. </w:t>
      </w:r>
    </w:p>
    <w:p w14:paraId="6A55DC40" w14:textId="77777777" w:rsidR="00043E28" w:rsidRPr="00B370B0" w:rsidRDefault="00043E28" w:rsidP="00620EE7">
      <w:pPr>
        <w:suppressAutoHyphens w:val="0"/>
        <w:autoSpaceDE w:val="0"/>
        <w:autoSpaceDN w:val="0"/>
        <w:adjustRightInd w:val="0"/>
        <w:spacing w:after="0"/>
        <w:ind w:left="284" w:hanging="284"/>
        <w:jc w:val="both"/>
        <w:rPr>
          <w:rFonts w:cs="Arial"/>
          <w:color w:val="000000"/>
        </w:rPr>
      </w:pPr>
      <w:r w:rsidRPr="00B370B0">
        <w:rPr>
          <w:rFonts w:cs="Arial"/>
          <w:color w:val="000000"/>
        </w:rPr>
        <w:t xml:space="preserve">2. Wystąpienie zdarzenia Siły Wyższej oraz jego wpływ na wykonanie Umowy i powstanie szkody musi być wykazane przez Stronę powołującą się na Siłę Wyższą i potwierdzone przez drugą Stronę. </w:t>
      </w:r>
    </w:p>
    <w:p w14:paraId="7AEF8134" w14:textId="77777777" w:rsidR="00043E28" w:rsidRPr="00B370B0" w:rsidRDefault="00043E28" w:rsidP="00620EE7">
      <w:pPr>
        <w:suppressAutoHyphens w:val="0"/>
        <w:autoSpaceDE w:val="0"/>
        <w:autoSpaceDN w:val="0"/>
        <w:adjustRightInd w:val="0"/>
        <w:spacing w:after="0"/>
        <w:ind w:left="284" w:hanging="284"/>
        <w:jc w:val="both"/>
        <w:rPr>
          <w:rFonts w:cs="Arial"/>
          <w:color w:val="000000"/>
        </w:rPr>
      </w:pPr>
      <w:r w:rsidRPr="00B370B0">
        <w:rPr>
          <w:rFonts w:cs="Arial"/>
          <w:color w:val="000000"/>
        </w:rPr>
        <w:t xml:space="preserve">3. Za Siłę Wyższą uważa się następujące zdarzenia zewnętrzne, jakich nie da się przewidzieć w chwili zawarcia Umowy i na które żadna Strona nie będzie miała wpływu i którego dotknięta nim Strona, działając z należytą starannością, nie mogła przewidzieć i któremu nie mogła przeciwdziałać: działania wojenne, akty terroru, rozruchy, klęski żywiołowe, decyzje organów władzy państwowej lub jakiekolwiek inne zdarzenie losowe, w wyniku którego nastąpiło zatrucie chemiczne bądź </w:t>
      </w:r>
      <w:r w:rsidRPr="00B370B0">
        <w:rPr>
          <w:rFonts w:cs="Arial"/>
          <w:color w:val="000000"/>
        </w:rPr>
        <w:lastRenderedPageBreak/>
        <w:t xml:space="preserve">radioaktywne osób, nieruchomości lub rzeczy ruchomych. Gdyby ten okres wynosił więcej niż 3 (słownie: trzy) miesiące, obie Strony ustalą nowe warunki współpracy. Strony potwierdzają, że za Siłę Wyższą nie uznaje się strajków pracowników Stron. </w:t>
      </w:r>
    </w:p>
    <w:p w14:paraId="513C8EB1" w14:textId="77777777" w:rsidR="00043E28" w:rsidRPr="00B370B0" w:rsidRDefault="00043E28" w:rsidP="00620EE7">
      <w:pPr>
        <w:suppressAutoHyphens w:val="0"/>
        <w:autoSpaceDE w:val="0"/>
        <w:autoSpaceDN w:val="0"/>
        <w:adjustRightInd w:val="0"/>
        <w:spacing w:after="0"/>
        <w:ind w:left="284" w:hanging="284"/>
        <w:jc w:val="both"/>
        <w:rPr>
          <w:rFonts w:cs="Arial"/>
          <w:color w:val="000000"/>
        </w:rPr>
      </w:pPr>
      <w:r w:rsidRPr="00B370B0">
        <w:rPr>
          <w:rFonts w:cs="Arial"/>
          <w:color w:val="000000"/>
        </w:rPr>
        <w:t xml:space="preserve">4. Ta ze Stron, która nie jest w stanie wywiązać się ze swoich zobowiązań z powodu działania Siły Wyższej, zobowiązana będzie do: </w:t>
      </w:r>
    </w:p>
    <w:p w14:paraId="1B3AFE3C" w14:textId="77777777" w:rsidR="00043E28" w:rsidRPr="00B370B0" w:rsidRDefault="00043E28" w:rsidP="00620EE7">
      <w:pPr>
        <w:suppressAutoHyphens w:val="0"/>
        <w:autoSpaceDE w:val="0"/>
        <w:autoSpaceDN w:val="0"/>
        <w:adjustRightInd w:val="0"/>
        <w:spacing w:after="0"/>
        <w:ind w:left="426" w:hanging="142"/>
        <w:jc w:val="both"/>
        <w:rPr>
          <w:rFonts w:cs="Arial"/>
          <w:color w:val="000000"/>
        </w:rPr>
      </w:pPr>
      <w:r w:rsidRPr="00B370B0">
        <w:rPr>
          <w:rFonts w:cs="Arial"/>
          <w:color w:val="000000"/>
        </w:rPr>
        <w:t xml:space="preserve">a) niezwłocznego powiadomienia drugiej Strony o tym fakcie, nie później niż w ciągu 24 (słownie: dwudziestu czterech) godzin od zaistnienia takiego zdarzenia; </w:t>
      </w:r>
    </w:p>
    <w:p w14:paraId="413806C8" w14:textId="77777777" w:rsidR="00043E28" w:rsidRPr="00B370B0" w:rsidRDefault="00043E28" w:rsidP="00620EE7">
      <w:pPr>
        <w:suppressAutoHyphens w:val="0"/>
        <w:autoSpaceDE w:val="0"/>
        <w:autoSpaceDN w:val="0"/>
        <w:adjustRightInd w:val="0"/>
        <w:spacing w:after="0"/>
        <w:ind w:left="426" w:hanging="142"/>
        <w:jc w:val="both"/>
        <w:rPr>
          <w:rFonts w:cs="Arial"/>
          <w:color w:val="000000"/>
        </w:rPr>
      </w:pPr>
      <w:r w:rsidRPr="00B370B0">
        <w:rPr>
          <w:rFonts w:cs="Arial"/>
          <w:color w:val="000000"/>
        </w:rPr>
        <w:t xml:space="preserve">b) przedstawienia na powyższe wiarygodnych dowodów w ciągu 48 (słownie: czterdziestu ośmiu) godzin od zaistnienia takiego zdarzenia; </w:t>
      </w:r>
    </w:p>
    <w:p w14:paraId="1D690F55" w14:textId="77777777" w:rsidR="00043E28" w:rsidRPr="00B370B0" w:rsidRDefault="00043E28" w:rsidP="00620EE7">
      <w:pPr>
        <w:suppressAutoHyphens w:val="0"/>
        <w:autoSpaceDE w:val="0"/>
        <w:autoSpaceDN w:val="0"/>
        <w:adjustRightInd w:val="0"/>
        <w:spacing w:after="0"/>
        <w:ind w:left="426" w:hanging="142"/>
        <w:jc w:val="both"/>
        <w:rPr>
          <w:rFonts w:cs="Arial"/>
          <w:color w:val="000000"/>
        </w:rPr>
      </w:pPr>
      <w:r w:rsidRPr="00B370B0">
        <w:rPr>
          <w:rFonts w:cs="Arial"/>
          <w:color w:val="000000"/>
        </w:rPr>
        <w:t xml:space="preserve">pod rygorem utraty prawa do powoływania się na Siłę Wyższą. </w:t>
      </w:r>
    </w:p>
    <w:p w14:paraId="627E0033" w14:textId="09A008C9" w:rsidR="00043E28" w:rsidRPr="00B370B0" w:rsidRDefault="00043E28" w:rsidP="00620EE7">
      <w:pPr>
        <w:widowControl w:val="0"/>
        <w:tabs>
          <w:tab w:val="left" w:pos="426"/>
        </w:tabs>
        <w:suppressAutoHyphens w:val="0"/>
        <w:spacing w:after="0"/>
        <w:ind w:left="284" w:hanging="284"/>
        <w:jc w:val="both"/>
        <w:rPr>
          <w:rFonts w:cs="Arial"/>
          <w:iCs/>
        </w:rPr>
      </w:pPr>
      <w:r w:rsidRPr="00B370B0">
        <w:rPr>
          <w:rFonts w:cs="Arial"/>
          <w:color w:val="000000"/>
        </w:rPr>
        <w:t>5. Gdy działanie Siły Wyższej ustanie druga Strona powinna zostać powiadomiona o tym fakcie niezwłocznie, nie później jednak niż w ciągu 24 (słownie: dwudziestu czterech) godzin od ustania skutków działania Siły Wyższej. Do skutków braku zawiadomienia o ustaniu Siły Wyższej stosuje się odpowiednio rygor związany z brakiem zawiadomienia o jej wystąpieniu. Niedopełnienie powyższego wymogu spowoduje utratę prawa do powoływania się na wystąpienie zdarzenia Siły Wyższej.</w:t>
      </w:r>
    </w:p>
    <w:p w14:paraId="467509CD" w14:textId="77777777" w:rsidR="00043E28" w:rsidRPr="00B370B0" w:rsidRDefault="00043E28" w:rsidP="00620EE7">
      <w:pPr>
        <w:rPr>
          <w:rFonts w:cs="Arial"/>
        </w:rPr>
      </w:pPr>
    </w:p>
    <w:p w14:paraId="2C6685FE" w14:textId="470C9A73" w:rsidR="00481094" w:rsidRPr="00B370B0" w:rsidRDefault="00481094" w:rsidP="00A95B01">
      <w:pPr>
        <w:pStyle w:val="Nagwek1"/>
        <w:rPr>
          <w:szCs w:val="20"/>
        </w:rPr>
      </w:pPr>
      <w:bookmarkStart w:id="71" w:name="_Toc64037123"/>
      <w:bookmarkStart w:id="72" w:name="_Toc65495305"/>
      <w:bookmarkStart w:id="73" w:name="_Toc65498614"/>
      <w:bookmarkStart w:id="74" w:name="_Toc65498659"/>
      <w:bookmarkStart w:id="75" w:name="_Toc167795041"/>
      <w:r w:rsidRPr="00B370B0">
        <w:rPr>
          <w:szCs w:val="20"/>
        </w:rPr>
        <w:t>§</w:t>
      </w:r>
      <w:r w:rsidR="0027196C" w:rsidRPr="00B370B0">
        <w:rPr>
          <w:szCs w:val="20"/>
        </w:rPr>
        <w:t>15</w:t>
      </w:r>
      <w:r w:rsidRPr="00B370B0">
        <w:rPr>
          <w:szCs w:val="20"/>
        </w:rPr>
        <w:br/>
        <w:t>Gospodarka odpadami</w:t>
      </w:r>
      <w:bookmarkEnd w:id="71"/>
      <w:bookmarkEnd w:id="72"/>
      <w:bookmarkEnd w:id="73"/>
      <w:bookmarkEnd w:id="74"/>
      <w:bookmarkEnd w:id="75"/>
    </w:p>
    <w:p w14:paraId="742F3604" w14:textId="44C6E7B7" w:rsidR="00481094" w:rsidRPr="00B370B0" w:rsidRDefault="00481094" w:rsidP="00600277">
      <w:pPr>
        <w:numPr>
          <w:ilvl w:val="0"/>
          <w:numId w:val="74"/>
        </w:numPr>
        <w:spacing w:after="120" w:line="240" w:lineRule="auto"/>
        <w:ind w:left="357" w:hanging="357"/>
        <w:jc w:val="both"/>
        <w:rPr>
          <w:rFonts w:cs="Arial"/>
        </w:rPr>
      </w:pPr>
      <w:bookmarkStart w:id="76" w:name="_Toc64037124"/>
      <w:bookmarkStart w:id="77" w:name="_Toc65495306"/>
      <w:bookmarkStart w:id="78" w:name="_Toc65498615"/>
      <w:bookmarkStart w:id="79" w:name="_Toc65498660"/>
      <w:r w:rsidRPr="00B370B0">
        <w:rPr>
          <w:rFonts w:cs="Arial"/>
        </w:rPr>
        <w:t xml:space="preserve">Wykonawca jest wytwórcą odpadów powstałych w związku z realizacją Umowy w rozumieniu obowiązujących przepisów, w szczególności Ustawy z dnia 14.12.2012 r. o odpadach ( </w:t>
      </w:r>
      <w:proofErr w:type="spellStart"/>
      <w:r w:rsidRPr="00B370B0">
        <w:rPr>
          <w:rFonts w:cs="Arial"/>
        </w:rPr>
        <w:t>t.j</w:t>
      </w:r>
      <w:proofErr w:type="spellEnd"/>
      <w:r w:rsidRPr="00B370B0">
        <w:rPr>
          <w:rFonts w:cs="Arial"/>
        </w:rPr>
        <w:t xml:space="preserve">.: Dz.U </w:t>
      </w:r>
      <w:r w:rsidR="006F2374" w:rsidRPr="00B370B0">
        <w:rPr>
          <w:rFonts w:cs="Arial"/>
        </w:rPr>
        <w:br/>
      </w:r>
      <w:r w:rsidRPr="00B370B0">
        <w:rPr>
          <w:rFonts w:cs="Arial"/>
        </w:rPr>
        <w:t>z 2023 r. poz. 1587 z późn.zm.) z zastrzeżeniem, że wytwórcą i właścicielem odpadów</w:t>
      </w:r>
      <w:r w:rsidR="00ED7EDF" w:rsidRPr="00B370B0">
        <w:rPr>
          <w:rFonts w:cs="Arial"/>
        </w:rPr>
        <w:t xml:space="preserve"> typu</w:t>
      </w:r>
      <w:r w:rsidRPr="00B370B0">
        <w:rPr>
          <w:rFonts w:cs="Arial"/>
        </w:rPr>
        <w:t xml:space="preserve"> </w:t>
      </w:r>
      <w:r w:rsidR="00ED7EDF" w:rsidRPr="00B370B0">
        <w:rPr>
          <w:rFonts w:cs="Arial"/>
        </w:rPr>
        <w:t>żelazo i stal</w:t>
      </w:r>
      <w:r w:rsidRPr="00B370B0">
        <w:rPr>
          <w:rFonts w:cs="Arial"/>
        </w:rPr>
        <w:t xml:space="preserve">, jest Zamawiający. </w:t>
      </w:r>
    </w:p>
    <w:p w14:paraId="52382200" w14:textId="77777777" w:rsidR="00481094" w:rsidRPr="00B370B0" w:rsidRDefault="00481094" w:rsidP="00600277">
      <w:pPr>
        <w:numPr>
          <w:ilvl w:val="0"/>
          <w:numId w:val="74"/>
        </w:numPr>
        <w:spacing w:after="120" w:line="240" w:lineRule="auto"/>
        <w:ind w:left="357" w:hanging="357"/>
        <w:jc w:val="both"/>
        <w:rPr>
          <w:rFonts w:cs="Arial"/>
        </w:rPr>
      </w:pPr>
      <w:r w:rsidRPr="00B370B0">
        <w:rPr>
          <w:rFonts w:cs="Arial"/>
        </w:rPr>
        <w:t xml:space="preserve">Wykonawca ma obowiązek prowadzenia wymaganej prawem ewidencji odpadów i ponosi pełną odpowiedzialność za prawidłowość prowadzenia gospodarki odpadowej związanej ze zleconym zakresem prac, zgodnie z obowiązującymi przepisami jak i ewentualnymi ustaleniami Umowy. </w:t>
      </w:r>
    </w:p>
    <w:p w14:paraId="4E7D3F3A" w14:textId="77777777" w:rsidR="00481094" w:rsidRPr="00B370B0" w:rsidRDefault="00481094" w:rsidP="00600277">
      <w:pPr>
        <w:numPr>
          <w:ilvl w:val="0"/>
          <w:numId w:val="74"/>
        </w:numPr>
        <w:spacing w:after="0" w:line="240" w:lineRule="auto"/>
        <w:jc w:val="both"/>
        <w:rPr>
          <w:rFonts w:cs="Arial"/>
          <w:b/>
          <w:bCs/>
        </w:rPr>
      </w:pPr>
      <w:r w:rsidRPr="00B370B0">
        <w:rPr>
          <w:rFonts w:cs="Arial"/>
        </w:rPr>
        <w:t>Wykonawca jest zobowiązany do usunięcia we własnym zakresie i na własny koszt z terenu realizacji Przedmiotu Umowy wszelkich odpadów powstałych przy realizacji Umowy, w tym ziemi, urobku itp.</w:t>
      </w:r>
      <w:r w:rsidR="00694501" w:rsidRPr="00B370B0">
        <w:rPr>
          <w:rFonts w:cs="Arial"/>
        </w:rPr>
        <w:t>, a w razie ich nieusunięcia Zamawiający może, po wyznaczeniu Wykonawcy 7-dniowego terminu dodatkowego zlecić bądź samodzielnie przeprowadzić ich usunięcie lub utylizację na koszt i ryzyko Wykonawcy bez konieczności uzyskiwania upoważnienia sądowego.</w:t>
      </w:r>
    </w:p>
    <w:p w14:paraId="35EF7D1F" w14:textId="77777777" w:rsidR="00B27279" w:rsidRPr="00B370B0" w:rsidRDefault="00481094" w:rsidP="00600277">
      <w:pPr>
        <w:numPr>
          <w:ilvl w:val="0"/>
          <w:numId w:val="74"/>
        </w:numPr>
        <w:spacing w:after="0" w:line="240" w:lineRule="auto"/>
        <w:jc w:val="both"/>
        <w:rPr>
          <w:rFonts w:cs="Arial"/>
          <w:b/>
          <w:bCs/>
        </w:rPr>
      </w:pPr>
      <w:r w:rsidRPr="00B370B0">
        <w:rPr>
          <w:rFonts w:cs="Arial"/>
        </w:rPr>
        <w:t xml:space="preserve">Zamawiający może zażądać od Wykonawcy przekazania dokumentu potwierdzającego właściwe zagospodarowanie odpadów, w tym karty przekazania odpadu, a Wykonawca zobowiązuje się udostępnić Zamawiającemu odpowiednią dokumentację na każde jego żądanie w terminie nie dłuższym niż 3 dni robocze. </w:t>
      </w:r>
    </w:p>
    <w:p w14:paraId="72A3D59E" w14:textId="1449AB73" w:rsidR="00F95133" w:rsidRPr="00B370B0" w:rsidRDefault="00F95133" w:rsidP="00600277">
      <w:pPr>
        <w:numPr>
          <w:ilvl w:val="0"/>
          <w:numId w:val="74"/>
        </w:numPr>
        <w:spacing w:after="0" w:line="240" w:lineRule="auto"/>
        <w:jc w:val="both"/>
        <w:rPr>
          <w:rFonts w:cs="Arial"/>
          <w:bCs/>
        </w:rPr>
      </w:pPr>
      <w:r w:rsidRPr="00B370B0">
        <w:rPr>
          <w:rFonts w:cs="Arial"/>
          <w:bCs/>
        </w:rPr>
        <w:t>Wykonawca zobowiązany jest do przekazania Zamawiającemu podczas odbioru końcowego zestawienia odpadów wytworzonych w ramach usług świadczonych na rzecz ORLEN OIL</w:t>
      </w:r>
      <w:r w:rsidR="00620EE7" w:rsidRPr="00B370B0">
        <w:rPr>
          <w:rFonts w:cs="Arial"/>
          <w:bCs/>
        </w:rPr>
        <w:t xml:space="preserve"> zgodnie ze wzorem stanowiącym Z</w:t>
      </w:r>
      <w:r w:rsidRPr="00B370B0">
        <w:rPr>
          <w:rFonts w:cs="Arial"/>
          <w:bCs/>
        </w:rPr>
        <w:t xml:space="preserve">ałącznik nr </w:t>
      </w:r>
      <w:r w:rsidR="007A1F01" w:rsidRPr="00B370B0">
        <w:rPr>
          <w:rFonts w:cs="Arial"/>
          <w:bCs/>
        </w:rPr>
        <w:t xml:space="preserve">14 </w:t>
      </w:r>
      <w:r w:rsidRPr="00B370B0">
        <w:rPr>
          <w:rFonts w:cs="Arial"/>
          <w:bCs/>
        </w:rPr>
        <w:t>do niniejszej Umowy.</w:t>
      </w:r>
      <w:r w:rsidR="00A467DA" w:rsidRPr="00B370B0">
        <w:rPr>
          <w:rFonts w:cs="Arial"/>
        </w:rPr>
        <w:t xml:space="preserve"> Wykonawca przyjmuje do wiadomości i akceptuje, że brak przekazania zestawienia odpadów jest podstawą do wstrzymania płatności za wykonanie Przedmiotu Umowy przez Zamawiającego lub odmowy dokonania odbioru Przedmiotu Umowy</w:t>
      </w:r>
      <w:r w:rsidR="00FD57BB" w:rsidRPr="00B370B0">
        <w:rPr>
          <w:rFonts w:cs="Arial"/>
        </w:rPr>
        <w:t>.</w:t>
      </w:r>
    </w:p>
    <w:p w14:paraId="50F8D8D1" w14:textId="2E22ECF4" w:rsidR="00FD57BB" w:rsidRPr="00B370B0" w:rsidRDefault="00FD57BB" w:rsidP="00FD57BB">
      <w:pPr>
        <w:numPr>
          <w:ilvl w:val="0"/>
          <w:numId w:val="74"/>
        </w:numPr>
        <w:spacing w:after="0" w:line="240" w:lineRule="auto"/>
        <w:jc w:val="both"/>
        <w:rPr>
          <w:rFonts w:cs="Arial"/>
          <w:bCs/>
        </w:rPr>
      </w:pPr>
      <w:r w:rsidRPr="00B370B0">
        <w:rPr>
          <w:rFonts w:cs="Arial"/>
          <w:bCs/>
        </w:rPr>
        <w:t>Wykonawca zobowiązany jest do przewiezienia i zgromadzenia złomu na terenie Zakładu w miejscu wskazanym przez Zamawiającego.</w:t>
      </w:r>
    </w:p>
    <w:p w14:paraId="12470251" w14:textId="6BD5382A" w:rsidR="00F52CF1" w:rsidRPr="00B370B0" w:rsidRDefault="00481094" w:rsidP="00A95B01">
      <w:pPr>
        <w:pStyle w:val="Nagwek1"/>
        <w:rPr>
          <w:szCs w:val="20"/>
        </w:rPr>
      </w:pPr>
      <w:r w:rsidRPr="00B370B0">
        <w:rPr>
          <w:szCs w:val="20"/>
        </w:rPr>
        <w:t>§</w:t>
      </w:r>
      <w:r w:rsidR="0027196C" w:rsidRPr="00B370B0">
        <w:rPr>
          <w:szCs w:val="20"/>
        </w:rPr>
        <w:t>16</w:t>
      </w:r>
      <w:r w:rsidR="00926765" w:rsidRPr="00B370B0">
        <w:rPr>
          <w:szCs w:val="20"/>
        </w:rPr>
        <w:br/>
      </w:r>
      <w:r w:rsidR="000A7E86" w:rsidRPr="00B370B0">
        <w:rPr>
          <w:szCs w:val="20"/>
        </w:rPr>
        <w:t>Ochrona informacji - Tajemnica Przedsiębiorstwa</w:t>
      </w:r>
      <w:bookmarkStart w:id="80" w:name="_Toc64037125"/>
      <w:bookmarkStart w:id="81" w:name="_Toc65495307"/>
      <w:bookmarkStart w:id="82" w:name="_Toc65498616"/>
      <w:bookmarkStart w:id="83" w:name="_Toc65498661"/>
      <w:bookmarkStart w:id="84" w:name="_Toc167795042"/>
      <w:bookmarkEnd w:id="76"/>
      <w:bookmarkEnd w:id="77"/>
      <w:bookmarkEnd w:id="78"/>
      <w:bookmarkEnd w:id="79"/>
    </w:p>
    <w:p w14:paraId="493090E7" w14:textId="2710EEBA" w:rsidR="00F52CF1" w:rsidRPr="00B370B0" w:rsidRDefault="00F52CF1" w:rsidP="00600277">
      <w:pPr>
        <w:numPr>
          <w:ilvl w:val="0"/>
          <w:numId w:val="75"/>
        </w:numPr>
        <w:spacing w:after="120" w:line="240" w:lineRule="auto"/>
        <w:jc w:val="both"/>
        <w:rPr>
          <w:rFonts w:cs="Arial"/>
        </w:rPr>
      </w:pPr>
      <w:r w:rsidRPr="00B370B0">
        <w:rPr>
          <w:rFonts w:cs="Arial"/>
        </w:rPr>
        <w:t xml:space="preserve">Wykonawca zobowiązuje się do zachowania w tajemnicy informacji przekazanych bezpośrednio lub pośrednio przez Zamawiającego (w jakiejkolwiek formie tj.  w szczególności ustnej, pisemnej, elektronicznej, dokumentowej), a także informacji uzyskanych przez Wykonawcę w inny sposób </w:t>
      </w:r>
      <w:r w:rsidR="006F2374" w:rsidRPr="00B370B0">
        <w:rPr>
          <w:rFonts w:cs="Arial"/>
        </w:rPr>
        <w:br/>
      </w:r>
      <w:r w:rsidRPr="00B370B0">
        <w:rPr>
          <w:rFonts w:cs="Arial"/>
        </w:rPr>
        <w:t xml:space="preserve">w trakcie wzajemnej współpracy, w tym w związku z zawarciem i realizacją Umowy, które to informacje dotyczą bezpośrednio lub pośrednio Zamawiającego, spółek z Grupy Kapitałowej Zamawiającego lub ich kontrahentów, w tym treści niniejszej Umowy. Strony przyjmują, że wszelkie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w:t>
      </w:r>
      <w:r w:rsidRPr="00B370B0">
        <w:rPr>
          <w:rFonts w:cs="Arial"/>
        </w:rPr>
        <w:lastRenderedPageBreak/>
        <w:t xml:space="preserve">dostępne dla takich osób, co, do których Zamawiający, jako podmiot uprawniony do korzystania </w:t>
      </w:r>
      <w:r w:rsidR="006F2374" w:rsidRPr="00B370B0">
        <w:rPr>
          <w:rFonts w:cs="Arial"/>
        </w:rPr>
        <w:br/>
      </w:r>
      <w:r w:rsidRPr="00B370B0">
        <w:rPr>
          <w:rFonts w:cs="Arial"/>
        </w:rPr>
        <w:t>z w/w informacji i rozporządzania nimi podjął, przy zachowaniu należytej staranności, działania w celu utrzymania ich w poufności, przekazane przez Zamawiającego lub w jego imieniu lub uzyskane przez Wykonawcę w inny sposób w trakcie realizacji przedmiotu Umowy w tym negocjowania, zawarcia i wykonywania Umowy należy traktować, jako tajemnicę przedsiębiorstwa w rozumieniu treści art. 11 ust. 2 ustawy z 16 kwietnia 1993 roku - o zwalczaniu nieuczciwej konkurencji (dalej: „Tajemnica Przedsiębiorstwa”), chyba, że w chwili przekazania, osoba przekazująca określi na piśmie lub w formie elektronicznej odmienny, od określonego powyżej, charakter takich informacji.</w:t>
      </w:r>
    </w:p>
    <w:p w14:paraId="6733BF96" w14:textId="77777777" w:rsidR="00F52CF1" w:rsidRPr="00B370B0" w:rsidRDefault="00F52CF1" w:rsidP="00600277">
      <w:pPr>
        <w:numPr>
          <w:ilvl w:val="0"/>
          <w:numId w:val="75"/>
        </w:numPr>
        <w:spacing w:after="120" w:line="240" w:lineRule="auto"/>
        <w:jc w:val="both"/>
        <w:rPr>
          <w:rFonts w:cs="Arial"/>
        </w:rPr>
      </w:pPr>
      <w:r w:rsidRPr="00B370B0">
        <w:rPr>
          <w:rFonts w:cs="Arial"/>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4749DD3F" w14:textId="77777777" w:rsidR="00F52CF1" w:rsidRPr="00B370B0" w:rsidRDefault="00F52CF1" w:rsidP="00600277">
      <w:pPr>
        <w:pStyle w:val="Akapitzlist"/>
        <w:numPr>
          <w:ilvl w:val="1"/>
          <w:numId w:val="76"/>
        </w:numPr>
        <w:spacing w:after="120"/>
        <w:jc w:val="both"/>
        <w:rPr>
          <w:rFonts w:ascii="Arial" w:hAnsi="Arial" w:cs="Arial"/>
          <w:sz w:val="20"/>
          <w:szCs w:val="20"/>
        </w:rPr>
      </w:pPr>
      <w:r w:rsidRPr="00B370B0">
        <w:rPr>
          <w:rFonts w:ascii="Arial" w:hAnsi="Arial" w:cs="Arial"/>
          <w:sz w:val="20"/>
          <w:szCs w:val="20"/>
        </w:rPr>
        <w:t>ujawnienie lub wykorzystanie informacji jest konieczne do prawidłowego wykonania Umowy lub</w:t>
      </w:r>
    </w:p>
    <w:p w14:paraId="77B9881C" w14:textId="4FA3207F" w:rsidR="00F52CF1" w:rsidRPr="00B370B0" w:rsidRDefault="00F52CF1" w:rsidP="00600277">
      <w:pPr>
        <w:pStyle w:val="Akapitzlist"/>
        <w:numPr>
          <w:ilvl w:val="1"/>
          <w:numId w:val="76"/>
        </w:numPr>
        <w:spacing w:after="120"/>
        <w:jc w:val="both"/>
        <w:rPr>
          <w:rFonts w:ascii="Arial" w:hAnsi="Arial" w:cs="Arial"/>
          <w:sz w:val="20"/>
          <w:szCs w:val="20"/>
        </w:rPr>
      </w:pPr>
      <w:r w:rsidRPr="00B370B0">
        <w:rPr>
          <w:rFonts w:ascii="Arial" w:hAnsi="Arial" w:cs="Arial"/>
          <w:sz w:val="20"/>
          <w:szCs w:val="20"/>
        </w:rPr>
        <w:t xml:space="preserve">Informacje w chwili ich ujawnienia są już publicznie dostępne, a ich ujawnienie zostało dokonane przez Zamawiającego lub za jego zgodą lub w sposób inny niż poprzez niezgodne </w:t>
      </w:r>
      <w:r w:rsidR="006F2374" w:rsidRPr="00B370B0">
        <w:rPr>
          <w:rFonts w:ascii="Arial" w:hAnsi="Arial" w:cs="Arial"/>
          <w:sz w:val="20"/>
          <w:szCs w:val="20"/>
        </w:rPr>
        <w:br/>
      </w:r>
      <w:r w:rsidRPr="00B370B0">
        <w:rPr>
          <w:rFonts w:ascii="Arial" w:hAnsi="Arial" w:cs="Arial"/>
          <w:sz w:val="20"/>
          <w:szCs w:val="20"/>
        </w:rPr>
        <w:t>z prawem lub jakąkolwiek umową działanie lub zaniechanie lub</w:t>
      </w:r>
    </w:p>
    <w:p w14:paraId="23A78C4A" w14:textId="77777777" w:rsidR="00F52CF1" w:rsidRPr="00B370B0" w:rsidRDefault="00F52CF1" w:rsidP="00600277">
      <w:pPr>
        <w:pStyle w:val="Akapitzlist"/>
        <w:numPr>
          <w:ilvl w:val="1"/>
          <w:numId w:val="76"/>
        </w:numPr>
        <w:spacing w:after="120"/>
        <w:jc w:val="both"/>
        <w:rPr>
          <w:rFonts w:ascii="Arial" w:hAnsi="Arial" w:cs="Arial"/>
          <w:sz w:val="20"/>
          <w:szCs w:val="20"/>
        </w:rPr>
      </w:pPr>
      <w:r w:rsidRPr="00B370B0">
        <w:rPr>
          <w:rFonts w:ascii="Arial" w:hAnsi="Arial" w:cs="Arial"/>
          <w:sz w:val="20"/>
          <w:szCs w:val="20"/>
        </w:rPr>
        <w:t>Wykonawca został zobowiązany do ujawnienia informacji przez sąd lub uprawniony organ lub w przypadku prawnego obowiązku takiego ujawnienia, z zastrzeżeniem, że Wykonawca, niezwłocznie pisemnie poinformuje Zamawiającego o obowiązku ujawniania informacji i ich zakresie, a także uwzględni, w miarę możliwości, rekomendacje Zamawiającego,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6DBDBEEF" w14:textId="40229A8D" w:rsidR="00F52CF1" w:rsidRPr="00B370B0" w:rsidRDefault="00F52CF1" w:rsidP="00600277">
      <w:pPr>
        <w:pStyle w:val="Akapitzlist"/>
        <w:numPr>
          <w:ilvl w:val="1"/>
          <w:numId w:val="76"/>
        </w:numPr>
        <w:spacing w:after="120"/>
        <w:jc w:val="both"/>
        <w:rPr>
          <w:rFonts w:ascii="Arial" w:hAnsi="Arial" w:cs="Arial"/>
          <w:sz w:val="20"/>
          <w:szCs w:val="20"/>
        </w:rPr>
      </w:pPr>
      <w:r w:rsidRPr="00B370B0">
        <w:rPr>
          <w:rFonts w:ascii="Arial" w:hAnsi="Arial" w:cs="Arial"/>
          <w:sz w:val="20"/>
          <w:szCs w:val="20"/>
        </w:rPr>
        <w:t xml:space="preserve">Zamawiający wyraził Wykonawcy pisemną zgodę na ujawnienie lub wykorzystanie informacji </w:t>
      </w:r>
      <w:r w:rsidR="006F2374" w:rsidRPr="00B370B0">
        <w:rPr>
          <w:rFonts w:ascii="Arial" w:hAnsi="Arial" w:cs="Arial"/>
          <w:sz w:val="20"/>
          <w:szCs w:val="20"/>
        </w:rPr>
        <w:br/>
      </w:r>
      <w:r w:rsidRPr="00B370B0">
        <w:rPr>
          <w:rFonts w:ascii="Arial" w:hAnsi="Arial" w:cs="Arial"/>
          <w:sz w:val="20"/>
          <w:szCs w:val="20"/>
        </w:rPr>
        <w:t>w określonym celu, we wskazany przez Zamawiającego sposób.</w:t>
      </w:r>
    </w:p>
    <w:p w14:paraId="2352BEAD" w14:textId="509FD84D" w:rsidR="00F52CF1" w:rsidRPr="00B370B0" w:rsidRDefault="00F52CF1" w:rsidP="00600277">
      <w:pPr>
        <w:numPr>
          <w:ilvl w:val="0"/>
          <w:numId w:val="75"/>
        </w:numPr>
        <w:spacing w:after="120" w:line="240" w:lineRule="auto"/>
        <w:jc w:val="both"/>
        <w:rPr>
          <w:rFonts w:cs="Arial"/>
        </w:rPr>
      </w:pPr>
      <w:r w:rsidRPr="00B370B0">
        <w:rPr>
          <w:rFonts w:cs="Arial"/>
        </w:rPr>
        <w:t xml:space="preserve">Wykonawca zobowiązany jest przedsięwziąć takie środki bezpieczeństwa i sposoby postępowania, jakie będą odpowiednie i wystarczające, dla zapewnienia bezpiecznego, w tym zgodnego </w:t>
      </w:r>
      <w:r w:rsidR="006F2374" w:rsidRPr="00B370B0">
        <w:rPr>
          <w:rFonts w:cs="Arial"/>
        </w:rPr>
        <w:br/>
      </w:r>
      <w:r w:rsidRPr="00B370B0">
        <w:rPr>
          <w:rFonts w:cs="Arial"/>
        </w:rPr>
        <w:t xml:space="preserve">z niniejszą Umową i przepisami prawa, przetwarzania Tajemnicy Przedsiębiorstwa, aby zapobiec jakiemukolwiek nieautoryzowanemu wykorzystaniu, przekazaniu, ujawnieniu, czy dostępowi do tych informacji. Wykonawca  nie będzie, w szczególności kopiował lub utrwalał Tajemnicy Przedsiębiorstwa, jeżeli nie będzie to uzasadnione należytym wykonaniem przez Wykonawcę Umowy. Wykonawca zobowiązany jest do niezwłocznego powiadomienia Zamawiającego </w:t>
      </w:r>
      <w:r w:rsidR="006F2374" w:rsidRPr="00B370B0">
        <w:rPr>
          <w:rFonts w:cs="Arial"/>
        </w:rPr>
        <w:br/>
      </w:r>
      <w:r w:rsidRPr="00B370B0">
        <w:rPr>
          <w:rFonts w:cs="Arial"/>
        </w:rPr>
        <w:t>o zaistniałych naruszeniach zasad ochrony lub nieuprawnionym ujawnieniu lub wykorzystaniu Tajemnicy Przedsiębiorstwa przetwarzanej w związku z realizacją Umowy.</w:t>
      </w:r>
    </w:p>
    <w:p w14:paraId="3869C365" w14:textId="1F39D7FE" w:rsidR="00F52CF1" w:rsidRPr="00B370B0" w:rsidRDefault="00F52CF1" w:rsidP="00600277">
      <w:pPr>
        <w:numPr>
          <w:ilvl w:val="0"/>
          <w:numId w:val="75"/>
        </w:numPr>
        <w:spacing w:after="120" w:line="240" w:lineRule="auto"/>
        <w:jc w:val="both"/>
        <w:rPr>
          <w:rFonts w:cs="Arial"/>
        </w:rPr>
      </w:pPr>
      <w:r w:rsidRPr="00B370B0">
        <w:rPr>
          <w:rFonts w:cs="Arial"/>
        </w:rPr>
        <w:t xml:space="preserve">Obowiązek zachowania w tajemnicy informacji, o których mowa w ust. 1 powyżej rozciąga się również na pracowników Wykonawcy i inne osoby, w tym w szczególności audytorów, doradców </w:t>
      </w:r>
      <w:r w:rsidR="006F2374" w:rsidRPr="00B370B0">
        <w:rPr>
          <w:rFonts w:cs="Arial"/>
        </w:rPr>
        <w:br/>
      </w:r>
      <w:r w:rsidRPr="00B370B0">
        <w:rPr>
          <w:rFonts w:cs="Arial"/>
        </w:rPr>
        <w:t>i podwykonawców, którym Wykonawca udostępni takie informacje. Wykonawca zobowiązany jest do zobowiązania na piśmie ww. osób do ochrony Tajemnicy Przedsiębiorstwa na warunkach, co najmniej takich jak określone w niniejszej Umowie. Wykonawca ponosi pełną odpowiedzialność za działania lub zaniechania osób, które uzyskały dostęp do Tajemnicy Przedsiębiorstwa, w tym odpowiedzialność o której mowa w ust. 8 poniżej.</w:t>
      </w:r>
    </w:p>
    <w:p w14:paraId="4C79DDA5" w14:textId="77777777" w:rsidR="00F52CF1" w:rsidRPr="00B370B0" w:rsidRDefault="00F52CF1" w:rsidP="00600277">
      <w:pPr>
        <w:numPr>
          <w:ilvl w:val="0"/>
          <w:numId w:val="75"/>
        </w:numPr>
        <w:spacing w:after="120" w:line="240" w:lineRule="auto"/>
        <w:jc w:val="both"/>
        <w:rPr>
          <w:rFonts w:cs="Arial"/>
        </w:rPr>
      </w:pPr>
      <w:r w:rsidRPr="00B370B0">
        <w:rPr>
          <w:rFonts w:cs="Arial"/>
        </w:rPr>
        <w:t>Wykonawca zobowiązany jest na każde żądanie Zamawiającego, w terminie nie dłuższym niż 5 (pięć) dni, przesłać Zamawiającemu listę osób i podmiotów, które za pośrednictwem Wykonawcy uzyskały dostęp do Tajemnicy Przedsiębiorstwa. Niewywiązanie się z obowiązku, o którym mowa w niniejszym ustępie będzie traktowane, jako nieuprawnione ujawnienie Tajemnicy Przedsiębiorstwa skutkujące odpowiedzialnością, o której mowa w ust. 8 poniżej.</w:t>
      </w:r>
    </w:p>
    <w:p w14:paraId="7A38E89E" w14:textId="77777777" w:rsidR="00F52CF1" w:rsidRPr="00B370B0" w:rsidRDefault="00F52CF1" w:rsidP="00600277">
      <w:pPr>
        <w:numPr>
          <w:ilvl w:val="0"/>
          <w:numId w:val="75"/>
        </w:numPr>
        <w:spacing w:after="120" w:line="240" w:lineRule="auto"/>
        <w:jc w:val="both"/>
        <w:rPr>
          <w:rFonts w:cs="Arial"/>
        </w:rPr>
      </w:pPr>
      <w:r w:rsidRPr="00B370B0">
        <w:rPr>
          <w:rFonts w:cs="Arial"/>
        </w:rPr>
        <w:t xml:space="preserve">Zobowiązanie do zachowania w tajemnicy informacji wiąże w czasie obowiązywania Umowy jak również w okresie 10 (dziesięć) lat po jej rozwiązaniu, wygaśnięciu lub uchyleniu bądź zniweczeniu skutków prawnych. Jeżeli mimo upływu, wskazanego w zdaniu poprzednim, okresu ochrony Tajemnicy Przedsiębiorstwa, informacje te nadal podlegają ochronie w oparciu o wewnętrzne regulacje lub decyzje Zamawiającego lub w oparciu o szczególne przepisy prawa, Zamawiający powiadomi Wykonawcę na piśmie, o przedłużeniu okresu ochrony, o dodatkowy wskazany przez Zamawiającego okres (nie dłuższy jednak niż 10 lat), na co Wykonawca niniejszym wyraża zgodę. Powiadomienie, o którym mowa w zdaniu powyższym nastąpi przed wygaśnięciem 10-cio letniego okresu ochrony, o którym mowa w zdaniu pierwszym niniejszego ustępu, nie później jednak niż na 10 (dziesięć) dni roboczych przed zakończeniem obowiązywania powyższego zobowiązania. Strony zgodnie postanawiają, że zobowiązanie opisane w niniejszym ustępie obowiązuje </w:t>
      </w:r>
      <w:r w:rsidRPr="00B370B0">
        <w:rPr>
          <w:rFonts w:cs="Arial"/>
        </w:rPr>
        <w:lastRenderedPageBreak/>
        <w:t>niezależnie od rozwiązania, wygaśnięcia lub uchylenia bądź zniweczenia skutków prawnych niniejszej Umowy.</w:t>
      </w:r>
    </w:p>
    <w:p w14:paraId="7440E1E4" w14:textId="77777777" w:rsidR="00F52CF1" w:rsidRPr="00B370B0" w:rsidRDefault="00F52CF1" w:rsidP="00600277">
      <w:pPr>
        <w:numPr>
          <w:ilvl w:val="0"/>
          <w:numId w:val="75"/>
        </w:numPr>
        <w:spacing w:after="120" w:line="240" w:lineRule="auto"/>
        <w:jc w:val="both"/>
        <w:rPr>
          <w:rFonts w:cs="Arial"/>
        </w:rPr>
      </w:pPr>
      <w:r w:rsidRPr="00B370B0">
        <w:rPr>
          <w:rFonts w:cs="Arial"/>
        </w:rPr>
        <w:t>Nie później niż w terminie 3 (trzy) dni roboczych po upływie okresu ochrony o, którym mowa w ust. 6 powyżej Wykonawca oraz wszelkie osoby, którym Wykonawca przekazał Tajemnicę Przedsiębiorstwa zobowiązane są zwrócić Zamawiającemu lub trwale zniszczyć wszelkie materiały ją zawierające.</w:t>
      </w:r>
    </w:p>
    <w:p w14:paraId="7826E8A0" w14:textId="091FF2D5" w:rsidR="00F52CF1" w:rsidRPr="00B370B0" w:rsidRDefault="00F52CF1" w:rsidP="00600277">
      <w:pPr>
        <w:numPr>
          <w:ilvl w:val="0"/>
          <w:numId w:val="75"/>
        </w:numPr>
        <w:spacing w:after="120" w:line="240" w:lineRule="auto"/>
        <w:jc w:val="both"/>
        <w:rPr>
          <w:rFonts w:cs="Arial"/>
        </w:rPr>
      </w:pPr>
      <w:r w:rsidRPr="00B370B0">
        <w:rPr>
          <w:rFonts w:cs="Arial"/>
        </w:rPr>
        <w:t xml:space="preserve">W przypadku nieuprawnionego wykorzystania, przekazania lub ujawnienia przez Wykonawcę Tajemnicy Przedsiębiorstwa, Zamawiający uprawniony jest do żądania od Wykonawcy zapłaty kary umownej w wysokości 50 000 zł (słownie: pięćdziesiąt tysięcy złotych) za każdy przypadek nieuprawnionego wykorzystania, przekazania lub ujawnienia ww. informacji. Zapłata kary umownej wskazanej powyżej nie ogranicza prawa Zamawiającego do dochodzenia od Wykonawcy odszkodowania na zasadach ogólnych, w przypadku, gdy wysokość poniesionej szkody przewyższa zastrzeżoną w niniejszej Umowie wysokość kary umownej. Powyższe nie wyłącza </w:t>
      </w:r>
      <w:r w:rsidR="006F2374" w:rsidRPr="00B370B0">
        <w:rPr>
          <w:rFonts w:cs="Arial"/>
        </w:rPr>
        <w:br/>
      </w:r>
      <w:r w:rsidRPr="00B370B0">
        <w:rPr>
          <w:rFonts w:cs="Arial"/>
        </w:rPr>
        <w:t>w żaden sposób innych sankcji i uprawnień Zamawiającego określonych w przepisach prawa, w tym w ustawie z 16 kwietnia 1993 roku - o zwalczaniu nieuczciwej konkurencji.</w:t>
      </w:r>
    </w:p>
    <w:p w14:paraId="07B74B9F" w14:textId="29B39AC4" w:rsidR="00F52CF1" w:rsidRPr="00B370B0" w:rsidRDefault="00F52CF1" w:rsidP="00600277">
      <w:pPr>
        <w:numPr>
          <w:ilvl w:val="0"/>
          <w:numId w:val="75"/>
        </w:numPr>
        <w:spacing w:after="120" w:line="240" w:lineRule="auto"/>
        <w:jc w:val="both"/>
        <w:rPr>
          <w:rFonts w:cs="Arial"/>
        </w:rPr>
      </w:pPr>
      <w:r w:rsidRPr="00B370B0">
        <w:rPr>
          <w:rFonts w:cs="Arial"/>
        </w:rPr>
        <w:t xml:space="preserve">W przypadku, gdy w związku z realizacją Umowy, zaistnieje konieczność dostępu lub przekazania do Wykonawcy danych osobowych w rozumieniu obowiązujących przepisów o ochronie danych osobowych, Wykonawca zobowiązany jest do zawarcia z Zamawiającym przed rozpoczęciem przetwarzania takich danych odpowiedniej, odrębnej umowy, której przedmiotem będą zasady </w:t>
      </w:r>
      <w:r w:rsidR="006F2374" w:rsidRPr="00B370B0">
        <w:rPr>
          <w:rFonts w:cs="Arial"/>
        </w:rPr>
        <w:br/>
      </w:r>
      <w:r w:rsidRPr="00B370B0">
        <w:rPr>
          <w:rFonts w:cs="Arial"/>
        </w:rPr>
        <w:t>i warunki ochrony oraz przetwarzania tych danych.</w:t>
      </w:r>
    </w:p>
    <w:p w14:paraId="1DDCD23A" w14:textId="6A450C52" w:rsidR="00F52CF1" w:rsidRPr="00B370B0" w:rsidRDefault="00F52CF1" w:rsidP="00600277">
      <w:pPr>
        <w:numPr>
          <w:ilvl w:val="0"/>
          <w:numId w:val="75"/>
        </w:numPr>
        <w:spacing w:after="120" w:line="240" w:lineRule="auto"/>
        <w:jc w:val="both"/>
        <w:rPr>
          <w:rFonts w:cs="Arial"/>
        </w:rPr>
      </w:pPr>
      <w:r w:rsidRPr="00B370B0">
        <w:rPr>
          <w:rFonts w:cs="Arial"/>
        </w:rPr>
        <w:t xml:space="preserve">W przypadku, gdy w trakcie realizacji niniejszej Umowy, zaistnieje konieczności dostępu lub przekazania Wykonawcy, w jakiejkolwiek formie, informacji stanowiących Tajemnicę Spółki Zamawiającego rozumianej, jako szczególnie chroniony rodzaj Tajemnicy Przedsiębiorstwa Zamawiającego, co do której podjęto szczególne działania określone w aktach wewnętrznych Zamawiającego, w celu zachowania jej w tajemnicy i której wykorzystanie, przekazanie lub ujawnienie osobie nieuprawnionej w znacznym stopniu zagraża lub narusza interesy Zamawiającego, Wykonawca zobowiązuje się do niezwłocznego zawarcia z Zamawiający, przed otrzymaniem i rozpoczęciem przetwarzania takich informacji, aneksu do Umowy, zgodnego </w:t>
      </w:r>
      <w:r w:rsidR="006F2374" w:rsidRPr="00B370B0">
        <w:rPr>
          <w:rFonts w:cs="Arial"/>
        </w:rPr>
        <w:br/>
      </w:r>
      <w:r w:rsidRPr="00B370B0">
        <w:rPr>
          <w:rFonts w:cs="Arial"/>
        </w:rPr>
        <w:t>z wewnętrznymi aktami Zamawiającego, którego przedmiotem będą zasady i warunki ochrony Tajemnicy Spółki Zamawiającego.</w:t>
      </w:r>
    </w:p>
    <w:p w14:paraId="3B79CF24" w14:textId="77777777" w:rsidR="00F52CF1" w:rsidRPr="00B370B0" w:rsidRDefault="00F52CF1" w:rsidP="00600277">
      <w:pPr>
        <w:numPr>
          <w:ilvl w:val="0"/>
          <w:numId w:val="75"/>
        </w:numPr>
        <w:spacing w:after="120" w:line="240" w:lineRule="auto"/>
        <w:jc w:val="both"/>
        <w:rPr>
          <w:rFonts w:cs="Arial"/>
        </w:rPr>
      </w:pPr>
      <w:r w:rsidRPr="00B370B0">
        <w:rPr>
          <w:rFonts w:cs="Arial"/>
        </w:rPr>
        <w:t>W przypadku wytworzenia lub dostępu do informacji podlegających ochronie na mocy ustawy z dnia 29 lipca 2005 r. – o obrocie instrumentami finansowymi Wykonawca zobowiązany jest, na żądanie Zamawiającego, przekazać niezwłocznie wykaz osób mających dostęp do tych informacji przed ich upublicznieniem przez Zamawiającego wraz z podpisanymi przez te osoby oświadczeniami o otrzymaniu pouczenia o obowiązkach i konsekwencjach prawnych związanych z takim dostępem, w tym o odpowiedzialności karnej.</w:t>
      </w:r>
    </w:p>
    <w:p w14:paraId="4B0C6A46" w14:textId="77777777" w:rsidR="00F52CF1" w:rsidRPr="00B370B0" w:rsidRDefault="00F52CF1" w:rsidP="00600277">
      <w:pPr>
        <w:pStyle w:val="Akapitzlist"/>
        <w:numPr>
          <w:ilvl w:val="0"/>
          <w:numId w:val="75"/>
        </w:numPr>
        <w:autoSpaceDE w:val="0"/>
        <w:spacing w:after="120"/>
        <w:jc w:val="both"/>
        <w:rPr>
          <w:rFonts w:ascii="Arial" w:hAnsi="Arial" w:cs="Arial"/>
          <w:sz w:val="20"/>
          <w:szCs w:val="20"/>
        </w:rPr>
      </w:pPr>
      <w:r w:rsidRPr="00B370B0">
        <w:rPr>
          <w:rFonts w:ascii="Arial" w:hAnsi="Arial" w:cs="Arial"/>
          <w:sz w:val="20"/>
          <w:szCs w:val="20"/>
        </w:rPr>
        <w:t>Dla uniknięcia wątpliwości Strony potwierdzają, że Wykonawca, niezależnie od obowiązków określonych w niniejszej Umowie, zobowiązany jest także do przestrzegania dodatkowych wymogów dotyczących ochrony określonych rodzajów informacji wynikających z obowiązujących przepisów prawa.</w:t>
      </w:r>
    </w:p>
    <w:p w14:paraId="3655E33C" w14:textId="77777777" w:rsidR="00891231" w:rsidRPr="00B370B0" w:rsidRDefault="00891231" w:rsidP="00600277">
      <w:pPr>
        <w:pStyle w:val="Akapitzlist"/>
        <w:numPr>
          <w:ilvl w:val="0"/>
          <w:numId w:val="75"/>
        </w:numPr>
        <w:rPr>
          <w:rFonts w:ascii="Arial" w:hAnsi="Arial" w:cs="Arial"/>
          <w:sz w:val="20"/>
          <w:szCs w:val="20"/>
        </w:rPr>
      </w:pPr>
      <w:r w:rsidRPr="00B370B0">
        <w:rPr>
          <w:rFonts w:ascii="Arial" w:hAnsi="Arial" w:cs="Arial"/>
          <w:sz w:val="20"/>
          <w:szCs w:val="20"/>
        </w:rPr>
        <w:t>Wykonawca oświadcza, iż wyraża zgodę na udostępnienie treści niniejszej Umowy oraz informacji i danych związanych z jej realizacją Spółkom należącym do Grupy Kapitałowej ORLEN.</w:t>
      </w:r>
    </w:p>
    <w:p w14:paraId="17FB4C8A" w14:textId="5509D290" w:rsidR="00481094" w:rsidRPr="00B370B0" w:rsidRDefault="00481094" w:rsidP="00A95B01">
      <w:pPr>
        <w:pStyle w:val="Nagwek1"/>
        <w:rPr>
          <w:szCs w:val="20"/>
        </w:rPr>
      </w:pPr>
      <w:r w:rsidRPr="00B370B0">
        <w:rPr>
          <w:szCs w:val="20"/>
        </w:rPr>
        <w:t>§</w:t>
      </w:r>
      <w:r w:rsidR="0027196C" w:rsidRPr="00B370B0">
        <w:rPr>
          <w:szCs w:val="20"/>
        </w:rPr>
        <w:t>17</w:t>
      </w:r>
      <w:r w:rsidR="00926765" w:rsidRPr="00B370B0">
        <w:rPr>
          <w:szCs w:val="20"/>
        </w:rPr>
        <w:br/>
      </w:r>
      <w:r w:rsidRPr="00B370B0">
        <w:rPr>
          <w:szCs w:val="20"/>
        </w:rPr>
        <w:t>Prawa autorskie</w:t>
      </w:r>
      <w:bookmarkEnd w:id="80"/>
      <w:bookmarkEnd w:id="81"/>
      <w:bookmarkEnd w:id="82"/>
      <w:bookmarkEnd w:id="83"/>
      <w:bookmarkEnd w:id="84"/>
    </w:p>
    <w:p w14:paraId="1EB41883" w14:textId="0E59E058" w:rsidR="00481094" w:rsidRPr="00B370B0" w:rsidRDefault="00481094" w:rsidP="00600277">
      <w:pPr>
        <w:pStyle w:val="Akapitzlist"/>
        <w:numPr>
          <w:ilvl w:val="0"/>
          <w:numId w:val="71"/>
        </w:numPr>
        <w:suppressAutoHyphens w:val="0"/>
        <w:spacing w:after="60"/>
        <w:jc w:val="both"/>
        <w:rPr>
          <w:rFonts w:ascii="Arial" w:eastAsia="Calibri" w:hAnsi="Arial" w:cs="Arial"/>
          <w:sz w:val="20"/>
          <w:szCs w:val="20"/>
          <w:lang w:eastAsia="en-US"/>
        </w:rPr>
      </w:pPr>
      <w:bookmarkStart w:id="85" w:name="_Hlk525222050"/>
      <w:r w:rsidRPr="00B370B0">
        <w:rPr>
          <w:rFonts w:ascii="Arial" w:eastAsia="Calibri" w:hAnsi="Arial" w:cs="Arial"/>
          <w:sz w:val="20"/>
          <w:szCs w:val="20"/>
          <w:lang w:eastAsia="en-US"/>
        </w:rPr>
        <w:t xml:space="preserve">Autorskie prawa majątkowe do wszelkich rezultatów prac Wykonawcy o znamionach utworu </w:t>
      </w:r>
      <w:r w:rsidR="006F2374" w:rsidRPr="00B370B0">
        <w:rPr>
          <w:rFonts w:ascii="Arial" w:eastAsia="Calibri" w:hAnsi="Arial" w:cs="Arial"/>
          <w:sz w:val="20"/>
          <w:szCs w:val="20"/>
          <w:lang w:eastAsia="en-US"/>
        </w:rPr>
        <w:br/>
      </w:r>
      <w:r w:rsidRPr="00B370B0">
        <w:rPr>
          <w:rFonts w:ascii="Arial" w:eastAsia="Calibri" w:hAnsi="Arial" w:cs="Arial"/>
          <w:sz w:val="20"/>
          <w:szCs w:val="20"/>
          <w:lang w:eastAsia="en-US"/>
        </w:rPr>
        <w:t xml:space="preserve">w rozumieniu ustawy z dnia 4 lutego 1994 r. o prawie autorskim i prawach pokrewnych, </w:t>
      </w:r>
      <w:r w:rsidR="006F2374" w:rsidRPr="00B370B0">
        <w:rPr>
          <w:rFonts w:ascii="Arial" w:eastAsia="Calibri" w:hAnsi="Arial" w:cs="Arial"/>
          <w:sz w:val="20"/>
          <w:szCs w:val="20"/>
          <w:lang w:eastAsia="en-US"/>
        </w:rPr>
        <w:br/>
      </w:r>
      <w:r w:rsidRPr="00B370B0">
        <w:rPr>
          <w:rFonts w:ascii="Arial" w:eastAsia="Calibri" w:hAnsi="Arial" w:cs="Arial"/>
          <w:sz w:val="20"/>
          <w:szCs w:val="20"/>
          <w:lang w:eastAsia="en-US"/>
        </w:rPr>
        <w:t>w szczególności do Dokumentacji Projektowej, koncepcji Technicznej, oprogramowania i klucza źródłowego do programów stworzonych w ramach realizacji Inwestycji, przekazanych bądź udostępnionych Zamawiającemu w wykonaniu Umowy (dalej łącznie jako: „Utwory”) zostają przeniesione na Zamawiającego bez konieczności składania dodatkowych oświadczeń przez Strony – na zasadach określonych w treści niniejszego paragrafu.</w:t>
      </w:r>
    </w:p>
    <w:p w14:paraId="7E1D0CEA" w14:textId="77777777" w:rsidR="00481094" w:rsidRPr="00B370B0" w:rsidRDefault="00481094" w:rsidP="00600277">
      <w:pPr>
        <w:pStyle w:val="Akapitzlist"/>
        <w:numPr>
          <w:ilvl w:val="0"/>
          <w:numId w:val="71"/>
        </w:numPr>
        <w:suppressAutoHyphens w:val="0"/>
        <w:spacing w:after="60"/>
        <w:jc w:val="both"/>
        <w:rPr>
          <w:rFonts w:ascii="Arial" w:eastAsia="Calibri" w:hAnsi="Arial" w:cs="Arial"/>
          <w:sz w:val="20"/>
          <w:szCs w:val="20"/>
          <w:lang w:eastAsia="en-US"/>
        </w:rPr>
      </w:pPr>
      <w:r w:rsidRPr="00B370B0">
        <w:rPr>
          <w:rFonts w:ascii="Arial" w:eastAsia="Calibri" w:hAnsi="Arial" w:cs="Arial"/>
          <w:sz w:val="20"/>
          <w:szCs w:val="20"/>
          <w:lang w:eastAsia="en-US"/>
        </w:rPr>
        <w:t>Wykonawca niniejszym oświadcza, że w stosunku do Utworów, przysługują mu lub będą przysługiwać w chwili ich przeniesienia na Zamawiającego, autorskie prawa majątkowe, prawa pokrewne i prawa zależne oraz inne upoważnienia konieczne do udzielenia Zamawiającemu praw i upoważnień wskazanych w Umowie.</w:t>
      </w:r>
    </w:p>
    <w:p w14:paraId="3B85571B" w14:textId="77777777" w:rsidR="00481094" w:rsidRPr="00B370B0" w:rsidRDefault="00481094" w:rsidP="00600277">
      <w:pPr>
        <w:pStyle w:val="Akapitzlist"/>
        <w:numPr>
          <w:ilvl w:val="0"/>
          <w:numId w:val="71"/>
        </w:numPr>
        <w:suppressAutoHyphens w:val="0"/>
        <w:spacing w:after="60"/>
        <w:ind w:hanging="357"/>
        <w:jc w:val="both"/>
        <w:rPr>
          <w:rFonts w:ascii="Arial" w:eastAsia="Calibri" w:hAnsi="Arial" w:cs="Arial"/>
          <w:sz w:val="20"/>
          <w:szCs w:val="20"/>
          <w:lang w:eastAsia="en-US"/>
        </w:rPr>
      </w:pPr>
      <w:r w:rsidRPr="00B370B0">
        <w:rPr>
          <w:rFonts w:ascii="Arial" w:eastAsia="Calibri" w:hAnsi="Arial" w:cs="Arial"/>
          <w:sz w:val="20"/>
          <w:szCs w:val="20"/>
          <w:lang w:eastAsia="en-US"/>
        </w:rPr>
        <w:lastRenderedPageBreak/>
        <w:t>W związku z powyższym Wykonawca oświadcza, że wszystkie Utwory zostaną wykonane:</w:t>
      </w:r>
    </w:p>
    <w:p w14:paraId="056B8872" w14:textId="290037C2" w:rsidR="00481094" w:rsidRPr="00B370B0" w:rsidRDefault="00481094" w:rsidP="00600277">
      <w:pPr>
        <w:numPr>
          <w:ilvl w:val="1"/>
          <w:numId w:val="72"/>
        </w:numPr>
        <w:suppressAutoHyphens w:val="0"/>
        <w:spacing w:after="60" w:line="240" w:lineRule="auto"/>
        <w:ind w:left="709" w:hanging="357"/>
        <w:jc w:val="both"/>
        <w:rPr>
          <w:rFonts w:eastAsia="Calibri" w:cs="Arial"/>
          <w:lang w:eastAsia="en-US"/>
        </w:rPr>
      </w:pPr>
      <w:r w:rsidRPr="00B370B0">
        <w:rPr>
          <w:rFonts w:eastAsia="Calibri" w:cs="Arial"/>
          <w:lang w:eastAsia="en-US"/>
        </w:rPr>
        <w:t xml:space="preserve">przez jego pracowników, w wyniku wykonywania obowiązków ze stosunku pracy, a zawarte </w:t>
      </w:r>
      <w:r w:rsidR="006F2374" w:rsidRPr="00B370B0">
        <w:rPr>
          <w:rFonts w:eastAsia="Calibri" w:cs="Arial"/>
          <w:lang w:eastAsia="en-US"/>
        </w:rPr>
        <w:br/>
      </w:r>
      <w:r w:rsidRPr="00B370B0">
        <w:rPr>
          <w:rFonts w:eastAsia="Calibri" w:cs="Arial"/>
          <w:lang w:eastAsia="en-US"/>
        </w:rPr>
        <w:t xml:space="preserve">z nimi umowy nie zawierają postanowień, zgodnie z którymi autorskie prawa majątkowe do Utworów i prawa zależne pozostają przy pracowniku bądź przechodzą na inne niż Wykonawca osoby, a ponadto, że pracownicy ci upoważnią Wykonawcę do wykonywania w ich imieniu autorskich praw osobistych z prawem udzielenia przez Wykonawcę dalszego upoważnienia do ich wykonywania przez Zamawiającego, ewentualnie pracownicy zobowiążą się do niewykonywania ww. praw osobistych albo </w:t>
      </w:r>
    </w:p>
    <w:p w14:paraId="095E2488" w14:textId="77777777" w:rsidR="00481094" w:rsidRPr="00B370B0" w:rsidRDefault="00481094" w:rsidP="00600277">
      <w:pPr>
        <w:numPr>
          <w:ilvl w:val="1"/>
          <w:numId w:val="72"/>
        </w:numPr>
        <w:suppressAutoHyphens w:val="0"/>
        <w:spacing w:after="60" w:line="240" w:lineRule="auto"/>
        <w:ind w:left="709" w:hanging="357"/>
        <w:jc w:val="both"/>
        <w:rPr>
          <w:rFonts w:eastAsia="Calibri" w:cs="Arial"/>
          <w:lang w:eastAsia="en-US"/>
        </w:rPr>
      </w:pPr>
      <w:r w:rsidRPr="00B370B0">
        <w:rPr>
          <w:rFonts w:eastAsia="Calibri" w:cs="Arial"/>
          <w:lang w:eastAsia="en-US"/>
        </w:rPr>
        <w:t>przez osoby, z którymi Wykonawcę łączy umowa cywilnoprawna, a osoby te przeniosą na Wykonawcę autorskie prawa majątkowe do Utworów i prawa zależne, a ponadto, że osoby te upoważnią Wykonawcę do wykonywania w ich imieniu autorskich praw osobistych z prawem udzielenia przez Wykonawcę dalszego upoważnienia do ich wykonywania przez Zamawiającego, ewentualnie osoby te zobowiążą się do niewykonywania ww. praw osobistych.</w:t>
      </w:r>
    </w:p>
    <w:p w14:paraId="7BAC21D6" w14:textId="77777777" w:rsidR="00481094" w:rsidRPr="00B370B0" w:rsidRDefault="00481094" w:rsidP="00600277">
      <w:pPr>
        <w:pStyle w:val="Akapitzlist"/>
        <w:numPr>
          <w:ilvl w:val="0"/>
          <w:numId w:val="71"/>
        </w:numPr>
        <w:suppressAutoHyphens w:val="0"/>
        <w:spacing w:after="60"/>
        <w:ind w:hanging="357"/>
        <w:jc w:val="both"/>
        <w:rPr>
          <w:rFonts w:ascii="Arial" w:eastAsia="Calibri" w:hAnsi="Arial" w:cs="Arial"/>
          <w:sz w:val="20"/>
          <w:szCs w:val="20"/>
          <w:lang w:eastAsia="en-US"/>
        </w:rPr>
      </w:pPr>
      <w:r w:rsidRPr="00B370B0">
        <w:rPr>
          <w:rFonts w:ascii="Arial" w:eastAsia="Calibri" w:hAnsi="Arial" w:cs="Arial"/>
          <w:sz w:val="20"/>
          <w:szCs w:val="20"/>
          <w:lang w:eastAsia="en-US"/>
        </w:rPr>
        <w:t xml:space="preserve">Wykonawca zobowiązuje się na żądanie Zamawiającego dostarczyć wszelkie dokumenty potwierdzające udzielenie przez twórców Utworów zezwoleń i podjęcie przez nich zobowiązań przewidzianych w Umowie. </w:t>
      </w:r>
    </w:p>
    <w:p w14:paraId="159B03EF" w14:textId="0867D244" w:rsidR="00481094" w:rsidRPr="00B370B0" w:rsidRDefault="00481094" w:rsidP="00600277">
      <w:pPr>
        <w:numPr>
          <w:ilvl w:val="0"/>
          <w:numId w:val="71"/>
        </w:numPr>
        <w:spacing w:after="60" w:line="240" w:lineRule="auto"/>
        <w:ind w:left="357" w:hanging="357"/>
        <w:jc w:val="both"/>
        <w:rPr>
          <w:rFonts w:eastAsia="Calibri" w:cs="Arial"/>
          <w:lang w:eastAsia="en-US"/>
        </w:rPr>
      </w:pPr>
      <w:r w:rsidRPr="00B370B0">
        <w:rPr>
          <w:rFonts w:eastAsia="Calibri" w:cs="Arial"/>
          <w:lang w:eastAsia="en-US"/>
        </w:rPr>
        <w:t xml:space="preserve">Wykonawca oświadcza, że Utwory nie naruszają żadnych praw własności intelektualnej osób trzecich, a także nie są obciążone żadnymi prawami oraz roszczeniami osób trzecich. </w:t>
      </w:r>
      <w:r w:rsidR="006F2374" w:rsidRPr="00B370B0">
        <w:rPr>
          <w:rFonts w:eastAsia="Calibri" w:cs="Arial"/>
          <w:lang w:eastAsia="en-US"/>
        </w:rPr>
        <w:br/>
      </w:r>
      <w:r w:rsidRPr="00B370B0">
        <w:rPr>
          <w:rFonts w:eastAsia="Calibri" w:cs="Arial"/>
          <w:lang w:eastAsia="en-US"/>
        </w:rPr>
        <w:t xml:space="preserve">W przeciwnym wypadku Wykonawca zwalnia Zamawiającego z odpowiedzialności oraz naprawi wszelką szkodę związaną z naruszeniem praw własności intelektualnej lub dóbr osobistych osób trzecich. </w:t>
      </w:r>
    </w:p>
    <w:p w14:paraId="76F29E98" w14:textId="77777777" w:rsidR="00481094" w:rsidRPr="00B370B0" w:rsidRDefault="00481094" w:rsidP="00600277">
      <w:pPr>
        <w:numPr>
          <w:ilvl w:val="0"/>
          <w:numId w:val="71"/>
        </w:numPr>
        <w:suppressAutoHyphens w:val="0"/>
        <w:spacing w:after="120" w:line="240" w:lineRule="auto"/>
        <w:jc w:val="both"/>
        <w:rPr>
          <w:rFonts w:eastAsia="Calibri" w:cs="Arial"/>
          <w:lang w:eastAsia="en-US"/>
        </w:rPr>
      </w:pPr>
      <w:r w:rsidRPr="00B370B0">
        <w:rPr>
          <w:rFonts w:eastAsia="Calibri" w:cs="Arial"/>
          <w:lang w:eastAsia="en-US"/>
        </w:rPr>
        <w:t>W ramach Wynagrodzenia, bez ograniczeń ilościowych, czasowych i terytorialnych, z chwilą udostępnienia lub przekazania Zamawiającemu Utworów (niezależnie od formy takiego udostępnienia/przekazania), Wykonawca niniejszym przenosi na Zamawiającego wszelkie majątkowe prawa autorskie do Utworów, a Zamawiający nabywa je, na wszelkich istniejących w chwili zawarcia Umowy polach eksploatacji z prawem wykonywania ich w miejscu i w czasie swobodnie wybranym, w szczególności na następujących polach:</w:t>
      </w:r>
    </w:p>
    <w:p w14:paraId="54BB24F4" w14:textId="4454BD32" w:rsidR="00481094" w:rsidRPr="00B370B0" w:rsidRDefault="00481094" w:rsidP="00600277">
      <w:pPr>
        <w:numPr>
          <w:ilvl w:val="0"/>
          <w:numId w:val="73"/>
        </w:numPr>
        <w:spacing w:after="0" w:line="240" w:lineRule="auto"/>
        <w:jc w:val="both"/>
        <w:rPr>
          <w:rFonts w:eastAsia="Calibri" w:cs="Arial"/>
          <w:lang w:eastAsia="en-US"/>
        </w:rPr>
      </w:pPr>
      <w:r w:rsidRPr="00B370B0">
        <w:rPr>
          <w:rFonts w:eastAsia="Calibri" w:cs="Arial"/>
          <w:lang w:eastAsia="en-US"/>
        </w:rPr>
        <w:t xml:space="preserve">wykorzystanie Utworów, ich części albo egzemplarzy do wszelkiej działalności gospodarczej, </w:t>
      </w:r>
      <w:r w:rsidR="006F2374" w:rsidRPr="00B370B0">
        <w:rPr>
          <w:rFonts w:eastAsia="Calibri" w:cs="Arial"/>
          <w:lang w:eastAsia="en-US"/>
        </w:rPr>
        <w:br/>
      </w:r>
      <w:r w:rsidRPr="00B370B0">
        <w:rPr>
          <w:rFonts w:eastAsia="Calibri" w:cs="Arial"/>
          <w:lang w:eastAsia="en-US"/>
        </w:rPr>
        <w:t xml:space="preserve">w tym jako elementy komercyjne i niekomercyjne, w tym m. in.: marketingowe, badawcze, rozwojowe, eksperymentalne, wdrożeniowe, inwestycyjne, wykonywania nowych opracowań, </w:t>
      </w:r>
      <w:r w:rsidR="006F2374" w:rsidRPr="00B370B0">
        <w:rPr>
          <w:rFonts w:eastAsia="Calibri" w:cs="Arial"/>
          <w:lang w:eastAsia="en-US"/>
        </w:rPr>
        <w:br/>
      </w:r>
      <w:r w:rsidRPr="00B370B0">
        <w:rPr>
          <w:rFonts w:eastAsia="Calibri" w:cs="Arial"/>
          <w:lang w:eastAsia="en-US"/>
        </w:rPr>
        <w:t>w tym projektów, strategii, koncepcji i planów, technologii,</w:t>
      </w:r>
    </w:p>
    <w:p w14:paraId="2A8588AC" w14:textId="77777777" w:rsidR="00481094" w:rsidRPr="00B370B0" w:rsidRDefault="00481094" w:rsidP="00600277">
      <w:pPr>
        <w:widowControl w:val="0"/>
        <w:numPr>
          <w:ilvl w:val="0"/>
          <w:numId w:val="73"/>
        </w:numPr>
        <w:suppressAutoHyphens w:val="0"/>
        <w:autoSpaceDE w:val="0"/>
        <w:autoSpaceDN w:val="0"/>
        <w:adjustRightInd w:val="0"/>
        <w:spacing w:after="0" w:line="240" w:lineRule="auto"/>
        <w:jc w:val="both"/>
        <w:rPr>
          <w:rFonts w:eastAsia="Calibri" w:cs="Arial"/>
          <w:lang w:eastAsia="en-US"/>
        </w:rPr>
      </w:pPr>
      <w:r w:rsidRPr="00B370B0">
        <w:rPr>
          <w:rFonts w:eastAsia="Calibri" w:cs="Arial"/>
          <w:lang w:eastAsia="en-US"/>
        </w:rPr>
        <w:t xml:space="preserve">wykorzystania całości Utworów lub zawartych w nim dowolnie wybranych elementów, jako elementów komercyjnych lub niekomercyjnych, m.in. w celach rozwoju lub opracowania technologii, wykorzystania dla celów badawczych, rozwojowych, informacyjnych, produkcyjnych, eksperymentalnych, wdrożeniowych, inwestycyjnych, odsprzedaży, modyfikacji, rozwoju produktów i usług, do wykonywania nowych opracowań, w tym projektów, strategii, koncepcji czy planów, technologii znaków handlowych, towarowych, logo, sloganów, </w:t>
      </w:r>
    </w:p>
    <w:p w14:paraId="5FD8F4C4" w14:textId="77777777" w:rsidR="00481094" w:rsidRPr="00B370B0" w:rsidRDefault="00481094" w:rsidP="00600277">
      <w:pPr>
        <w:numPr>
          <w:ilvl w:val="0"/>
          <w:numId w:val="73"/>
        </w:numPr>
        <w:spacing w:after="0" w:line="240" w:lineRule="auto"/>
        <w:jc w:val="both"/>
        <w:rPr>
          <w:rFonts w:eastAsia="Calibri" w:cs="Arial"/>
          <w:lang w:eastAsia="en-US"/>
        </w:rPr>
      </w:pPr>
      <w:r w:rsidRPr="00B370B0">
        <w:rPr>
          <w:rFonts w:eastAsia="Calibri" w:cs="Arial"/>
          <w:lang w:eastAsia="en-US"/>
        </w:rPr>
        <w:t>utrwalanie na wszelkich znanych w chwili zawarcia Umowy nośnikach danych oraz każdą znaną w chwili zawarcia Umowy techniką,</w:t>
      </w:r>
    </w:p>
    <w:p w14:paraId="2132EB95" w14:textId="77777777" w:rsidR="00481094" w:rsidRPr="00B370B0" w:rsidRDefault="00481094" w:rsidP="00600277">
      <w:pPr>
        <w:numPr>
          <w:ilvl w:val="0"/>
          <w:numId w:val="73"/>
        </w:numPr>
        <w:spacing w:after="0" w:line="240" w:lineRule="auto"/>
        <w:jc w:val="both"/>
        <w:rPr>
          <w:rFonts w:eastAsia="Calibri" w:cs="Arial"/>
          <w:lang w:eastAsia="en-US"/>
        </w:rPr>
      </w:pPr>
      <w:r w:rsidRPr="00B370B0">
        <w:rPr>
          <w:rFonts w:eastAsia="Calibri" w:cs="Arial"/>
          <w:lang w:eastAsia="en-US"/>
        </w:rPr>
        <w:t>zwielokrotnianie każdą znaną w chwili zawarcia Umowy techniką na wszelkich znanych w chwili zawarcia Umowy nośnikach danych,</w:t>
      </w:r>
    </w:p>
    <w:p w14:paraId="39846794" w14:textId="77777777" w:rsidR="00481094" w:rsidRPr="00B370B0" w:rsidRDefault="00481094" w:rsidP="00600277">
      <w:pPr>
        <w:numPr>
          <w:ilvl w:val="0"/>
          <w:numId w:val="73"/>
        </w:numPr>
        <w:spacing w:after="0" w:line="240" w:lineRule="auto"/>
        <w:jc w:val="both"/>
        <w:rPr>
          <w:rFonts w:eastAsia="Calibri" w:cs="Arial"/>
          <w:lang w:eastAsia="en-US"/>
        </w:rPr>
      </w:pPr>
      <w:r w:rsidRPr="00B370B0">
        <w:rPr>
          <w:rFonts w:eastAsia="Calibri" w:cs="Arial"/>
          <w:lang w:eastAsia="en-US"/>
        </w:rPr>
        <w:t>wprowadzanie do obrotu oryginału lub egzemplarzy Utworów w dowolnej formie bez jakichkolwiek ograniczeń,</w:t>
      </w:r>
    </w:p>
    <w:p w14:paraId="2786784D" w14:textId="01EAFF35" w:rsidR="00481094" w:rsidRPr="00B370B0" w:rsidRDefault="00481094" w:rsidP="00600277">
      <w:pPr>
        <w:numPr>
          <w:ilvl w:val="0"/>
          <w:numId w:val="73"/>
        </w:numPr>
        <w:spacing w:after="0" w:line="240" w:lineRule="auto"/>
        <w:jc w:val="both"/>
        <w:rPr>
          <w:rFonts w:eastAsia="Calibri" w:cs="Arial"/>
          <w:lang w:eastAsia="en-US"/>
        </w:rPr>
      </w:pPr>
      <w:r w:rsidRPr="00B370B0">
        <w:rPr>
          <w:rFonts w:eastAsia="Calibri" w:cs="Arial"/>
          <w:lang w:eastAsia="en-US"/>
        </w:rPr>
        <w:t xml:space="preserve">wprowadzanie do pamięci komputera i serwerów sieci komputerowych, także zamieszczanie </w:t>
      </w:r>
      <w:r w:rsidR="006F2374" w:rsidRPr="00B370B0">
        <w:rPr>
          <w:rFonts w:eastAsia="Calibri" w:cs="Arial"/>
          <w:lang w:eastAsia="en-US"/>
        </w:rPr>
        <w:br/>
      </w:r>
      <w:r w:rsidRPr="00B370B0">
        <w:rPr>
          <w:rFonts w:eastAsia="Calibri" w:cs="Arial"/>
          <w:lang w:eastAsia="en-US"/>
        </w:rPr>
        <w:t>i udostępniania, bez jakichkolwiek ograniczeń, w Internecie, intranecie, extranecie i innych zasobach Zamawiającego</w:t>
      </w:r>
    </w:p>
    <w:p w14:paraId="6CC1EC26" w14:textId="2F4D5824" w:rsidR="00481094" w:rsidRPr="00B370B0" w:rsidRDefault="00481094" w:rsidP="00600277">
      <w:pPr>
        <w:numPr>
          <w:ilvl w:val="0"/>
          <w:numId w:val="73"/>
        </w:numPr>
        <w:spacing w:after="0" w:line="240" w:lineRule="auto"/>
        <w:jc w:val="both"/>
        <w:rPr>
          <w:rFonts w:eastAsia="Calibri" w:cs="Arial"/>
          <w:lang w:eastAsia="en-US"/>
        </w:rPr>
      </w:pPr>
      <w:r w:rsidRPr="00B370B0">
        <w:rPr>
          <w:rFonts w:eastAsia="Calibri" w:cs="Arial"/>
          <w:lang w:eastAsia="en-US"/>
        </w:rPr>
        <w:t xml:space="preserve">wprowadzanie do i rozpowszechnianie za pośrednictwem sieci komputerowych, serwerów sieci komputerowych, sieci Internet, sieci intranet, ekstranet,  innych zasobach Zamawiającego, </w:t>
      </w:r>
      <w:r w:rsidR="006F2374" w:rsidRPr="00B370B0">
        <w:rPr>
          <w:rFonts w:eastAsia="Calibri" w:cs="Arial"/>
          <w:lang w:eastAsia="en-US"/>
        </w:rPr>
        <w:br/>
      </w:r>
      <w:r w:rsidRPr="00B370B0">
        <w:rPr>
          <w:rFonts w:eastAsia="Calibri" w:cs="Arial"/>
          <w:lang w:eastAsia="en-US"/>
        </w:rPr>
        <w:t>a także w treści korespondencji Zamawiającego i materiałów przesyłanych drogą elektroniczną przez Zamawiającego,</w:t>
      </w:r>
    </w:p>
    <w:p w14:paraId="668D6743" w14:textId="77777777" w:rsidR="00481094" w:rsidRPr="00B370B0" w:rsidRDefault="00481094" w:rsidP="00600277">
      <w:pPr>
        <w:numPr>
          <w:ilvl w:val="0"/>
          <w:numId w:val="73"/>
        </w:numPr>
        <w:spacing w:after="0" w:line="240" w:lineRule="auto"/>
        <w:jc w:val="both"/>
        <w:rPr>
          <w:rFonts w:eastAsia="Calibri" w:cs="Arial"/>
          <w:lang w:eastAsia="en-US"/>
        </w:rPr>
      </w:pPr>
      <w:r w:rsidRPr="00B370B0">
        <w:rPr>
          <w:rFonts w:eastAsia="Calibri" w:cs="Arial"/>
          <w:lang w:eastAsia="en-US"/>
        </w:rPr>
        <w:t>najem, dzierżawa lub użyczanie Utworów lub ich kopii,</w:t>
      </w:r>
    </w:p>
    <w:p w14:paraId="59BF601D" w14:textId="77777777" w:rsidR="00481094" w:rsidRPr="00B370B0" w:rsidRDefault="00481094" w:rsidP="00600277">
      <w:pPr>
        <w:numPr>
          <w:ilvl w:val="0"/>
          <w:numId w:val="73"/>
        </w:numPr>
        <w:spacing w:after="0" w:line="240" w:lineRule="auto"/>
        <w:jc w:val="both"/>
        <w:rPr>
          <w:rFonts w:eastAsia="Calibri" w:cs="Arial"/>
          <w:lang w:eastAsia="en-US"/>
        </w:rPr>
      </w:pPr>
      <w:r w:rsidRPr="00B370B0">
        <w:rPr>
          <w:rFonts w:eastAsia="Calibri" w:cs="Arial"/>
          <w:lang w:eastAsia="en-US"/>
        </w:rPr>
        <w:t xml:space="preserve">publiczne wykonywanie, wyświetlanie i odtwarzanie, publiczne udostępnianie prac projektowych w taki sposób, aby każdy mógł mieć do niego dostęp w miejscu i czasie przez siebie wybranym, </w:t>
      </w:r>
    </w:p>
    <w:p w14:paraId="1DD70C28" w14:textId="77777777" w:rsidR="00481094" w:rsidRPr="00B370B0" w:rsidRDefault="00481094" w:rsidP="00600277">
      <w:pPr>
        <w:numPr>
          <w:ilvl w:val="0"/>
          <w:numId w:val="73"/>
        </w:numPr>
        <w:spacing w:after="0" w:line="240" w:lineRule="auto"/>
        <w:jc w:val="both"/>
        <w:rPr>
          <w:rFonts w:eastAsia="Calibri" w:cs="Arial"/>
          <w:lang w:eastAsia="en-US"/>
        </w:rPr>
      </w:pPr>
      <w:r w:rsidRPr="00B370B0">
        <w:rPr>
          <w:rFonts w:eastAsia="Calibri" w:cs="Arial"/>
          <w:lang w:eastAsia="en-US"/>
        </w:rPr>
        <w:t>publikowanie w formie broszur, wydawnictw, ulotek i folderów oraz innego rodzaju prezentacje branżowe.</w:t>
      </w:r>
    </w:p>
    <w:p w14:paraId="5DFA2948" w14:textId="77777777" w:rsidR="00481094" w:rsidRPr="00B370B0" w:rsidRDefault="00481094" w:rsidP="00600277">
      <w:pPr>
        <w:numPr>
          <w:ilvl w:val="0"/>
          <w:numId w:val="73"/>
        </w:numPr>
        <w:spacing w:after="0" w:line="240" w:lineRule="auto"/>
        <w:jc w:val="both"/>
        <w:rPr>
          <w:rFonts w:eastAsia="Calibri" w:cs="Arial"/>
          <w:lang w:eastAsia="en-US"/>
        </w:rPr>
      </w:pPr>
      <w:r w:rsidRPr="00B370B0">
        <w:rPr>
          <w:rFonts w:eastAsia="Calibri" w:cs="Arial"/>
          <w:lang w:eastAsia="en-US"/>
        </w:rPr>
        <w:t>wykorzystanie Utworów na potrzeby prac projektowych, w tym architektonicznych oraz szeroko rozumianego procesu inwestycyjnego, w tym do realizacji (robót budowlanych) wszelkiego rodzaju inwestycji budowlanych i innych,</w:t>
      </w:r>
    </w:p>
    <w:p w14:paraId="610E8552" w14:textId="77777777" w:rsidR="00481094" w:rsidRPr="00B370B0" w:rsidRDefault="00481094" w:rsidP="00600277">
      <w:pPr>
        <w:numPr>
          <w:ilvl w:val="0"/>
          <w:numId w:val="73"/>
        </w:numPr>
        <w:spacing w:after="0" w:line="240" w:lineRule="auto"/>
        <w:jc w:val="both"/>
        <w:rPr>
          <w:rFonts w:eastAsia="Calibri" w:cs="Arial"/>
          <w:lang w:eastAsia="en-US"/>
        </w:rPr>
      </w:pPr>
      <w:r w:rsidRPr="00B370B0">
        <w:rPr>
          <w:rFonts w:eastAsia="Calibri" w:cs="Arial"/>
          <w:lang w:eastAsia="en-US"/>
        </w:rPr>
        <w:t>tłumaczenia Utworów w całości lub części,</w:t>
      </w:r>
    </w:p>
    <w:p w14:paraId="051D96A6" w14:textId="77777777" w:rsidR="00481094" w:rsidRPr="00B370B0" w:rsidRDefault="00481094" w:rsidP="00600277">
      <w:pPr>
        <w:numPr>
          <w:ilvl w:val="0"/>
          <w:numId w:val="73"/>
        </w:numPr>
        <w:spacing w:after="0" w:line="240" w:lineRule="auto"/>
        <w:jc w:val="both"/>
        <w:rPr>
          <w:rFonts w:eastAsia="Calibri" w:cs="Arial"/>
          <w:lang w:eastAsia="en-US"/>
        </w:rPr>
      </w:pPr>
      <w:r w:rsidRPr="00B370B0">
        <w:rPr>
          <w:rFonts w:eastAsia="Calibri" w:cs="Arial"/>
          <w:lang w:eastAsia="en-US"/>
        </w:rPr>
        <w:lastRenderedPageBreak/>
        <w:t xml:space="preserve">sporządzania kopii Utworów, bez ograniczeń ilościowych, </w:t>
      </w:r>
    </w:p>
    <w:p w14:paraId="5B291B72" w14:textId="453B2649" w:rsidR="00481094" w:rsidRPr="00B370B0" w:rsidRDefault="00481094" w:rsidP="00600277">
      <w:pPr>
        <w:widowControl w:val="0"/>
        <w:numPr>
          <w:ilvl w:val="0"/>
          <w:numId w:val="73"/>
        </w:numPr>
        <w:suppressAutoHyphens w:val="0"/>
        <w:autoSpaceDE w:val="0"/>
        <w:autoSpaceDN w:val="0"/>
        <w:adjustRightInd w:val="0"/>
        <w:spacing w:after="0" w:line="240" w:lineRule="auto"/>
        <w:jc w:val="both"/>
        <w:rPr>
          <w:rFonts w:eastAsia="Calibri" w:cs="Arial"/>
          <w:lang w:eastAsia="en-US"/>
        </w:rPr>
      </w:pPr>
      <w:r w:rsidRPr="00B370B0">
        <w:rPr>
          <w:rFonts w:eastAsia="Calibri" w:cs="Arial"/>
          <w:lang w:eastAsia="en-US"/>
        </w:rPr>
        <w:t xml:space="preserve">łączenie Utworów oraz ich fragmentów z innymi utworami, także takimi, które nie powstały </w:t>
      </w:r>
      <w:r w:rsidR="006F2374" w:rsidRPr="00B370B0">
        <w:rPr>
          <w:rFonts w:eastAsia="Calibri" w:cs="Arial"/>
          <w:lang w:eastAsia="en-US"/>
        </w:rPr>
        <w:br/>
      </w:r>
      <w:r w:rsidRPr="00B370B0">
        <w:rPr>
          <w:rFonts w:eastAsia="Calibri" w:cs="Arial"/>
          <w:lang w:eastAsia="en-US"/>
        </w:rPr>
        <w:t xml:space="preserve">w wyniku działań Wykonawcy,  </w:t>
      </w:r>
    </w:p>
    <w:p w14:paraId="530EC6A5" w14:textId="77777777" w:rsidR="00481094" w:rsidRPr="00B370B0" w:rsidRDefault="00481094" w:rsidP="00600277">
      <w:pPr>
        <w:numPr>
          <w:ilvl w:val="0"/>
          <w:numId w:val="73"/>
        </w:numPr>
        <w:spacing w:after="0" w:line="240" w:lineRule="auto"/>
        <w:jc w:val="both"/>
        <w:rPr>
          <w:rFonts w:eastAsia="Calibri" w:cs="Arial"/>
          <w:lang w:eastAsia="en-US"/>
        </w:rPr>
      </w:pPr>
      <w:r w:rsidRPr="00B370B0">
        <w:rPr>
          <w:rFonts w:eastAsia="Calibri" w:cs="Arial"/>
          <w:lang w:eastAsia="en-US"/>
        </w:rPr>
        <w:t>modyfikowanie Utworów, przerabianie Utworów,</w:t>
      </w:r>
    </w:p>
    <w:p w14:paraId="78E786CC" w14:textId="77777777" w:rsidR="00481094" w:rsidRPr="00B370B0" w:rsidRDefault="00481094" w:rsidP="00600277">
      <w:pPr>
        <w:numPr>
          <w:ilvl w:val="0"/>
          <w:numId w:val="73"/>
        </w:numPr>
        <w:spacing w:after="0" w:line="240" w:lineRule="auto"/>
        <w:jc w:val="both"/>
        <w:rPr>
          <w:rFonts w:eastAsia="Calibri" w:cs="Arial"/>
          <w:lang w:eastAsia="en-US"/>
        </w:rPr>
      </w:pPr>
      <w:r w:rsidRPr="00B370B0">
        <w:rPr>
          <w:rFonts w:eastAsia="Calibri" w:cs="Arial"/>
          <w:lang w:eastAsia="en-US"/>
        </w:rPr>
        <w:t>wykonywania praw zależnych,</w:t>
      </w:r>
    </w:p>
    <w:p w14:paraId="652B3EA9" w14:textId="77777777" w:rsidR="00481094" w:rsidRPr="00B370B0" w:rsidRDefault="00481094" w:rsidP="00600277">
      <w:pPr>
        <w:numPr>
          <w:ilvl w:val="0"/>
          <w:numId w:val="73"/>
        </w:numPr>
        <w:spacing w:after="60" w:line="240" w:lineRule="auto"/>
        <w:ind w:hanging="357"/>
        <w:jc w:val="both"/>
        <w:rPr>
          <w:rFonts w:eastAsia="Calibri" w:cs="Arial"/>
          <w:lang w:eastAsia="en-US"/>
        </w:rPr>
      </w:pPr>
      <w:r w:rsidRPr="00B370B0">
        <w:rPr>
          <w:rFonts w:eastAsia="Calibri" w:cs="Arial"/>
          <w:lang w:eastAsia="en-US"/>
        </w:rPr>
        <w:t xml:space="preserve">modyfikacji klucza źródłowego, wprowadzania do tego klucza źródłowego zmian </w:t>
      </w:r>
    </w:p>
    <w:p w14:paraId="470FD1A8" w14:textId="5B95CEF4" w:rsidR="00481094" w:rsidRPr="00B370B0" w:rsidRDefault="00481094" w:rsidP="00600277">
      <w:pPr>
        <w:numPr>
          <w:ilvl w:val="0"/>
          <w:numId w:val="71"/>
        </w:numPr>
        <w:spacing w:after="60" w:line="240" w:lineRule="auto"/>
        <w:ind w:hanging="357"/>
        <w:jc w:val="both"/>
        <w:rPr>
          <w:rFonts w:eastAsia="Calibri" w:cs="Arial"/>
          <w:lang w:eastAsia="en-US"/>
        </w:rPr>
      </w:pPr>
      <w:r w:rsidRPr="00B370B0">
        <w:rPr>
          <w:rFonts w:eastAsia="Calibri" w:cs="Arial"/>
          <w:lang w:eastAsia="en-US"/>
        </w:rPr>
        <w:t xml:space="preserve">W ramach Wynagrodzenia Wykonawca przenosi na Zamawiającego, jednocześnie </w:t>
      </w:r>
      <w:r w:rsidR="006F2374" w:rsidRPr="00B370B0">
        <w:rPr>
          <w:rFonts w:eastAsia="Calibri" w:cs="Arial"/>
          <w:lang w:eastAsia="en-US"/>
        </w:rPr>
        <w:br/>
      </w:r>
      <w:r w:rsidRPr="00B370B0">
        <w:rPr>
          <w:rFonts w:eastAsia="Calibri" w:cs="Arial"/>
          <w:lang w:eastAsia="en-US"/>
        </w:rPr>
        <w:t xml:space="preserve">z przeniesieniem praw majątkowych autorskich, wyłączne prawo wykonywania i zezwalania na wykonywanie zależnego prawa autorskiego do Utworów, na polach eksploatacji określonych w ust. 6 powyżej, wraz z upoważnieniem do udzielania dalszej zgody na wykonywanie tych praw. Dla uniknięcia wątpliwości Strony potwierdzają, że powyższe wyłączne prawo wykonywania </w:t>
      </w:r>
      <w:r w:rsidR="006F2374" w:rsidRPr="00B370B0">
        <w:rPr>
          <w:rFonts w:eastAsia="Calibri" w:cs="Arial"/>
          <w:lang w:eastAsia="en-US"/>
        </w:rPr>
        <w:br/>
      </w:r>
      <w:r w:rsidRPr="00B370B0">
        <w:rPr>
          <w:rFonts w:eastAsia="Calibri" w:cs="Arial"/>
          <w:lang w:eastAsia="en-US"/>
        </w:rPr>
        <w:t xml:space="preserve">i zezwalania osobom trzecim na wykonywanie zależnych praw autorskich Zamawiający może przenieść na inne osoby wedle własnego uznania. </w:t>
      </w:r>
    </w:p>
    <w:p w14:paraId="44EAE1F6" w14:textId="194A37A6" w:rsidR="00481094" w:rsidRPr="00B370B0" w:rsidRDefault="00481094" w:rsidP="00600277">
      <w:pPr>
        <w:numPr>
          <w:ilvl w:val="0"/>
          <w:numId w:val="34"/>
        </w:numPr>
        <w:spacing w:after="120" w:line="240" w:lineRule="auto"/>
        <w:jc w:val="both"/>
        <w:rPr>
          <w:rFonts w:cs="Arial"/>
        </w:rPr>
      </w:pPr>
      <w:r w:rsidRPr="00B370B0">
        <w:rPr>
          <w:rFonts w:cs="Arial"/>
        </w:rPr>
        <w:t>Z dniem, o którym mowa w ust. 6 Wykonawca w ramach Wynagrodzenia automatycznie, bez konieczności składania dodatkowych oświadczeń, w tym oświadczenia Zamawiającego o przyjęciu, przenosi na rzecz Zamawiającego własność egzemplarza/egzemplarzy, na którym/których utrwalone zostały Utwory</w:t>
      </w:r>
      <w:r w:rsidRPr="00B370B0">
        <w:rPr>
          <w:rFonts w:eastAsia="Calibri" w:cs="Arial"/>
          <w:lang w:eastAsia="en-US"/>
        </w:rPr>
        <w:t xml:space="preserve">, w formie papierowej, elektronicznej </w:t>
      </w:r>
      <w:bookmarkStart w:id="86" w:name="_Hlk204852951"/>
      <w:bookmarkStart w:id="87" w:name="_Hlk204853328"/>
      <w:r w:rsidR="0006522D" w:rsidRPr="00B370B0">
        <w:rPr>
          <w:rFonts w:eastAsia="Calibri" w:cs="Arial"/>
          <w:lang w:eastAsia="en-US"/>
        </w:rPr>
        <w:t>z wykorzystaniem</w:t>
      </w:r>
      <w:r w:rsidR="0079234E" w:rsidRPr="00B370B0">
        <w:rPr>
          <w:rFonts w:eastAsia="Calibri" w:cs="Arial"/>
          <w:lang w:eastAsia="en-US"/>
        </w:rPr>
        <w:t xml:space="preserve"> </w:t>
      </w:r>
      <w:bookmarkEnd w:id="86"/>
      <w:r w:rsidR="0006522D" w:rsidRPr="00B370B0">
        <w:rPr>
          <w:rFonts w:cs="Arial"/>
        </w:rPr>
        <w:t xml:space="preserve">korporacyjnego systemu </w:t>
      </w:r>
      <w:proofErr w:type="spellStart"/>
      <w:r w:rsidR="0006522D" w:rsidRPr="00B370B0">
        <w:rPr>
          <w:rFonts w:cs="Arial"/>
        </w:rPr>
        <w:t>Nextfile</w:t>
      </w:r>
      <w:proofErr w:type="spellEnd"/>
    </w:p>
    <w:bookmarkEnd w:id="87"/>
    <w:p w14:paraId="01EB8299" w14:textId="77777777" w:rsidR="00481094" w:rsidRPr="00B370B0" w:rsidRDefault="00481094" w:rsidP="00600277">
      <w:pPr>
        <w:numPr>
          <w:ilvl w:val="0"/>
          <w:numId w:val="34"/>
        </w:numPr>
        <w:suppressAutoHyphens w:val="0"/>
        <w:spacing w:after="60" w:line="240" w:lineRule="auto"/>
        <w:ind w:left="357"/>
        <w:jc w:val="both"/>
        <w:rPr>
          <w:rFonts w:eastAsia="Calibri" w:cs="Arial"/>
          <w:lang w:eastAsia="en-US"/>
        </w:rPr>
      </w:pPr>
      <w:r w:rsidRPr="00B370B0">
        <w:rPr>
          <w:rFonts w:eastAsia="Calibri" w:cs="Arial"/>
          <w:lang w:eastAsia="en-US"/>
        </w:rPr>
        <w:t>Własność nośników, na których będą dostarczane Utwory przechodzi na Zamawiającego w ramach Wynagrodzenia, z chwilą dokonania ich odbioru przez Zamawiającego lub przedstawiciela Zamawiającego.</w:t>
      </w:r>
    </w:p>
    <w:p w14:paraId="42FDCE18" w14:textId="77777777" w:rsidR="00481094" w:rsidRPr="00B370B0" w:rsidRDefault="00481094" w:rsidP="00600277">
      <w:pPr>
        <w:numPr>
          <w:ilvl w:val="0"/>
          <w:numId w:val="34"/>
        </w:numPr>
        <w:suppressAutoHyphens w:val="0"/>
        <w:spacing w:after="60" w:line="240" w:lineRule="auto"/>
        <w:jc w:val="both"/>
        <w:rPr>
          <w:rFonts w:eastAsia="Calibri" w:cs="Arial"/>
          <w:lang w:eastAsia="en-US"/>
        </w:rPr>
      </w:pPr>
      <w:r w:rsidRPr="00B370B0">
        <w:rPr>
          <w:rFonts w:eastAsia="Calibri" w:cs="Arial"/>
          <w:lang w:eastAsia="en-US"/>
        </w:rPr>
        <w:t>Wykonawca zobowiązuje się, że w razie powstania nowych pól eksploatacji przeniesie na Zamawiającego autorskie prawa majątkowe do rozporządzania oraz korzystania z Utworów na takich nowych polach eksploatacji.</w:t>
      </w:r>
    </w:p>
    <w:bookmarkEnd w:id="85"/>
    <w:p w14:paraId="1DD85680" w14:textId="7FEB52B3" w:rsidR="00481094" w:rsidRPr="00B370B0" w:rsidRDefault="00481094" w:rsidP="00600277">
      <w:pPr>
        <w:numPr>
          <w:ilvl w:val="0"/>
          <w:numId w:val="34"/>
        </w:numPr>
        <w:suppressAutoHyphens w:val="0"/>
        <w:spacing w:after="60" w:line="240" w:lineRule="auto"/>
        <w:ind w:left="357"/>
        <w:jc w:val="both"/>
        <w:rPr>
          <w:rFonts w:eastAsia="Calibri" w:cs="Arial"/>
          <w:lang w:eastAsia="en-US"/>
        </w:rPr>
      </w:pPr>
      <w:r w:rsidRPr="00B370B0">
        <w:rPr>
          <w:rFonts w:eastAsia="Calibri" w:cs="Arial"/>
          <w:lang w:eastAsia="en-US"/>
        </w:rPr>
        <w:t xml:space="preserve">Zamawiający będzie uprawniony upoważnić inne podmioty należące do Grupy Kapitałowej  </w:t>
      </w:r>
      <w:r w:rsidR="006F2374" w:rsidRPr="00B370B0">
        <w:rPr>
          <w:rFonts w:eastAsia="Calibri" w:cs="Arial"/>
          <w:lang w:eastAsia="en-US"/>
        </w:rPr>
        <w:t xml:space="preserve">ORLEN </w:t>
      </w:r>
      <w:r w:rsidRPr="00B370B0">
        <w:rPr>
          <w:rFonts w:eastAsia="Calibri" w:cs="Arial"/>
          <w:lang w:eastAsia="en-US"/>
        </w:rPr>
        <w:t xml:space="preserve">oraz inne podmioty gospodarcze lub inne osoby współpracujące z Zamawiającym do korzystania </w:t>
      </w:r>
      <w:r w:rsidR="006F2374" w:rsidRPr="00B370B0">
        <w:rPr>
          <w:rFonts w:eastAsia="Calibri" w:cs="Arial"/>
          <w:lang w:eastAsia="en-US"/>
        </w:rPr>
        <w:br/>
      </w:r>
      <w:r w:rsidRPr="00B370B0">
        <w:rPr>
          <w:rFonts w:eastAsia="Calibri" w:cs="Arial"/>
          <w:lang w:eastAsia="en-US"/>
        </w:rPr>
        <w:t>z Utworów w zakresie i na zasadach takich samych jak Zamawiający lub przenieść na takie podmioty autorskie prawa majątkowe nabyte na podstawie Umowy z prawem do dalszego przenoszenia, na co Wykonawca wyraża zgodę. W takich wypadkach Wykonawcy nie będzie przysługiwało żadne dodatkowe wynagrodzenie.</w:t>
      </w:r>
    </w:p>
    <w:p w14:paraId="0F7B2693" w14:textId="77777777" w:rsidR="00481094" w:rsidRPr="00B370B0" w:rsidRDefault="00481094" w:rsidP="00600277">
      <w:pPr>
        <w:numPr>
          <w:ilvl w:val="0"/>
          <w:numId w:val="34"/>
        </w:numPr>
        <w:suppressAutoHyphens w:val="0"/>
        <w:spacing w:after="60" w:line="240" w:lineRule="auto"/>
        <w:ind w:left="357"/>
        <w:jc w:val="both"/>
        <w:rPr>
          <w:rFonts w:eastAsia="Calibri" w:cs="Arial"/>
          <w:lang w:eastAsia="en-US"/>
        </w:rPr>
      </w:pPr>
      <w:r w:rsidRPr="00B370B0">
        <w:rPr>
          <w:rFonts w:eastAsia="Calibri" w:cs="Arial"/>
          <w:lang w:eastAsia="en-US"/>
        </w:rPr>
        <w:t>Wynagrodzenie z tytułu przeniesienia autorskich praw majątkowych (w tym praw zależnych i pokrewnych) do Utworów zawarte jest w Wynagrodzeniu.</w:t>
      </w:r>
    </w:p>
    <w:p w14:paraId="0283801E" w14:textId="77777777" w:rsidR="00481094" w:rsidRPr="00B370B0" w:rsidRDefault="00481094" w:rsidP="00600277">
      <w:pPr>
        <w:numPr>
          <w:ilvl w:val="0"/>
          <w:numId w:val="34"/>
        </w:numPr>
        <w:spacing w:after="120" w:line="240" w:lineRule="auto"/>
        <w:jc w:val="both"/>
        <w:rPr>
          <w:rFonts w:cs="Arial"/>
        </w:rPr>
      </w:pPr>
      <w:r w:rsidRPr="00B370B0">
        <w:rPr>
          <w:rFonts w:cs="Arial"/>
        </w:rPr>
        <w:t>Wykonawca umieści na każdej stronie Dokumentacji projektowej, w tym również na stronie zawierającej rysunki, w sposób widoczny i czytelny dla odbiorcy, następującą formułę: Wszelkie prawa autorskie oraz prawa pokrewne do niniejszej dokumentacji należą do ORLEN OIL sp. z o.o.</w:t>
      </w:r>
    </w:p>
    <w:p w14:paraId="09D6A08B" w14:textId="77777777" w:rsidR="00481094" w:rsidRPr="00B370B0" w:rsidRDefault="00481094" w:rsidP="00600277">
      <w:pPr>
        <w:numPr>
          <w:ilvl w:val="0"/>
          <w:numId w:val="34"/>
        </w:numPr>
        <w:suppressAutoHyphens w:val="0"/>
        <w:spacing w:after="60" w:line="240" w:lineRule="auto"/>
        <w:ind w:left="357"/>
        <w:jc w:val="both"/>
        <w:rPr>
          <w:rFonts w:eastAsia="Calibri" w:cs="Arial"/>
          <w:lang w:eastAsia="en-US"/>
        </w:rPr>
      </w:pPr>
      <w:r w:rsidRPr="00B370B0">
        <w:rPr>
          <w:rFonts w:eastAsia="Calibri" w:cs="Arial"/>
          <w:lang w:eastAsia="en-US"/>
        </w:rPr>
        <w:t>Wykonawca zobowiązuje się do niepodejmowania żadnych działań, które zmierzałyby do zakwestionowania nabycia przez Zamawiającego autorskich praw majątkowych do Utworów, ani nie podejmie żadnych działań, które zmierzałyby do zakwestionowania zakresu autorskich praw majątkowych należących do Zamawiającego i zrzeka się wszelkich roszczeń w tym zakresie wobec Zamawiającego, jego następców prawnych i kolejnych nabywców praw, w tym w zakresie w jakim autorskie prawa majątkowe do Utworów zostały przeniesione przez Wykonawcę na Zamawiającego stosownie do postanowień Umowy.</w:t>
      </w:r>
    </w:p>
    <w:p w14:paraId="09D9BD55" w14:textId="38BCEE52" w:rsidR="00481094" w:rsidRPr="00B370B0" w:rsidRDefault="00481094" w:rsidP="00600277">
      <w:pPr>
        <w:numPr>
          <w:ilvl w:val="0"/>
          <w:numId w:val="34"/>
        </w:numPr>
        <w:spacing w:after="120" w:line="240" w:lineRule="auto"/>
        <w:jc w:val="both"/>
        <w:rPr>
          <w:rFonts w:cs="Arial"/>
        </w:rPr>
      </w:pPr>
      <w:r w:rsidRPr="00B370B0">
        <w:rPr>
          <w:rFonts w:cs="Arial"/>
        </w:rPr>
        <w:t xml:space="preserve">W wypadku skierowania przez osoby trzecie wobec Zamawiającego roszczeń związanych </w:t>
      </w:r>
      <w:r w:rsidR="006F2374" w:rsidRPr="00B370B0">
        <w:rPr>
          <w:rFonts w:cs="Arial"/>
        </w:rPr>
        <w:br/>
      </w:r>
      <w:r w:rsidRPr="00B370B0">
        <w:rPr>
          <w:rFonts w:cs="Arial"/>
        </w:rPr>
        <w:t xml:space="preserve">z naruszeniem praw autorskich do Utworów, które zgodnie z postanowieniami niniejszej Umowy przeszły skutecznie na Zamawiającego, Wykonawca zobowiązuje się zwolnić Zamawiającego </w:t>
      </w:r>
      <w:r w:rsidR="006F2374" w:rsidRPr="00B370B0">
        <w:rPr>
          <w:rFonts w:cs="Arial"/>
        </w:rPr>
        <w:br/>
      </w:r>
      <w:r w:rsidRPr="00B370B0">
        <w:rPr>
          <w:rFonts w:cs="Arial"/>
        </w:rPr>
        <w:t>z obowiązku zaspokojenia roszczeń kierowanych przez te osoby trzecie a w braku takiej możliwości – zobowiązuje się pokryć wszelkie koszty poniesione przez Zamawiającego z tego tytułu. Powyższy zapis stosuje się odpowiednio w przypadku zgłoszenia roszczeń wobec Zamawiającego z tytułu osobistych praw autorskich do Utworów.</w:t>
      </w:r>
    </w:p>
    <w:p w14:paraId="01411F45" w14:textId="77777777" w:rsidR="00481094" w:rsidRPr="00B370B0" w:rsidRDefault="00481094" w:rsidP="00600277">
      <w:pPr>
        <w:numPr>
          <w:ilvl w:val="0"/>
          <w:numId w:val="34"/>
        </w:numPr>
        <w:spacing w:after="120" w:line="240" w:lineRule="auto"/>
        <w:jc w:val="both"/>
        <w:rPr>
          <w:rFonts w:cs="Arial"/>
        </w:rPr>
      </w:pPr>
      <w:r w:rsidRPr="00B370B0">
        <w:rPr>
          <w:rFonts w:cs="Arial"/>
        </w:rPr>
        <w:t xml:space="preserve">W przypadku zaistnienia sytuacji, o której mowa w ust. poprzedzającym, Wykonawca zobowiązuje się podjąć na własny koszt wszelkie niezbędne czynności, aby usunąć wady prawne Utworów tak, by Zamawiający mógł z nich korzystać zgodnie z postanowieniami niniejszej Umowy. </w:t>
      </w:r>
    </w:p>
    <w:p w14:paraId="3A594388" w14:textId="40FD53EE" w:rsidR="00481094" w:rsidRPr="00B370B0" w:rsidRDefault="00481094" w:rsidP="00A95B01">
      <w:pPr>
        <w:pStyle w:val="Nagwek1"/>
        <w:rPr>
          <w:szCs w:val="20"/>
        </w:rPr>
      </w:pPr>
      <w:bookmarkStart w:id="88" w:name="_Toc64037126"/>
      <w:bookmarkStart w:id="89" w:name="_Toc65495308"/>
      <w:bookmarkStart w:id="90" w:name="_Toc65498617"/>
      <w:bookmarkStart w:id="91" w:name="_Toc65498662"/>
      <w:bookmarkStart w:id="92" w:name="_Toc167795043"/>
      <w:r w:rsidRPr="00B370B0">
        <w:rPr>
          <w:szCs w:val="20"/>
        </w:rPr>
        <w:t>§</w:t>
      </w:r>
      <w:r w:rsidR="0027196C" w:rsidRPr="00B370B0">
        <w:rPr>
          <w:szCs w:val="20"/>
        </w:rPr>
        <w:t>18</w:t>
      </w:r>
      <w:r w:rsidR="0084128F" w:rsidRPr="00B370B0">
        <w:rPr>
          <w:szCs w:val="20"/>
        </w:rPr>
        <w:br/>
      </w:r>
      <w:r w:rsidRPr="00B370B0">
        <w:rPr>
          <w:szCs w:val="20"/>
        </w:rPr>
        <w:t>Komunikacja zewnętrzna</w:t>
      </w:r>
      <w:bookmarkEnd w:id="88"/>
      <w:bookmarkEnd w:id="89"/>
      <w:bookmarkEnd w:id="90"/>
      <w:bookmarkEnd w:id="91"/>
      <w:bookmarkEnd w:id="92"/>
    </w:p>
    <w:p w14:paraId="0D808474" w14:textId="430F8CAB" w:rsidR="00481094" w:rsidRPr="00B370B0" w:rsidRDefault="00481094" w:rsidP="00600277">
      <w:pPr>
        <w:numPr>
          <w:ilvl w:val="0"/>
          <w:numId w:val="13"/>
        </w:numPr>
        <w:spacing w:after="120" w:line="240" w:lineRule="auto"/>
        <w:ind w:left="567" w:hanging="425"/>
        <w:jc w:val="both"/>
        <w:rPr>
          <w:rFonts w:cs="Arial"/>
          <w:color w:val="000000"/>
        </w:rPr>
      </w:pPr>
      <w:r w:rsidRPr="00B370B0">
        <w:rPr>
          <w:rFonts w:cs="Arial"/>
          <w:color w:val="000000"/>
        </w:rPr>
        <w:t xml:space="preserve">Wykonawca zobowiązuje się uzyskać uprzednią pisemną zgodę Zamawiającego na zamieszczenie firmy spółki, znaku towarowego lub logo Zamawiającego na swojej stronie </w:t>
      </w:r>
      <w:r w:rsidRPr="00B370B0">
        <w:rPr>
          <w:rFonts w:cs="Arial"/>
          <w:color w:val="000000"/>
        </w:rPr>
        <w:lastRenderedPageBreak/>
        <w:t xml:space="preserve">internetowej, liście kontrahentów, w broszurach, reklamach oraz wszelkich innych materiałach </w:t>
      </w:r>
      <w:r w:rsidR="006F2374" w:rsidRPr="00B370B0">
        <w:rPr>
          <w:rFonts w:cs="Arial"/>
          <w:color w:val="000000"/>
        </w:rPr>
        <w:br/>
      </w:r>
      <w:r w:rsidRPr="00B370B0">
        <w:rPr>
          <w:rFonts w:cs="Arial"/>
          <w:color w:val="000000"/>
        </w:rPr>
        <w:t>o charakterze reklamowym. W takim przypadku, Wykonawca jest zobowiązany do przedłożenia Zamawiającemu wniosku o wyrażenie zgody wraz z projektem materiału, w których dane te miałyby zostać zamieszczone.</w:t>
      </w:r>
    </w:p>
    <w:p w14:paraId="166613E2" w14:textId="77777777" w:rsidR="00694501" w:rsidRPr="00B370B0" w:rsidRDefault="00694501" w:rsidP="00600277">
      <w:pPr>
        <w:numPr>
          <w:ilvl w:val="0"/>
          <w:numId w:val="13"/>
        </w:numPr>
        <w:spacing w:after="120" w:line="240" w:lineRule="auto"/>
        <w:ind w:left="567" w:hanging="425"/>
        <w:jc w:val="both"/>
        <w:rPr>
          <w:rFonts w:cs="Arial"/>
          <w:color w:val="000000"/>
        </w:rPr>
      </w:pPr>
      <w:r w:rsidRPr="00B370B0">
        <w:rPr>
          <w:rFonts w:cs="Arial"/>
          <w:color w:val="000000"/>
        </w:rPr>
        <w:t>Wykonawca zobowiązuje się również do uzyskania uprzedniej pisemnej zgody ORLEN OIL: na przekazanie środkom masowego przekazu takim jak prasa, radio, TV, Internet jakichkolwiek informacji dotyczących Umowy. W takim przypadku, Wykonawca zobowiązuje się do przedłożenia do ORLEN OIL wraz z wnioskiem o wyrażenie zgody, treści informacji jaka miałaby zostać wykorzystana w środkach masowego przekazu oraz rodzaju mediów wraz z ich nazwami, którymi informacja będzie dystrybuowana.</w:t>
      </w:r>
    </w:p>
    <w:p w14:paraId="6515925A" w14:textId="77777777" w:rsidR="00694501" w:rsidRPr="00B370B0" w:rsidRDefault="00694501" w:rsidP="00600277">
      <w:pPr>
        <w:numPr>
          <w:ilvl w:val="0"/>
          <w:numId w:val="13"/>
        </w:numPr>
        <w:spacing w:after="120" w:line="240" w:lineRule="auto"/>
        <w:ind w:left="567" w:hanging="425"/>
        <w:jc w:val="both"/>
        <w:rPr>
          <w:rFonts w:cs="Arial"/>
          <w:color w:val="000000"/>
        </w:rPr>
      </w:pPr>
      <w:r w:rsidRPr="00B370B0">
        <w:rPr>
          <w:rFonts w:cs="Arial"/>
          <w:color w:val="000000"/>
        </w:rPr>
        <w:t>Obowiązek uzyskania zgody, o której mowa w ust. 1 i 2 powyżej, nie dotyczy:</w:t>
      </w:r>
    </w:p>
    <w:p w14:paraId="079C6AF4" w14:textId="77777777" w:rsidR="00694501" w:rsidRPr="00B370B0" w:rsidRDefault="00694501" w:rsidP="00600277">
      <w:pPr>
        <w:pStyle w:val="Akapitzlist"/>
        <w:numPr>
          <w:ilvl w:val="1"/>
          <w:numId w:val="34"/>
        </w:numPr>
        <w:spacing w:after="120"/>
        <w:jc w:val="both"/>
        <w:rPr>
          <w:rFonts w:ascii="Arial" w:hAnsi="Arial" w:cs="Arial"/>
          <w:color w:val="000000"/>
          <w:sz w:val="20"/>
          <w:szCs w:val="20"/>
        </w:rPr>
      </w:pPr>
      <w:r w:rsidRPr="00B370B0">
        <w:rPr>
          <w:rFonts w:ascii="Arial" w:hAnsi="Arial" w:cs="Arial"/>
          <w:color w:val="000000"/>
          <w:sz w:val="20"/>
          <w:szCs w:val="20"/>
        </w:rPr>
        <w:t xml:space="preserve">przypadku posługiwania się przez Wykonawcę uzyskanymi od ORLEN OIL listami referencyjnymi, jednakże brak obowiązku uzyskania zgody obejmuje tylko i wyłącznie uprawnienie Drugiej Strony do złożenia listów referencyjnych wraz z ofertą składaną przez niego oznaczonemu indywidualnie adresatowi, </w:t>
      </w:r>
    </w:p>
    <w:p w14:paraId="16BFC778" w14:textId="77777777" w:rsidR="00694501" w:rsidRPr="00B370B0" w:rsidRDefault="00694501" w:rsidP="00600277">
      <w:pPr>
        <w:pStyle w:val="Akapitzlist"/>
        <w:numPr>
          <w:ilvl w:val="1"/>
          <w:numId w:val="34"/>
        </w:numPr>
        <w:spacing w:after="120"/>
        <w:jc w:val="both"/>
        <w:rPr>
          <w:rFonts w:ascii="Arial" w:hAnsi="Arial" w:cs="Arial"/>
          <w:color w:val="000000"/>
          <w:sz w:val="20"/>
          <w:szCs w:val="20"/>
        </w:rPr>
      </w:pPr>
      <w:r w:rsidRPr="00B370B0">
        <w:rPr>
          <w:rFonts w:ascii="Arial" w:hAnsi="Arial" w:cs="Arial"/>
          <w:color w:val="000000"/>
          <w:sz w:val="20"/>
          <w:szCs w:val="20"/>
        </w:rPr>
        <w:t>przypadku wypełniania przez Wykonawcę będącą spółką publiczną obowiązków informacyjnych wynikających z obowiązujących takie spółki przepisów prawa</w:t>
      </w:r>
      <w:r w:rsidRPr="00B370B0">
        <w:rPr>
          <w:rFonts w:ascii="Arial" w:hAnsi="Arial" w:cs="Arial"/>
          <w:sz w:val="20"/>
          <w:szCs w:val="20"/>
        </w:rPr>
        <w:t>.</w:t>
      </w:r>
      <w:r w:rsidR="00856747" w:rsidRPr="00B370B0">
        <w:rPr>
          <w:rFonts w:ascii="Arial" w:hAnsi="Arial" w:cs="Arial"/>
          <w:sz w:val="20"/>
          <w:szCs w:val="20"/>
        </w:rPr>
        <w:t xml:space="preserve"> </w:t>
      </w:r>
      <w:r w:rsidR="00481094" w:rsidRPr="00B370B0">
        <w:rPr>
          <w:rFonts w:ascii="Arial" w:hAnsi="Arial" w:cs="Arial"/>
          <w:color w:val="000000"/>
          <w:sz w:val="20"/>
          <w:szCs w:val="20"/>
        </w:rPr>
        <w:t xml:space="preserve">W przypadku naruszenia zobowiązania określonego w ust. 1 powyżej, </w:t>
      </w:r>
    </w:p>
    <w:p w14:paraId="5653FC3E" w14:textId="77777777" w:rsidR="00694501" w:rsidRPr="00B370B0" w:rsidRDefault="00694501" w:rsidP="00600277">
      <w:pPr>
        <w:numPr>
          <w:ilvl w:val="0"/>
          <w:numId w:val="13"/>
        </w:numPr>
        <w:spacing w:after="120" w:line="240" w:lineRule="auto"/>
        <w:ind w:left="567" w:hanging="425"/>
        <w:jc w:val="both"/>
        <w:rPr>
          <w:rFonts w:cs="Arial"/>
          <w:color w:val="000000"/>
        </w:rPr>
      </w:pPr>
      <w:r w:rsidRPr="00B370B0">
        <w:rPr>
          <w:rFonts w:cs="Arial"/>
          <w:color w:val="000000"/>
        </w:rPr>
        <w:t>W razie niewykonania lub nienależytego wykonania zobowiązań określonych w niniejszym paragrafie, ORLEN OIL jest uprawniony do naliczenia kary umownej w wysokości 100.000 zł (słownie: sto tysięcy złotych) za każdy przypadek naruszenia. Zapłata kary umownej, o której mowa powyżej, nie ogranicza prawa ORLEN OIL do dochodzenia odszkodowania uzupełniającego na zasadach ogólnych, w przypadku, gdy wysokość poniesionej szkody przewyższa zastrzeżoną wysokość kary umownej.</w:t>
      </w:r>
    </w:p>
    <w:p w14:paraId="6F00B275" w14:textId="46945489" w:rsidR="00694501" w:rsidRPr="00B370B0" w:rsidRDefault="00694501" w:rsidP="00600277">
      <w:pPr>
        <w:numPr>
          <w:ilvl w:val="0"/>
          <w:numId w:val="13"/>
        </w:numPr>
        <w:spacing w:after="120" w:line="240" w:lineRule="auto"/>
        <w:ind w:left="567" w:hanging="425"/>
        <w:jc w:val="both"/>
        <w:rPr>
          <w:rFonts w:cs="Arial"/>
          <w:color w:val="000000"/>
        </w:rPr>
      </w:pPr>
      <w:r w:rsidRPr="00B370B0">
        <w:rPr>
          <w:rFonts w:cs="Arial"/>
          <w:color w:val="000000"/>
        </w:rPr>
        <w:t xml:space="preserve">Wykonawca przyjmuje do wiadomości, że wszelkie prawa do oznaczeń wykorzystywanych </w:t>
      </w:r>
      <w:r w:rsidR="006F2374" w:rsidRPr="00B370B0">
        <w:rPr>
          <w:rFonts w:cs="Arial"/>
          <w:color w:val="000000"/>
        </w:rPr>
        <w:br/>
      </w:r>
      <w:r w:rsidRPr="00B370B0">
        <w:rPr>
          <w:rFonts w:cs="Arial"/>
          <w:color w:val="000000"/>
        </w:rPr>
        <w:t>w działalności gospodarczej przez ORLEN OIL, w tym prawa do znaków towarowych, oznaczeń niezarejestrowanych oraz firmy podlegają ochronie prawnej na podstawie rejestracji we właściwych urzędach lub przepisów prawa na rzecz ORLEN OIL. Jakiekolwiek użycie wyżej wymienionych oznaczeń bez zgody ORLEN OIL lub w sposób niezgodny z niniejszą Umową jak również upoważnienie osób trzecich do takiego używania będzie stanowiło naruszenie praw ORLEN OIL.</w:t>
      </w:r>
    </w:p>
    <w:p w14:paraId="08CB2DD7" w14:textId="78739920" w:rsidR="0084128F" w:rsidRPr="00B370B0" w:rsidRDefault="0084128F" w:rsidP="00786611">
      <w:pPr>
        <w:spacing w:after="120" w:line="240" w:lineRule="auto"/>
        <w:jc w:val="both"/>
        <w:rPr>
          <w:rFonts w:cs="Arial"/>
          <w:b/>
          <w:color w:val="000000"/>
        </w:rPr>
      </w:pPr>
      <w:r w:rsidRPr="00B370B0">
        <w:rPr>
          <w:rFonts w:cs="Arial"/>
          <w:color w:val="000000"/>
        </w:rPr>
        <w:t xml:space="preserve"> </w:t>
      </w:r>
    </w:p>
    <w:p w14:paraId="1FFEDAD6" w14:textId="2A59972B" w:rsidR="0084128F" w:rsidRPr="00B370B0" w:rsidRDefault="0084128F" w:rsidP="00A95B01">
      <w:pPr>
        <w:pStyle w:val="Nagwek1"/>
        <w:rPr>
          <w:szCs w:val="20"/>
        </w:rPr>
      </w:pPr>
      <w:r w:rsidRPr="00B370B0">
        <w:rPr>
          <w:szCs w:val="20"/>
        </w:rPr>
        <w:t>§</w:t>
      </w:r>
      <w:r w:rsidR="0027196C" w:rsidRPr="00B370B0">
        <w:rPr>
          <w:szCs w:val="20"/>
        </w:rPr>
        <w:t>19</w:t>
      </w:r>
      <w:r w:rsidR="00A95B01" w:rsidRPr="00B370B0">
        <w:rPr>
          <w:szCs w:val="20"/>
        </w:rPr>
        <w:br/>
      </w:r>
      <w:r w:rsidR="00694501" w:rsidRPr="00B370B0">
        <w:rPr>
          <w:szCs w:val="20"/>
        </w:rPr>
        <w:t>Ochrona danych osobowych</w:t>
      </w:r>
    </w:p>
    <w:p w14:paraId="00026577" w14:textId="77777777" w:rsidR="00A2552E" w:rsidRPr="00B370B0" w:rsidRDefault="00A2552E" w:rsidP="00A2552E">
      <w:pPr>
        <w:numPr>
          <w:ilvl w:val="1"/>
          <w:numId w:val="77"/>
        </w:numPr>
        <w:suppressAutoHyphens w:val="0"/>
        <w:spacing w:after="0" w:line="288" w:lineRule="auto"/>
        <w:ind w:left="426" w:hanging="426"/>
        <w:jc w:val="both"/>
        <w:rPr>
          <w:rFonts w:cs="Arial"/>
          <w:lang w:eastAsia="ar-SA"/>
        </w:rPr>
      </w:pPr>
      <w:r w:rsidRPr="00B370B0">
        <w:rPr>
          <w:rFonts w:cs="Arial"/>
          <w:lang w:eastAsia="ar-SA"/>
        </w:rPr>
        <w:t xml:space="preserve">Na potrzeby realizacji niniejszej Umowy Strony jako niezależni administratorzy danych udostępniać będą sobie nawzajem dane osobowe swoich reprezentantów lub przedstawicieli wskazanych w Umowie oraz innych osób w związku z realizacją Umowy w zależności od potrzeb wynikających z postanowień niniejszej Umowy, obejmujące następujące kategorie danych: dane identyfikacyjne (m.in. imię i nazwisko, dane ujawnione w rejestrach publicznych), dane kontaktowe (m.in. służbowy adres e-mail, służbowy numer telefonu, firma reprezentowanego podmiotu). </w:t>
      </w:r>
    </w:p>
    <w:p w14:paraId="76FB3FB3" w14:textId="77777777" w:rsidR="00A2552E" w:rsidRPr="00B370B0" w:rsidRDefault="00A2552E" w:rsidP="00A2552E">
      <w:pPr>
        <w:numPr>
          <w:ilvl w:val="1"/>
          <w:numId w:val="77"/>
        </w:numPr>
        <w:suppressAutoHyphens w:val="0"/>
        <w:spacing w:after="0" w:line="288" w:lineRule="auto"/>
        <w:ind w:left="425" w:hanging="425"/>
        <w:jc w:val="both"/>
        <w:rPr>
          <w:rFonts w:cs="Arial"/>
          <w:lang w:eastAsia="ar-SA"/>
        </w:rPr>
      </w:pPr>
      <w:r w:rsidRPr="00B370B0">
        <w:rPr>
          <w:rFonts w:cs="Arial"/>
          <w:lang w:eastAsia="ar-SA"/>
        </w:rPr>
        <w:t>Strony zobowiązują się do poinformowania osób wymienionych w ustępie powyżej w terminie najpóźniej miesiąca po pozyskaniu danych osobowych lub przy pierwszej komunikacji z osobą, której dane dotyczą, o konieczności przekazania ich danych na potrzeby realizacji Umowy, wypełnią obowiązek informacyjny w imieniu drugiej Strony, w tym poinformują o celu i zakresie przekazania danych, wskazanych w niniejszej klauzuli informacyjnej oraz źródle pozyskania danych osobowych.</w:t>
      </w:r>
    </w:p>
    <w:p w14:paraId="1FC79C15" w14:textId="77777777" w:rsidR="00A2552E" w:rsidRPr="00B370B0" w:rsidRDefault="00A2552E" w:rsidP="00A2552E">
      <w:pPr>
        <w:pStyle w:val="Tekstpodstawowy"/>
        <w:numPr>
          <w:ilvl w:val="1"/>
          <w:numId w:val="77"/>
        </w:numPr>
        <w:suppressAutoHyphens w:val="0"/>
        <w:spacing w:after="0" w:line="288" w:lineRule="auto"/>
        <w:ind w:left="425" w:hanging="425"/>
        <w:jc w:val="both"/>
        <w:rPr>
          <w:rFonts w:cs="Arial"/>
        </w:rPr>
      </w:pPr>
      <w:r w:rsidRPr="00B370B0">
        <w:rPr>
          <w:rFonts w:cs="Arial"/>
        </w:rPr>
        <w:t>Każda ze Stron zobowiązuje się do zabezpieczenia danych osobowych poprzez podjęcie odpowiednich środków technicznych i organizacyjnych wymaganych obowiązującymi przepisami prawa w zakresie ochrony danych osobowych, jak też ponosi wszelką odpowiedzialność za szkody wyrządzone w związku z przetwarzaniem danych osobowych.</w:t>
      </w:r>
    </w:p>
    <w:p w14:paraId="47BBA22D" w14:textId="437BF27F" w:rsidR="00A2552E" w:rsidRPr="00B370B0" w:rsidRDefault="00A2552E" w:rsidP="00A2552E">
      <w:pPr>
        <w:pStyle w:val="Tekstpodstawowy"/>
        <w:numPr>
          <w:ilvl w:val="1"/>
          <w:numId w:val="77"/>
        </w:numPr>
        <w:suppressAutoHyphens w:val="0"/>
        <w:spacing w:after="0" w:line="288" w:lineRule="auto"/>
        <w:ind w:left="425" w:hanging="425"/>
        <w:jc w:val="both"/>
        <w:rPr>
          <w:rFonts w:cs="Arial"/>
        </w:rPr>
      </w:pPr>
      <w:r w:rsidRPr="00B370B0">
        <w:rPr>
          <w:rFonts w:cs="Arial"/>
        </w:rPr>
        <w:t xml:space="preserve">Administratorem danych osobowych w rozumieniu art. 4 pkt 7 Rozporządzenia Parlamentu Europejskiego i Rady (UE) 2016/679 z dnia 27 kwietnia 2016 r. w sprawie ochrony osób fizycznych </w:t>
      </w:r>
      <w:r w:rsidRPr="00B370B0">
        <w:rPr>
          <w:rFonts w:cs="Arial"/>
        </w:rPr>
        <w:lastRenderedPageBreak/>
        <w:t xml:space="preserve">w związku z przetwarzaniem danych osobowych i w sprawie swobodnego przepływu takich danych oraz uchylenia dyrektywy 95/46/WE (ogólne rozporządzenie o ochronie danych – zwane dalej „RODO”), przekazanych na potrzeby zawarcia i realizacji Umowy jest ORLEN OIL Sp. z o.o. </w:t>
      </w:r>
      <w:r w:rsidR="006F2374" w:rsidRPr="00B370B0">
        <w:rPr>
          <w:rFonts w:cs="Arial"/>
        </w:rPr>
        <w:br/>
      </w:r>
      <w:r w:rsidRPr="00B370B0">
        <w:rPr>
          <w:rFonts w:cs="Arial"/>
        </w:rPr>
        <w:t>z siedzibą: ul. Elbląska 135, 80-718 Gdańsk.</w:t>
      </w:r>
    </w:p>
    <w:p w14:paraId="04497C4E" w14:textId="77777777" w:rsidR="00A2552E" w:rsidRPr="00B370B0" w:rsidRDefault="00A2552E" w:rsidP="00A2552E">
      <w:pPr>
        <w:pStyle w:val="Tekstpodstawowy"/>
        <w:numPr>
          <w:ilvl w:val="1"/>
          <w:numId w:val="77"/>
        </w:numPr>
        <w:suppressAutoHyphens w:val="0"/>
        <w:spacing w:after="0" w:line="288" w:lineRule="auto"/>
        <w:ind w:left="425" w:hanging="425"/>
        <w:jc w:val="both"/>
        <w:rPr>
          <w:rFonts w:cs="Arial"/>
        </w:rPr>
      </w:pPr>
      <w:r w:rsidRPr="00B370B0">
        <w:rPr>
          <w:rFonts w:cs="Arial"/>
        </w:rPr>
        <w:t>W ORLEN OIL Sp. z o.o. został wyznaczony Inspektor Ochrony Danych, z którym można się skontaktować we wszystkich sprawach dotyczących przetwarzania danych osobowych oraz korzystania z praw związanych z ich przetwarzaniem, poprzez adres e-mail: daneosobowe@orlenoil.pl lub pisemnie na adres: ORLEN OIL Sp. z o.o. ul. Elbląska 135, 80-718 Gdańsk, z dopiskiem „Inspektor Ochrony Danych”.</w:t>
      </w:r>
    </w:p>
    <w:p w14:paraId="12327BA7" w14:textId="77777777" w:rsidR="00A2552E" w:rsidRPr="00B370B0" w:rsidRDefault="00A2552E" w:rsidP="00A2552E">
      <w:pPr>
        <w:pStyle w:val="Tekstpodstawowy"/>
        <w:numPr>
          <w:ilvl w:val="1"/>
          <w:numId w:val="77"/>
        </w:numPr>
        <w:suppressAutoHyphens w:val="0"/>
        <w:spacing w:after="0" w:line="288" w:lineRule="auto"/>
        <w:ind w:left="425" w:hanging="425"/>
        <w:jc w:val="both"/>
        <w:rPr>
          <w:rFonts w:cs="Arial"/>
        </w:rPr>
      </w:pPr>
      <w:r w:rsidRPr="00B370B0">
        <w:rPr>
          <w:rFonts w:cs="Arial"/>
        </w:rPr>
        <w:t>Zebrane dane osobowe będą przetwarzane w celach związanych z zawarciem i realizacją Umowy, jej obsługą oraz ewentualnym dochodzeniem lub odpieraniem roszczeń z niej wynikających, jak też w związku z wypełnieniem obowiązków prawnych ciążących na ORLEN OIL Sp. z o.o.</w:t>
      </w:r>
    </w:p>
    <w:p w14:paraId="35BE7BCD" w14:textId="77777777" w:rsidR="00A2552E" w:rsidRPr="00B370B0" w:rsidRDefault="00A2552E" w:rsidP="00A2552E">
      <w:pPr>
        <w:numPr>
          <w:ilvl w:val="1"/>
          <w:numId w:val="77"/>
        </w:numPr>
        <w:suppressAutoHyphens w:val="0"/>
        <w:spacing w:after="0" w:line="288" w:lineRule="auto"/>
        <w:ind w:left="425" w:hanging="425"/>
        <w:jc w:val="both"/>
        <w:rPr>
          <w:rFonts w:cs="Arial"/>
          <w:lang w:eastAsia="ar-SA"/>
        </w:rPr>
      </w:pPr>
      <w:r w:rsidRPr="00B370B0">
        <w:rPr>
          <w:rFonts w:cs="Arial"/>
          <w:lang w:eastAsia="ar-SA"/>
        </w:rPr>
        <w:t>Podstawą prawną przetwarzania przez ORLEN OIL Sp. z o.o. danych osobowych drugiej Strony w celach wskazanych powyżej jest:</w:t>
      </w:r>
    </w:p>
    <w:p w14:paraId="67A041E9" w14:textId="0512CD1B" w:rsidR="00A2552E" w:rsidRPr="00B370B0" w:rsidRDefault="00A2552E" w:rsidP="00A2552E">
      <w:pPr>
        <w:numPr>
          <w:ilvl w:val="0"/>
          <w:numId w:val="78"/>
        </w:numPr>
        <w:suppressAutoHyphens w:val="0"/>
        <w:spacing w:after="0" w:line="288" w:lineRule="auto"/>
        <w:ind w:left="851" w:hanging="425"/>
        <w:jc w:val="both"/>
        <w:rPr>
          <w:rFonts w:cs="Arial"/>
          <w:lang w:eastAsia="ar-SA"/>
        </w:rPr>
      </w:pPr>
      <w:r w:rsidRPr="00B370B0">
        <w:rPr>
          <w:rFonts w:cs="Arial"/>
          <w:lang w:eastAsia="ar-SA"/>
        </w:rPr>
        <w:t xml:space="preserve">podjęcie działań w celu zawarcia i wykonywania Umowy (w tym m.in. identyfikacja) zgodnie </w:t>
      </w:r>
      <w:r w:rsidR="006F2374" w:rsidRPr="00B370B0">
        <w:rPr>
          <w:rFonts w:cs="Arial"/>
          <w:lang w:eastAsia="ar-SA"/>
        </w:rPr>
        <w:br/>
      </w:r>
      <w:r w:rsidRPr="00B370B0">
        <w:rPr>
          <w:rFonts w:cs="Arial"/>
          <w:lang w:eastAsia="ar-SA"/>
        </w:rPr>
        <w:t>z art. 6 ust. 1 lit. b RODO, w przypadku kiedy stroną Umowy jest osoba fizyczna,</w:t>
      </w:r>
    </w:p>
    <w:p w14:paraId="0A0D6AB4" w14:textId="77777777" w:rsidR="00A2552E" w:rsidRPr="00B370B0" w:rsidRDefault="00A2552E" w:rsidP="00A2552E">
      <w:pPr>
        <w:numPr>
          <w:ilvl w:val="0"/>
          <w:numId w:val="78"/>
        </w:numPr>
        <w:suppressAutoHyphens w:val="0"/>
        <w:spacing w:after="0" w:line="288" w:lineRule="auto"/>
        <w:ind w:left="851" w:hanging="425"/>
        <w:jc w:val="both"/>
        <w:rPr>
          <w:rFonts w:cs="Arial"/>
          <w:lang w:eastAsia="ar-SA"/>
        </w:rPr>
      </w:pPr>
      <w:r w:rsidRPr="00B370B0">
        <w:rPr>
          <w:rFonts w:cs="Arial"/>
          <w:lang w:eastAsia="ar-SA"/>
        </w:rPr>
        <w:t>wypełnianie obowiązków prawnych ciążących na ORLEN OIL Sp. z o.o. zgodnie z art. 6 ust. 1 lit. c RODO związanych m.in. z:</w:t>
      </w:r>
    </w:p>
    <w:p w14:paraId="3FC333D0" w14:textId="77777777" w:rsidR="00A2552E" w:rsidRPr="00B370B0" w:rsidRDefault="00A2552E" w:rsidP="00A2552E">
      <w:pPr>
        <w:pStyle w:val="Akapitzlist"/>
        <w:numPr>
          <w:ilvl w:val="0"/>
          <w:numId w:val="80"/>
        </w:numPr>
        <w:suppressAutoHyphens w:val="0"/>
        <w:spacing w:line="288" w:lineRule="auto"/>
        <w:ind w:left="1276"/>
        <w:contextualSpacing/>
        <w:jc w:val="both"/>
        <w:rPr>
          <w:rFonts w:ascii="Arial" w:hAnsi="Arial" w:cs="Arial"/>
          <w:sz w:val="20"/>
          <w:szCs w:val="20"/>
          <w:lang w:eastAsia="ar-SA"/>
        </w:rPr>
      </w:pPr>
      <w:r w:rsidRPr="00B370B0">
        <w:rPr>
          <w:rFonts w:ascii="Arial" w:hAnsi="Arial" w:cs="Arial"/>
          <w:sz w:val="20"/>
          <w:szCs w:val="20"/>
          <w:lang w:eastAsia="ar-SA"/>
        </w:rPr>
        <w:t>przepisami podatkowymi oraz przepisami o rachunkowości,</w:t>
      </w:r>
    </w:p>
    <w:p w14:paraId="3EA783C9" w14:textId="77777777" w:rsidR="00A2552E" w:rsidRPr="00B370B0" w:rsidRDefault="00A2552E" w:rsidP="00A2552E">
      <w:pPr>
        <w:pStyle w:val="Akapitzlist"/>
        <w:numPr>
          <w:ilvl w:val="0"/>
          <w:numId w:val="80"/>
        </w:numPr>
        <w:suppressAutoHyphens w:val="0"/>
        <w:spacing w:line="288" w:lineRule="auto"/>
        <w:ind w:left="1276"/>
        <w:contextualSpacing/>
        <w:jc w:val="both"/>
        <w:rPr>
          <w:rFonts w:ascii="Arial" w:hAnsi="Arial" w:cs="Arial"/>
          <w:sz w:val="20"/>
          <w:szCs w:val="20"/>
          <w:lang w:eastAsia="ar-SA"/>
        </w:rPr>
      </w:pPr>
      <w:r w:rsidRPr="00B370B0">
        <w:rPr>
          <w:rFonts w:ascii="Arial" w:hAnsi="Arial" w:cs="Arial"/>
          <w:sz w:val="20"/>
          <w:szCs w:val="20"/>
          <w:lang w:eastAsia="ar-SA"/>
        </w:rPr>
        <w:t>realizacją żądań organów ścigania i na potrzeby postępowań sądowych, w przypadku zwrócenia się z żądaniem udostępnienia danych przez odpowiednie organy,</w:t>
      </w:r>
    </w:p>
    <w:p w14:paraId="3B778BF6" w14:textId="77777777" w:rsidR="00A2552E" w:rsidRPr="00B370B0" w:rsidRDefault="00A2552E" w:rsidP="00A2552E">
      <w:pPr>
        <w:numPr>
          <w:ilvl w:val="0"/>
          <w:numId w:val="78"/>
        </w:numPr>
        <w:suppressAutoHyphens w:val="0"/>
        <w:spacing w:after="0" w:line="288" w:lineRule="auto"/>
        <w:ind w:left="851" w:hanging="425"/>
        <w:jc w:val="both"/>
        <w:rPr>
          <w:rFonts w:cs="Arial"/>
          <w:lang w:eastAsia="ar-SA"/>
        </w:rPr>
      </w:pPr>
      <w:r w:rsidRPr="00B370B0">
        <w:rPr>
          <w:rFonts w:cs="Arial"/>
          <w:lang w:eastAsia="ar-SA"/>
        </w:rPr>
        <w:t xml:space="preserve">prawnie uzasadniony interes </w:t>
      </w:r>
      <w:bookmarkStart w:id="93" w:name="_Hlk109208747"/>
      <w:r w:rsidRPr="00B370B0">
        <w:rPr>
          <w:rFonts w:cs="Arial"/>
          <w:lang w:eastAsia="ar-SA"/>
        </w:rPr>
        <w:t xml:space="preserve">ORLEN OIL </w:t>
      </w:r>
      <w:bookmarkEnd w:id="93"/>
      <w:r w:rsidRPr="00B370B0">
        <w:rPr>
          <w:rFonts w:cs="Arial"/>
          <w:lang w:eastAsia="ar-SA"/>
        </w:rPr>
        <w:t>Sp. z o.o. zgodnie z art. 6 ust. 1 lit. f RODO, w tym:</w:t>
      </w:r>
    </w:p>
    <w:p w14:paraId="74414351" w14:textId="77777777" w:rsidR="00A2552E" w:rsidRPr="00B370B0" w:rsidRDefault="00A2552E" w:rsidP="00A2552E">
      <w:pPr>
        <w:pStyle w:val="Akapitzlist"/>
        <w:numPr>
          <w:ilvl w:val="0"/>
          <w:numId w:val="81"/>
        </w:numPr>
        <w:suppressAutoHyphens w:val="0"/>
        <w:spacing w:line="288" w:lineRule="auto"/>
        <w:ind w:left="1276"/>
        <w:contextualSpacing/>
        <w:jc w:val="both"/>
        <w:rPr>
          <w:rFonts w:ascii="Arial" w:hAnsi="Arial" w:cs="Arial"/>
          <w:sz w:val="20"/>
          <w:szCs w:val="20"/>
          <w:lang w:eastAsia="ar-SA"/>
        </w:rPr>
      </w:pPr>
      <w:r w:rsidRPr="00B370B0">
        <w:rPr>
          <w:rFonts w:ascii="Arial" w:hAnsi="Arial" w:cs="Arial"/>
          <w:sz w:val="20"/>
          <w:szCs w:val="20"/>
          <w:lang w:eastAsia="ar-SA"/>
        </w:rPr>
        <w:t xml:space="preserve">zawarcie i realizacja Umowy pomiędzy Stronami, </w:t>
      </w:r>
    </w:p>
    <w:p w14:paraId="06C06A4C" w14:textId="77777777" w:rsidR="00A2552E" w:rsidRPr="00B370B0" w:rsidRDefault="00A2552E" w:rsidP="00A2552E">
      <w:pPr>
        <w:pStyle w:val="Akapitzlist"/>
        <w:numPr>
          <w:ilvl w:val="0"/>
          <w:numId w:val="81"/>
        </w:numPr>
        <w:suppressAutoHyphens w:val="0"/>
        <w:spacing w:line="288" w:lineRule="auto"/>
        <w:ind w:left="1276"/>
        <w:contextualSpacing/>
        <w:jc w:val="both"/>
        <w:rPr>
          <w:rFonts w:ascii="Arial" w:hAnsi="Arial" w:cs="Arial"/>
          <w:sz w:val="20"/>
          <w:szCs w:val="20"/>
          <w:lang w:eastAsia="ar-SA"/>
        </w:rPr>
      </w:pPr>
      <w:r w:rsidRPr="00B370B0">
        <w:rPr>
          <w:rFonts w:ascii="Arial" w:hAnsi="Arial" w:cs="Arial"/>
          <w:sz w:val="20"/>
          <w:szCs w:val="20"/>
          <w:lang w:eastAsia="ar-SA"/>
        </w:rPr>
        <w:t>archiwizacja będąca realizacją prawnie uzasadnionego interesu polegającego na zabezpieczeniu informacji na wypadek prawnej potrzeby wykazania faktów, jak również na potrzeby ewentualnego ustalenia, dochodzenia lub obrony przed roszczeniami.</w:t>
      </w:r>
    </w:p>
    <w:p w14:paraId="1EBAA06E" w14:textId="77777777" w:rsidR="00A2552E" w:rsidRPr="00B370B0" w:rsidRDefault="00A2552E" w:rsidP="00A2552E">
      <w:pPr>
        <w:numPr>
          <w:ilvl w:val="1"/>
          <w:numId w:val="77"/>
        </w:numPr>
        <w:suppressAutoHyphens w:val="0"/>
        <w:spacing w:after="0" w:line="288" w:lineRule="auto"/>
        <w:ind w:left="425" w:hanging="425"/>
        <w:jc w:val="both"/>
        <w:rPr>
          <w:rFonts w:cs="Arial"/>
          <w:lang w:eastAsia="ar-SA"/>
        </w:rPr>
      </w:pPr>
      <w:r w:rsidRPr="00B370B0">
        <w:rPr>
          <w:rFonts w:cs="Arial"/>
          <w:lang w:eastAsia="ar-SA"/>
        </w:rPr>
        <w:t>Dane osobowe otrzymane od drugiej Strony mogą być przekazywane następującym kategoriom odbiorców:</w:t>
      </w:r>
    </w:p>
    <w:p w14:paraId="78A965FD" w14:textId="77777777" w:rsidR="00A2552E" w:rsidRPr="00B370B0" w:rsidRDefault="00A2552E" w:rsidP="00A2552E">
      <w:pPr>
        <w:numPr>
          <w:ilvl w:val="0"/>
          <w:numId w:val="79"/>
        </w:numPr>
        <w:suppressAutoHyphens w:val="0"/>
        <w:spacing w:after="0" w:line="288" w:lineRule="auto"/>
        <w:ind w:left="851" w:hanging="425"/>
        <w:jc w:val="both"/>
        <w:rPr>
          <w:rFonts w:cs="Arial"/>
          <w:lang w:eastAsia="ar-SA"/>
        </w:rPr>
      </w:pPr>
      <w:r w:rsidRPr="00B370B0">
        <w:rPr>
          <w:rFonts w:cs="Arial"/>
          <w:lang w:eastAsia="ar-SA"/>
        </w:rPr>
        <w:t>podmiotom przetwarzającym dane osobowe na zlecenie ORLEN OIL Sp. z o.o., w tym m.in. obsługującym systemy informatyczne wykorzystywane na potrzeby realizacji Umowy, świadczącym usługi księgowe, archiwizacyjne, serwisowe,</w:t>
      </w:r>
    </w:p>
    <w:p w14:paraId="15BA866F" w14:textId="77777777" w:rsidR="00A2552E" w:rsidRPr="00B370B0" w:rsidRDefault="00A2552E" w:rsidP="00A2552E">
      <w:pPr>
        <w:numPr>
          <w:ilvl w:val="0"/>
          <w:numId w:val="79"/>
        </w:numPr>
        <w:suppressAutoHyphens w:val="0"/>
        <w:spacing w:after="0" w:line="288" w:lineRule="auto"/>
        <w:ind w:left="851" w:hanging="425"/>
        <w:jc w:val="both"/>
        <w:rPr>
          <w:rFonts w:cs="Arial"/>
          <w:lang w:eastAsia="ar-SA"/>
        </w:rPr>
      </w:pPr>
      <w:r w:rsidRPr="00B370B0">
        <w:rPr>
          <w:rFonts w:cs="Arial"/>
          <w:lang w:eastAsia="ar-SA"/>
        </w:rPr>
        <w:t>podmiotom świadczącym usługi na rzecz ORLEN OIL Sp. z o.o., w tym firmom kurierskim i pocztowym (w związku z koniecznością dokonania zawiadomień określonych w Umowie), doradcom prawnym lub finansowym lub audytorom ORLEN OIL Sp. z o.o. (w związku ze świadczeniem usług doradztwa przy zawarciu, wykonaniu i egzekucji roszczeń wynikających z Umowy),</w:t>
      </w:r>
    </w:p>
    <w:p w14:paraId="2FC41CFA" w14:textId="77777777" w:rsidR="00A2552E" w:rsidRPr="00B370B0" w:rsidRDefault="00A2552E" w:rsidP="00A2552E">
      <w:pPr>
        <w:spacing w:after="0" w:line="288" w:lineRule="auto"/>
        <w:ind w:left="426"/>
        <w:jc w:val="both"/>
        <w:rPr>
          <w:rFonts w:cs="Arial"/>
          <w:lang w:eastAsia="ar-SA"/>
        </w:rPr>
      </w:pPr>
      <w:r w:rsidRPr="00B370B0">
        <w:rPr>
          <w:rFonts w:cs="Arial"/>
          <w:lang w:eastAsia="ar-SA"/>
        </w:rPr>
        <w:t>przy czym takie podmioty przetwarzają dane na podstawie umowy z ORLEN OIL Sp. z o.o. i wyłącznie zgodnie z jej poleceniami. Dane mogą być także udostępniane podmiotom uprawnionym na podstawie prawa, w tym organom administracji skarbowej.</w:t>
      </w:r>
    </w:p>
    <w:p w14:paraId="119875B2" w14:textId="77777777" w:rsidR="00A2552E" w:rsidRPr="00B370B0" w:rsidRDefault="00A2552E" w:rsidP="00A2552E">
      <w:pPr>
        <w:numPr>
          <w:ilvl w:val="1"/>
          <w:numId w:val="77"/>
        </w:numPr>
        <w:suppressAutoHyphens w:val="0"/>
        <w:spacing w:after="0" w:line="288" w:lineRule="auto"/>
        <w:ind w:left="425" w:hanging="425"/>
        <w:jc w:val="both"/>
        <w:rPr>
          <w:rFonts w:cs="Arial"/>
          <w:lang w:eastAsia="ar-SA"/>
        </w:rPr>
      </w:pPr>
      <w:r w:rsidRPr="00B370B0">
        <w:rPr>
          <w:rFonts w:cs="Arial"/>
          <w:lang w:eastAsia="ar-SA"/>
        </w:rPr>
        <w:t>Dane przetwarzane będą przez czas realizacji Umowy, a po jej zakończeniu przez czas związany z wygaśnięciem roszczeń związanych z Umową oraz przez czas zastrzeżony przepisami prawa, w tym przepisami podatkowymi i przepisami dotyczącymi sprawozdawczości finansowej.</w:t>
      </w:r>
    </w:p>
    <w:p w14:paraId="20E7DD19" w14:textId="77777777" w:rsidR="00A2552E" w:rsidRPr="00B370B0" w:rsidRDefault="00A2552E" w:rsidP="00A2552E">
      <w:pPr>
        <w:numPr>
          <w:ilvl w:val="1"/>
          <w:numId w:val="77"/>
        </w:numPr>
        <w:suppressAutoHyphens w:val="0"/>
        <w:spacing w:after="0" w:line="288" w:lineRule="auto"/>
        <w:ind w:left="425" w:hanging="425"/>
        <w:jc w:val="both"/>
        <w:rPr>
          <w:rFonts w:cs="Arial"/>
          <w:lang w:eastAsia="ar-SA"/>
        </w:rPr>
      </w:pPr>
      <w:r w:rsidRPr="00B370B0">
        <w:rPr>
          <w:rFonts w:cs="Arial"/>
          <w:lang w:eastAsia="ar-SA"/>
        </w:rPr>
        <w:t>Każda osoba, której dane osobowe zostaną udostępnione pomiędzy Stronami w związku z zawarciem i realizacją Umowy, ma prawo dostępu do treści swoich danych oraz prawo ich sprostowania, usunięcia, ograniczenia przetwarzania oraz prawo wniesienia sprzeciwu z przyczyn związanych z jej szczególną sytuacją, w przypadku kiedy ORLEN OIL Sp. z o.o. przetwarza dane w oparciu o swój prawnie uzasadniony interes. Sprzeciw taki można wyrazić w dowolnym momencie na adres poczty elektronicznej: dane</w:t>
      </w:r>
      <w:r w:rsidRPr="00B370B0">
        <w:rPr>
          <w:rFonts w:cs="Arial"/>
        </w:rPr>
        <w:t>osobowe@orlenoil.pl lub pisemnie na adres: ORLEN OIL Sp. z o.o. ul. Elbląska 135, 80-718 Gdańsk, z dopiskiem „Inspektor Ochrony Danych”.</w:t>
      </w:r>
    </w:p>
    <w:p w14:paraId="7A19BABB" w14:textId="77777777" w:rsidR="00A2552E" w:rsidRPr="00B370B0" w:rsidRDefault="00A2552E" w:rsidP="00A2552E">
      <w:pPr>
        <w:numPr>
          <w:ilvl w:val="1"/>
          <w:numId w:val="77"/>
        </w:numPr>
        <w:suppressAutoHyphens w:val="0"/>
        <w:spacing w:after="0" w:line="288" w:lineRule="auto"/>
        <w:ind w:left="425" w:hanging="425"/>
        <w:jc w:val="both"/>
        <w:rPr>
          <w:rFonts w:cs="Arial"/>
          <w:lang w:eastAsia="ar-SA"/>
        </w:rPr>
      </w:pPr>
      <w:r w:rsidRPr="00B370B0">
        <w:rPr>
          <w:rFonts w:cs="Arial"/>
          <w:lang w:eastAsia="ar-SA"/>
        </w:rPr>
        <w:lastRenderedPageBreak/>
        <w:t>Każda osoba posiada również prawo wniesienia skargi do organu nadzorczego (w Polsce jest to Prezes Urzędu Ochrony Danych Osobowych) w przypadku uznania, że przetwarzanie danych osobowych narusza obowiązujące przepisy o ochronie danych osobowych.</w:t>
      </w:r>
    </w:p>
    <w:p w14:paraId="481D900B" w14:textId="77777777" w:rsidR="00A2552E" w:rsidRPr="00B370B0" w:rsidRDefault="00A2552E" w:rsidP="00A2552E">
      <w:pPr>
        <w:numPr>
          <w:ilvl w:val="1"/>
          <w:numId w:val="77"/>
        </w:numPr>
        <w:suppressAutoHyphens w:val="0"/>
        <w:spacing w:after="0" w:line="288" w:lineRule="auto"/>
        <w:ind w:left="425" w:hanging="425"/>
        <w:jc w:val="both"/>
        <w:rPr>
          <w:rFonts w:cs="Arial"/>
          <w:lang w:eastAsia="ar-SA"/>
        </w:rPr>
      </w:pPr>
      <w:r w:rsidRPr="00B370B0">
        <w:rPr>
          <w:rFonts w:cs="Arial"/>
          <w:lang w:eastAsia="ar-SA"/>
        </w:rPr>
        <w:t>W przypadku kiedy stroną Umowy jest osoba fizyczna, podanie danych osobowych w celu zawarcia Umowy zgodnie z art. 6 ust. 1 lit. b RODO jest dobrowolne, jednakże odmowa ich podania może skutkować brakiem możliwości zawarcia i realizacji Umowy. Podanie danych osobowych jest obowiązkowe w zakresie celów przetwarzania realizowanych w oparciu o obowiązek prawny ciążący na ORLEN OIL Sp. z o.o..</w:t>
      </w:r>
    </w:p>
    <w:p w14:paraId="312BD66E" w14:textId="77777777" w:rsidR="00A2552E" w:rsidRPr="00B370B0" w:rsidRDefault="00A2552E" w:rsidP="00A2552E">
      <w:pPr>
        <w:numPr>
          <w:ilvl w:val="1"/>
          <w:numId w:val="77"/>
        </w:numPr>
        <w:suppressAutoHyphens w:val="0"/>
        <w:spacing w:after="0" w:line="288" w:lineRule="auto"/>
        <w:ind w:left="425" w:hanging="425"/>
        <w:jc w:val="both"/>
        <w:rPr>
          <w:rFonts w:cs="Arial"/>
          <w:b/>
          <w:lang w:eastAsia="ar-SA"/>
        </w:rPr>
      </w:pPr>
      <w:r w:rsidRPr="00B370B0">
        <w:rPr>
          <w:rFonts w:cs="Arial"/>
          <w:lang w:eastAsia="ar-SA"/>
        </w:rPr>
        <w:t>Dane osobowe nie będą profilowane i nie będą służyły zautomatyzowanemu podejmowaniu decyzji.</w:t>
      </w:r>
    </w:p>
    <w:p w14:paraId="237DBD6C" w14:textId="406FF30F" w:rsidR="00481094" w:rsidRPr="00B370B0" w:rsidRDefault="00481094" w:rsidP="00A95B01">
      <w:pPr>
        <w:pStyle w:val="Nagwek1"/>
        <w:rPr>
          <w:szCs w:val="20"/>
        </w:rPr>
      </w:pPr>
      <w:bookmarkStart w:id="94" w:name="_Toc64037131"/>
      <w:bookmarkStart w:id="95" w:name="_Toc65495313"/>
      <w:bookmarkStart w:id="96" w:name="_Toc65498619"/>
      <w:bookmarkStart w:id="97" w:name="_Toc65498664"/>
      <w:bookmarkStart w:id="98" w:name="_Toc167795044"/>
      <w:r w:rsidRPr="00B370B0">
        <w:rPr>
          <w:szCs w:val="20"/>
        </w:rPr>
        <w:t>§</w:t>
      </w:r>
      <w:r w:rsidR="0027196C" w:rsidRPr="00B370B0">
        <w:rPr>
          <w:szCs w:val="20"/>
        </w:rPr>
        <w:t>20</w:t>
      </w:r>
      <w:r w:rsidRPr="00B370B0">
        <w:rPr>
          <w:szCs w:val="20"/>
        </w:rPr>
        <w:br/>
        <w:t>Postanowienia końcowe</w:t>
      </w:r>
      <w:bookmarkEnd w:id="94"/>
      <w:bookmarkEnd w:id="95"/>
      <w:bookmarkEnd w:id="96"/>
      <w:bookmarkEnd w:id="97"/>
      <w:bookmarkEnd w:id="98"/>
    </w:p>
    <w:p w14:paraId="29D8AB7B" w14:textId="53494921" w:rsidR="00481094" w:rsidRPr="00B370B0" w:rsidRDefault="00481094" w:rsidP="00600277">
      <w:pPr>
        <w:numPr>
          <w:ilvl w:val="0"/>
          <w:numId w:val="35"/>
        </w:numPr>
        <w:spacing w:after="0" w:line="240" w:lineRule="auto"/>
        <w:ind w:left="538" w:hanging="425"/>
        <w:jc w:val="both"/>
        <w:rPr>
          <w:rFonts w:cs="Arial"/>
        </w:rPr>
      </w:pPr>
      <w:r w:rsidRPr="00B370B0">
        <w:rPr>
          <w:rFonts w:cs="Arial"/>
        </w:rPr>
        <w:t>Działając na podstawie art. 4c ustawy z 8 marca 2013 r. - o przeciwdziałaniu nadmiernym opóźnieniom w transakcjach handlowych (Dz.U. z 2023 r. poz.711 ze zm.), ORLEN OIL Sp. z o. o. w Gdańsku oświadcza, że posiada status dużego przedsiębiorcy.</w:t>
      </w:r>
    </w:p>
    <w:p w14:paraId="3D875121" w14:textId="77777777" w:rsidR="00620EE7" w:rsidRPr="00B370B0" w:rsidRDefault="00620EE7" w:rsidP="00620EE7">
      <w:pPr>
        <w:spacing w:after="0" w:line="240" w:lineRule="auto"/>
        <w:ind w:left="538"/>
        <w:jc w:val="both"/>
        <w:rPr>
          <w:rFonts w:cs="Arial"/>
        </w:rPr>
      </w:pPr>
    </w:p>
    <w:p w14:paraId="3D46A1EE" w14:textId="05311892" w:rsidR="006E463F" w:rsidRPr="00B370B0" w:rsidRDefault="006E463F" w:rsidP="00600277">
      <w:pPr>
        <w:pStyle w:val="Akapitzlist"/>
        <w:numPr>
          <w:ilvl w:val="0"/>
          <w:numId w:val="35"/>
        </w:numPr>
        <w:ind w:left="567" w:hanging="425"/>
        <w:jc w:val="both"/>
        <w:rPr>
          <w:rFonts w:ascii="Arial" w:hAnsi="Arial" w:cs="Arial"/>
          <w:sz w:val="20"/>
          <w:szCs w:val="20"/>
        </w:rPr>
      </w:pPr>
      <w:r w:rsidRPr="00B370B0">
        <w:rPr>
          <w:rFonts w:ascii="Arial" w:hAnsi="Arial" w:cs="Arial"/>
          <w:sz w:val="20"/>
          <w:szCs w:val="20"/>
        </w:rPr>
        <w:t>W przypadku powstania jakichkolwiek płatności na rzecz Zamawiającego na podstawie niniejszej Umowy, płatności te będą realizowane na następujący rachunek bankowy Zamawiającego prowadzony w banku Bank Handlowy S.A. o nr: 21 1030 1188 0000 0000 0361 9201.</w:t>
      </w:r>
    </w:p>
    <w:p w14:paraId="1509F796" w14:textId="77777777" w:rsidR="006E463F" w:rsidRPr="00B370B0" w:rsidRDefault="006E463F" w:rsidP="006E463F">
      <w:pPr>
        <w:spacing w:after="0" w:line="240" w:lineRule="auto"/>
        <w:jc w:val="both"/>
        <w:rPr>
          <w:rFonts w:cs="Arial"/>
        </w:rPr>
      </w:pPr>
    </w:p>
    <w:p w14:paraId="78375FF4" w14:textId="77777777" w:rsidR="00481094" w:rsidRPr="00B370B0" w:rsidRDefault="00481094" w:rsidP="00600277">
      <w:pPr>
        <w:numPr>
          <w:ilvl w:val="0"/>
          <w:numId w:val="35"/>
        </w:numPr>
        <w:spacing w:line="240" w:lineRule="auto"/>
        <w:ind w:left="567" w:hanging="425"/>
        <w:jc w:val="both"/>
        <w:rPr>
          <w:rFonts w:cs="Arial"/>
        </w:rPr>
      </w:pPr>
      <w:r w:rsidRPr="00B370B0">
        <w:rPr>
          <w:rFonts w:cs="Arial"/>
          <w:color w:val="000000"/>
        </w:rPr>
        <w:t>Wykonawca nie może bez pisemnej zgody Zamawiającego przenieść na osobę trzecią (dokonać przelewu) praw i zobowiązań, w szczególności wierzytelności obejmującej zobowiązania do zapłaty Wynagrodzenia za świadczenia wynikające z niniejszej Umowy.</w:t>
      </w:r>
      <w:r w:rsidRPr="00B370B0">
        <w:rPr>
          <w:rFonts w:cs="Arial"/>
        </w:rPr>
        <w:t xml:space="preserve"> W przypadku, gdy dłużnikiem jest duży przedsiębiorca, a wierzycielem jest mikroprzedsiębiorcą, małym przedsiębiorcą albo średnim przedsiębiorcą w rozumieniu ustawy o przeciwdziałaniu nadmiernym opóźnieniom w transakcjach handlowych (</w:t>
      </w:r>
      <w:proofErr w:type="spellStart"/>
      <w:r w:rsidRPr="00B370B0">
        <w:rPr>
          <w:rFonts w:cs="Arial"/>
        </w:rPr>
        <w:t>t.j</w:t>
      </w:r>
      <w:proofErr w:type="spellEnd"/>
      <w:r w:rsidRPr="00B370B0">
        <w:rPr>
          <w:rFonts w:cs="Arial"/>
        </w:rPr>
        <w:t xml:space="preserve">. Dz.U. z 2023 r. poz. 711 z </w:t>
      </w:r>
      <w:proofErr w:type="spellStart"/>
      <w:r w:rsidRPr="00B370B0">
        <w:rPr>
          <w:rFonts w:cs="Arial"/>
        </w:rPr>
        <w:t>późn</w:t>
      </w:r>
      <w:proofErr w:type="spellEnd"/>
      <w:r w:rsidRPr="00B370B0">
        <w:rPr>
          <w:rFonts w:cs="Arial"/>
        </w:rPr>
        <w:t xml:space="preserve">. </w:t>
      </w:r>
      <w:proofErr w:type="spellStart"/>
      <w:r w:rsidRPr="00B370B0">
        <w:rPr>
          <w:rFonts w:cs="Arial"/>
        </w:rPr>
        <w:t>zm</w:t>
      </w:r>
      <w:proofErr w:type="spellEnd"/>
      <w:r w:rsidRPr="00B370B0">
        <w:rPr>
          <w:rFonts w:cs="Arial"/>
        </w:rPr>
        <w:t xml:space="preserve">), zastrzeżenie, o którym mowa w zdaniu pierwszym, traci moc w odniesieniu do wierzytelności, której zapłata nie nastąpiła w terminie określonym w umowie. </w:t>
      </w:r>
    </w:p>
    <w:p w14:paraId="7F68FE69" w14:textId="77777777" w:rsidR="00481094" w:rsidRPr="00B370B0" w:rsidRDefault="00481094" w:rsidP="00600277">
      <w:pPr>
        <w:numPr>
          <w:ilvl w:val="0"/>
          <w:numId w:val="35"/>
        </w:numPr>
        <w:spacing w:line="240" w:lineRule="auto"/>
        <w:ind w:left="567" w:hanging="425"/>
        <w:jc w:val="both"/>
        <w:rPr>
          <w:rFonts w:cs="Arial"/>
          <w:color w:val="000000"/>
        </w:rPr>
      </w:pPr>
      <w:r w:rsidRPr="00B370B0">
        <w:rPr>
          <w:rFonts w:cs="Arial"/>
          <w:color w:val="000000"/>
        </w:rPr>
        <w:t xml:space="preserve">Działając na podstawie art. 4c ustawy z dnia 8 marca 2013 r. o przeciwdziałaniu nadmiernym opóźnieniom w transakcjach handlowych (Dz. U. z 2023 r. poz. 711 ze zm.), </w:t>
      </w:r>
      <w:r w:rsidRPr="00B370B0">
        <w:rPr>
          <w:rFonts w:cs="Arial"/>
          <w:color w:val="2E74B5" w:themeColor="accent1" w:themeShade="BF"/>
        </w:rPr>
        <w:t xml:space="preserve">Wykonawca oświadcza, że posiada status dużego przedsiębiorcy.* </w:t>
      </w:r>
    </w:p>
    <w:p w14:paraId="79F4FC33" w14:textId="3D53258E" w:rsidR="00481094" w:rsidRPr="00B370B0" w:rsidRDefault="00481094" w:rsidP="00600277">
      <w:pPr>
        <w:numPr>
          <w:ilvl w:val="0"/>
          <w:numId w:val="35"/>
        </w:numPr>
        <w:spacing w:line="240" w:lineRule="auto"/>
        <w:ind w:left="567" w:hanging="425"/>
        <w:jc w:val="both"/>
        <w:rPr>
          <w:rFonts w:cs="Arial"/>
        </w:rPr>
      </w:pPr>
      <w:r w:rsidRPr="00B370B0">
        <w:rPr>
          <w:rFonts w:cs="Arial"/>
        </w:rPr>
        <w:t xml:space="preserve">Strony mają obowiązek powiadomić się nawzajem o każdej zmianie dotyczącej prowadzonej działalności gospodarczej, zwłaszcza o zmianie adresu siedziby lub miejsca zamieszkania. </w:t>
      </w:r>
      <w:r w:rsidR="006F2374" w:rsidRPr="00B370B0">
        <w:rPr>
          <w:rFonts w:cs="Arial"/>
        </w:rPr>
        <w:br/>
      </w:r>
      <w:r w:rsidRPr="00B370B0">
        <w:rPr>
          <w:rFonts w:cs="Arial"/>
        </w:rPr>
        <w:t>W przypadku zaniedbania tego obowiązku pisma wysłane do drugiej strony uznane będą za doręczone.</w:t>
      </w:r>
    </w:p>
    <w:p w14:paraId="467C2CAF" w14:textId="276D3A87" w:rsidR="00481094" w:rsidRPr="00B370B0" w:rsidRDefault="00481094" w:rsidP="00600277">
      <w:pPr>
        <w:numPr>
          <w:ilvl w:val="0"/>
          <w:numId w:val="35"/>
        </w:numPr>
        <w:spacing w:after="120" w:line="240" w:lineRule="auto"/>
        <w:ind w:left="567" w:hanging="425"/>
        <w:jc w:val="both"/>
        <w:rPr>
          <w:rFonts w:cs="Arial"/>
          <w:color w:val="000000"/>
        </w:rPr>
      </w:pPr>
      <w:r w:rsidRPr="00B370B0">
        <w:rPr>
          <w:rFonts w:cs="Arial"/>
          <w:color w:val="000000"/>
        </w:rPr>
        <w:t xml:space="preserve">Nieważność lub bezskuteczność jakiejkolwiek części lub postanowienia niniejszej Umowy </w:t>
      </w:r>
      <w:r w:rsidR="006F2374" w:rsidRPr="00B370B0">
        <w:rPr>
          <w:rFonts w:cs="Arial"/>
          <w:color w:val="000000"/>
        </w:rPr>
        <w:br/>
      </w:r>
      <w:r w:rsidRPr="00B370B0">
        <w:rPr>
          <w:rFonts w:cs="Arial"/>
          <w:color w:val="000000"/>
        </w:rPr>
        <w:t xml:space="preserve">w żaden sposób nie będzie mieć wpływu na ważność lub skuteczność jakiejkolwiek innej części lub postanowienia niniejszej Umowy. Nieważna lub bezskuteczna część lub postanowienie Umowy zostanie uznane za usunięte z niniejszej Umowy i zostanie zastąpione takim postanowieniem, które najlepiej oddaje pierwotny zamiar Stron, a w braku takowego postanowienia Umowy – pozostałe części i postanowienia niniejszej Umowy zostaną uznane </w:t>
      </w:r>
      <w:r w:rsidR="006F2374" w:rsidRPr="00B370B0">
        <w:rPr>
          <w:rFonts w:cs="Arial"/>
          <w:color w:val="000000"/>
        </w:rPr>
        <w:br/>
      </w:r>
      <w:r w:rsidRPr="00B370B0">
        <w:rPr>
          <w:rFonts w:cs="Arial"/>
          <w:color w:val="000000"/>
        </w:rPr>
        <w:t xml:space="preserve">i wykonane tak, jakby niniejsza Umowa nie zawierała nieważnej lub bezskutecznej części lub postanowienia. </w:t>
      </w:r>
    </w:p>
    <w:p w14:paraId="24CB0EAA" w14:textId="246B0A56" w:rsidR="00481094" w:rsidRPr="00B370B0" w:rsidRDefault="00481094" w:rsidP="00600277">
      <w:pPr>
        <w:numPr>
          <w:ilvl w:val="0"/>
          <w:numId w:val="35"/>
        </w:numPr>
        <w:spacing w:after="120" w:line="240" w:lineRule="auto"/>
        <w:ind w:left="567" w:hanging="425"/>
        <w:jc w:val="both"/>
        <w:rPr>
          <w:rFonts w:cs="Arial"/>
          <w:color w:val="000000"/>
        </w:rPr>
      </w:pPr>
      <w:r w:rsidRPr="00B370B0">
        <w:rPr>
          <w:rFonts w:cs="Arial"/>
          <w:color w:val="000000"/>
        </w:rPr>
        <w:t xml:space="preserve">Zrzeczenie się przez Zamawiającego lub zaniechanie bądź wstrzymanie się z dochodzeniem praw i środków przysługujących mu z tytułu jakiegokolwiek naruszenia lub niedotrzymania jakichkolwiek terminów, zobowiązań, warunków lub innych postanowień niniejszej Umowy </w:t>
      </w:r>
      <w:r w:rsidR="006F2374" w:rsidRPr="00B370B0">
        <w:rPr>
          <w:rFonts w:cs="Arial"/>
          <w:color w:val="000000"/>
        </w:rPr>
        <w:br/>
      </w:r>
      <w:r w:rsidRPr="00B370B0">
        <w:rPr>
          <w:rFonts w:cs="Arial"/>
          <w:color w:val="000000"/>
        </w:rPr>
        <w:t>w dowolnym czasie nie będzie mieć wpływu, nie będzie ograniczać, zmieniać ani stanowić zrzeczenia się takiego prawa Zamawiającego w przyszłości do egzekwowania lub wymuszenia ścisłego przestrzegania każdego terminu, zobowiązania, warunku lub innego postanowienia niniejszej Umowy bądź dochodzenia praw i środków przysługujących jej z tytułu jakiegokolwiek naruszenia lub niedotrzymania jakichkolwiek terminów, zobowiązań, warunków lub innych postanowień niniejszej Umowy, niezależnie od jakichkolwiek transakcji lub zwyczajów handlowych.</w:t>
      </w:r>
    </w:p>
    <w:p w14:paraId="1CFE687A" w14:textId="39784F0C" w:rsidR="00481094" w:rsidRPr="00B370B0" w:rsidRDefault="00481094" w:rsidP="00600277">
      <w:pPr>
        <w:numPr>
          <w:ilvl w:val="0"/>
          <w:numId w:val="35"/>
        </w:numPr>
        <w:spacing w:after="120" w:line="240" w:lineRule="auto"/>
        <w:ind w:left="567" w:hanging="425"/>
        <w:jc w:val="both"/>
        <w:rPr>
          <w:rFonts w:cs="Arial"/>
          <w:color w:val="000000"/>
        </w:rPr>
      </w:pPr>
      <w:r w:rsidRPr="00B370B0">
        <w:rPr>
          <w:rFonts w:cs="Arial"/>
          <w:color w:val="000000"/>
        </w:rPr>
        <w:lastRenderedPageBreak/>
        <w:t xml:space="preserve">Spory zaistniałe na tle wykonania niniejszej Umowy rozstrzygane będą w pierwszej kolejności </w:t>
      </w:r>
      <w:r w:rsidR="006F2374" w:rsidRPr="00B370B0">
        <w:rPr>
          <w:rFonts w:cs="Arial"/>
          <w:color w:val="000000"/>
        </w:rPr>
        <w:br/>
      </w:r>
      <w:r w:rsidRPr="00B370B0">
        <w:rPr>
          <w:rFonts w:cs="Arial"/>
          <w:color w:val="000000"/>
        </w:rPr>
        <w:t>w trybie polubownym; jeżeli przez okres 30 dni od dnia wszczęcia negocjacji osiągnięcie porozumienia okaże się niemożliwe – sprawę rozpozna Sąd Powszechny właściwy dla siedziby Zamawiającego.</w:t>
      </w:r>
    </w:p>
    <w:p w14:paraId="66FAC631" w14:textId="77777777" w:rsidR="00481094" w:rsidRPr="00B370B0" w:rsidRDefault="00481094" w:rsidP="00600277">
      <w:pPr>
        <w:numPr>
          <w:ilvl w:val="0"/>
          <w:numId w:val="35"/>
        </w:numPr>
        <w:spacing w:after="120" w:line="240" w:lineRule="auto"/>
        <w:ind w:left="567" w:hanging="425"/>
        <w:jc w:val="both"/>
        <w:rPr>
          <w:rFonts w:cs="Arial"/>
          <w:color w:val="000000"/>
        </w:rPr>
      </w:pPr>
      <w:r w:rsidRPr="00B370B0">
        <w:rPr>
          <w:rFonts w:cs="Arial"/>
          <w:color w:val="000000"/>
        </w:rPr>
        <w:t xml:space="preserve">Z zastrzeżeniem przypadków wyraźnie wskazanych w Umowie, wszelkie zmiany postanowień niniejszej Umowy wymagają zachowania formy pisemnej w postaci aneksu pod rygorem nieważności. </w:t>
      </w:r>
    </w:p>
    <w:p w14:paraId="3D9236A5" w14:textId="77777777" w:rsidR="00481094" w:rsidRPr="00B370B0" w:rsidRDefault="00481094" w:rsidP="00600277">
      <w:pPr>
        <w:numPr>
          <w:ilvl w:val="0"/>
          <w:numId w:val="35"/>
        </w:numPr>
        <w:spacing w:after="120" w:line="240" w:lineRule="auto"/>
        <w:ind w:left="567" w:hanging="425"/>
        <w:jc w:val="both"/>
        <w:rPr>
          <w:rFonts w:cs="Arial"/>
          <w:color w:val="000000"/>
        </w:rPr>
      </w:pPr>
      <w:r w:rsidRPr="00B370B0">
        <w:rPr>
          <w:rFonts w:cs="Arial"/>
          <w:color w:val="000000"/>
        </w:rPr>
        <w:t>W sprawach nieuregulowanych niniejszą Umową zastosowanie będą miały przepisy Kodeksu Cywilnego, Prawa Budowlanego i Prawa Autorskiego.</w:t>
      </w:r>
    </w:p>
    <w:p w14:paraId="2D47208C" w14:textId="77777777" w:rsidR="00481094" w:rsidRPr="00B370B0" w:rsidRDefault="00481094" w:rsidP="00600277">
      <w:pPr>
        <w:numPr>
          <w:ilvl w:val="0"/>
          <w:numId w:val="35"/>
        </w:numPr>
        <w:spacing w:after="120" w:line="240" w:lineRule="auto"/>
        <w:ind w:left="567" w:hanging="425"/>
        <w:jc w:val="both"/>
        <w:rPr>
          <w:rFonts w:cs="Arial"/>
          <w:color w:val="000000"/>
        </w:rPr>
      </w:pPr>
      <w:r w:rsidRPr="00B370B0">
        <w:rPr>
          <w:rFonts w:cs="Arial"/>
          <w:color w:val="000000"/>
        </w:rPr>
        <w:t>Umowę sporządzono w dwóch jednobrzmiących egzemplarzach po jednym dla każdej ze Stron.</w:t>
      </w:r>
    </w:p>
    <w:p w14:paraId="1CB87513" w14:textId="400C0975" w:rsidR="00481094" w:rsidRPr="00B370B0" w:rsidRDefault="00481094" w:rsidP="00A95B01">
      <w:pPr>
        <w:pStyle w:val="Nagwek1"/>
        <w:rPr>
          <w:szCs w:val="20"/>
        </w:rPr>
      </w:pPr>
      <w:bookmarkStart w:id="99" w:name="_Toc64037132"/>
      <w:bookmarkStart w:id="100" w:name="_Toc65495314"/>
      <w:bookmarkStart w:id="101" w:name="_Toc65498620"/>
      <w:bookmarkStart w:id="102" w:name="_Toc65498665"/>
      <w:bookmarkStart w:id="103" w:name="_Toc167795045"/>
      <w:r w:rsidRPr="00B370B0">
        <w:rPr>
          <w:szCs w:val="20"/>
        </w:rPr>
        <w:t>§</w:t>
      </w:r>
      <w:r w:rsidR="0027196C" w:rsidRPr="00B370B0">
        <w:rPr>
          <w:szCs w:val="20"/>
        </w:rPr>
        <w:t>21</w:t>
      </w:r>
      <w:r w:rsidRPr="00B370B0">
        <w:rPr>
          <w:szCs w:val="20"/>
        </w:rPr>
        <w:br/>
        <w:t>Załączniki</w:t>
      </w:r>
      <w:bookmarkEnd w:id="99"/>
      <w:bookmarkEnd w:id="100"/>
      <w:bookmarkEnd w:id="101"/>
      <w:bookmarkEnd w:id="102"/>
      <w:bookmarkEnd w:id="103"/>
    </w:p>
    <w:p w14:paraId="6B70280D" w14:textId="77777777" w:rsidR="00481094" w:rsidRPr="00B370B0" w:rsidRDefault="00481094" w:rsidP="00600277">
      <w:pPr>
        <w:pStyle w:val="Akapitzlist"/>
        <w:numPr>
          <w:ilvl w:val="0"/>
          <w:numId w:val="67"/>
        </w:numPr>
        <w:tabs>
          <w:tab w:val="left" w:pos="-720"/>
        </w:tabs>
        <w:jc w:val="both"/>
        <w:rPr>
          <w:rFonts w:ascii="Arial" w:hAnsi="Arial" w:cs="Arial"/>
          <w:sz w:val="20"/>
          <w:szCs w:val="20"/>
        </w:rPr>
      </w:pPr>
      <w:r w:rsidRPr="00B370B0">
        <w:rPr>
          <w:rFonts w:ascii="Arial" w:hAnsi="Arial" w:cs="Arial"/>
          <w:sz w:val="20"/>
          <w:szCs w:val="20"/>
        </w:rPr>
        <w:t>Następujące Załączniki do Umowy stanowią jej integralną część:</w:t>
      </w:r>
    </w:p>
    <w:p w14:paraId="48BD65DF" w14:textId="77777777" w:rsidR="00481094" w:rsidRPr="00B370B0" w:rsidRDefault="00481094" w:rsidP="00481094">
      <w:pPr>
        <w:tabs>
          <w:tab w:val="left" w:pos="-720"/>
        </w:tabs>
        <w:spacing w:after="0" w:line="240" w:lineRule="auto"/>
        <w:ind w:left="360"/>
        <w:jc w:val="both"/>
        <w:rPr>
          <w:rFonts w:cs="Arial"/>
        </w:rPr>
      </w:pPr>
      <w:r w:rsidRPr="00B370B0">
        <w:rPr>
          <w:rFonts w:cs="Arial"/>
        </w:rPr>
        <w:t>Numer i nazwa załącznika</w:t>
      </w:r>
    </w:p>
    <w:p w14:paraId="24F9EC43" w14:textId="77777777" w:rsidR="00481094" w:rsidRPr="00B370B0" w:rsidRDefault="00481094" w:rsidP="00481094">
      <w:pPr>
        <w:tabs>
          <w:tab w:val="left" w:pos="-720"/>
        </w:tabs>
        <w:spacing w:after="0" w:line="240" w:lineRule="auto"/>
        <w:ind w:left="360"/>
        <w:jc w:val="both"/>
        <w:rPr>
          <w:rFonts w:cs="Arial"/>
        </w:rPr>
      </w:pPr>
    </w:p>
    <w:tbl>
      <w:tblPr>
        <w:tblW w:w="8558" w:type="dxa"/>
        <w:tblInd w:w="5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54"/>
        <w:gridCol w:w="6804"/>
      </w:tblGrid>
      <w:tr w:rsidR="00481094" w:rsidRPr="00B370B0" w14:paraId="0BA73EE8" w14:textId="77777777" w:rsidTr="00F26524">
        <w:trPr>
          <w:trHeight w:val="264"/>
        </w:trPr>
        <w:tc>
          <w:tcPr>
            <w:tcW w:w="1754" w:type="dxa"/>
          </w:tcPr>
          <w:p w14:paraId="22E98E6C" w14:textId="77777777" w:rsidR="00481094" w:rsidRPr="00B370B0" w:rsidRDefault="00481094" w:rsidP="00481094">
            <w:pPr>
              <w:snapToGrid w:val="0"/>
              <w:spacing w:after="0" w:line="240" w:lineRule="auto"/>
              <w:jc w:val="center"/>
              <w:rPr>
                <w:rFonts w:cs="Arial"/>
                <w:b/>
              </w:rPr>
            </w:pPr>
            <w:r w:rsidRPr="00B370B0">
              <w:rPr>
                <w:rFonts w:cs="Arial"/>
                <w:b/>
              </w:rPr>
              <w:t>Nr załącznika</w:t>
            </w:r>
          </w:p>
        </w:tc>
        <w:tc>
          <w:tcPr>
            <w:tcW w:w="6804" w:type="dxa"/>
          </w:tcPr>
          <w:p w14:paraId="75099508" w14:textId="77777777" w:rsidR="00481094" w:rsidRPr="00B370B0" w:rsidRDefault="00481094" w:rsidP="00481094">
            <w:pPr>
              <w:snapToGrid w:val="0"/>
              <w:spacing w:after="0" w:line="240" w:lineRule="auto"/>
              <w:jc w:val="center"/>
              <w:rPr>
                <w:rFonts w:cs="Arial"/>
                <w:b/>
              </w:rPr>
            </w:pPr>
            <w:r w:rsidRPr="00B370B0">
              <w:rPr>
                <w:rFonts w:cs="Arial"/>
                <w:b/>
              </w:rPr>
              <w:t>Nazwa załącznika</w:t>
            </w:r>
          </w:p>
        </w:tc>
      </w:tr>
      <w:tr w:rsidR="00481094" w:rsidRPr="00B370B0" w14:paraId="47DF16C4" w14:textId="77777777" w:rsidTr="00F26524">
        <w:tc>
          <w:tcPr>
            <w:tcW w:w="1754" w:type="dxa"/>
          </w:tcPr>
          <w:p w14:paraId="2A250C72" w14:textId="77777777" w:rsidR="00481094" w:rsidRPr="00B370B0" w:rsidRDefault="00481094" w:rsidP="00481094">
            <w:pPr>
              <w:spacing w:after="0" w:line="240" w:lineRule="auto"/>
              <w:rPr>
                <w:rFonts w:cs="Arial"/>
              </w:rPr>
            </w:pPr>
            <w:r w:rsidRPr="00B370B0">
              <w:rPr>
                <w:rFonts w:cs="Arial"/>
              </w:rPr>
              <w:t>Załącznik nr 1</w:t>
            </w:r>
          </w:p>
        </w:tc>
        <w:tc>
          <w:tcPr>
            <w:tcW w:w="6804" w:type="dxa"/>
          </w:tcPr>
          <w:p w14:paraId="6A5B33CC" w14:textId="77777777" w:rsidR="00481094" w:rsidRPr="00B370B0" w:rsidRDefault="00481094" w:rsidP="00481094">
            <w:pPr>
              <w:spacing w:after="0" w:line="240" w:lineRule="auto"/>
              <w:rPr>
                <w:rFonts w:cs="Arial"/>
              </w:rPr>
            </w:pPr>
            <w:r w:rsidRPr="00B370B0">
              <w:rPr>
                <w:rFonts w:cs="Arial"/>
              </w:rPr>
              <w:t>Przedmiot Umowy,</w:t>
            </w:r>
          </w:p>
        </w:tc>
      </w:tr>
      <w:tr w:rsidR="00481094" w:rsidRPr="00B370B0" w14:paraId="361C9345" w14:textId="77777777" w:rsidTr="00F26524">
        <w:tc>
          <w:tcPr>
            <w:tcW w:w="1754" w:type="dxa"/>
          </w:tcPr>
          <w:p w14:paraId="54792821" w14:textId="77777777" w:rsidR="00481094" w:rsidRPr="00B370B0" w:rsidRDefault="00481094" w:rsidP="00481094">
            <w:pPr>
              <w:spacing w:after="0" w:line="240" w:lineRule="auto"/>
              <w:rPr>
                <w:rFonts w:cs="Arial"/>
              </w:rPr>
            </w:pPr>
            <w:r w:rsidRPr="00B370B0">
              <w:rPr>
                <w:rFonts w:cs="Arial"/>
              </w:rPr>
              <w:t>Załącznik nr 2</w:t>
            </w:r>
          </w:p>
        </w:tc>
        <w:tc>
          <w:tcPr>
            <w:tcW w:w="6804" w:type="dxa"/>
          </w:tcPr>
          <w:p w14:paraId="47056C67" w14:textId="5B752F8E" w:rsidR="00481094" w:rsidRPr="00B370B0" w:rsidRDefault="00481094" w:rsidP="00A467DA">
            <w:pPr>
              <w:spacing w:after="0" w:line="240" w:lineRule="auto"/>
              <w:rPr>
                <w:rFonts w:cs="Arial"/>
              </w:rPr>
            </w:pPr>
            <w:r w:rsidRPr="00B370B0">
              <w:rPr>
                <w:rFonts w:cs="Arial"/>
              </w:rPr>
              <w:t xml:space="preserve">Wymagania w zakresie </w:t>
            </w:r>
            <w:r w:rsidR="00A467DA" w:rsidRPr="00B370B0">
              <w:rPr>
                <w:rFonts w:cs="Arial"/>
              </w:rPr>
              <w:t>Dokumentacji Projektowej</w:t>
            </w:r>
          </w:p>
        </w:tc>
      </w:tr>
      <w:tr w:rsidR="00481094" w:rsidRPr="00B370B0" w14:paraId="02FBFBD0" w14:textId="77777777" w:rsidTr="00F26524">
        <w:tc>
          <w:tcPr>
            <w:tcW w:w="1754" w:type="dxa"/>
          </w:tcPr>
          <w:p w14:paraId="014A8E78" w14:textId="77777777" w:rsidR="00481094" w:rsidRPr="00B370B0" w:rsidRDefault="00481094" w:rsidP="00481094">
            <w:pPr>
              <w:spacing w:after="0" w:line="240" w:lineRule="auto"/>
              <w:rPr>
                <w:rFonts w:cs="Arial"/>
              </w:rPr>
            </w:pPr>
            <w:r w:rsidRPr="00B370B0">
              <w:rPr>
                <w:rFonts w:cs="Arial"/>
              </w:rPr>
              <w:t>Załącznik nr 3</w:t>
            </w:r>
          </w:p>
        </w:tc>
        <w:tc>
          <w:tcPr>
            <w:tcW w:w="6804" w:type="dxa"/>
          </w:tcPr>
          <w:p w14:paraId="24484140" w14:textId="77777777" w:rsidR="00481094" w:rsidRPr="00B370B0" w:rsidRDefault="00481094" w:rsidP="00481094">
            <w:pPr>
              <w:spacing w:after="0" w:line="240" w:lineRule="auto"/>
              <w:rPr>
                <w:rFonts w:cs="Arial"/>
              </w:rPr>
            </w:pPr>
            <w:r w:rsidRPr="00B370B0">
              <w:rPr>
                <w:rFonts w:cs="Arial"/>
              </w:rPr>
              <w:t>Zakres rzeczowo – finansowy</w:t>
            </w:r>
          </w:p>
        </w:tc>
      </w:tr>
      <w:tr w:rsidR="00481094" w:rsidRPr="00B370B0" w14:paraId="7B8C9DCA" w14:textId="77777777" w:rsidTr="00F26524">
        <w:tc>
          <w:tcPr>
            <w:tcW w:w="1754" w:type="dxa"/>
          </w:tcPr>
          <w:p w14:paraId="17F80516" w14:textId="77777777" w:rsidR="00481094" w:rsidRPr="00B370B0" w:rsidRDefault="00481094" w:rsidP="00481094">
            <w:pPr>
              <w:spacing w:after="0" w:line="240" w:lineRule="auto"/>
              <w:rPr>
                <w:rFonts w:cs="Arial"/>
              </w:rPr>
            </w:pPr>
            <w:r w:rsidRPr="00B370B0">
              <w:rPr>
                <w:rFonts w:cs="Arial"/>
              </w:rPr>
              <w:t>Załącznik nr 4a</w:t>
            </w:r>
          </w:p>
        </w:tc>
        <w:tc>
          <w:tcPr>
            <w:tcW w:w="6804" w:type="dxa"/>
          </w:tcPr>
          <w:p w14:paraId="20E7E6C3" w14:textId="77777777" w:rsidR="00481094" w:rsidRPr="00B370B0" w:rsidRDefault="00481094" w:rsidP="00481094">
            <w:pPr>
              <w:spacing w:after="0" w:line="240" w:lineRule="auto"/>
              <w:rPr>
                <w:rFonts w:cs="Arial"/>
              </w:rPr>
            </w:pPr>
            <w:r w:rsidRPr="00B370B0">
              <w:rPr>
                <w:rFonts w:cs="Arial"/>
              </w:rPr>
              <w:t>Szczegółowe zobowiązania i zasady odpowiedzialności Wykonawcy</w:t>
            </w:r>
          </w:p>
        </w:tc>
      </w:tr>
      <w:tr w:rsidR="00481094" w:rsidRPr="00B370B0" w14:paraId="75E5AF20" w14:textId="77777777" w:rsidTr="00F26524">
        <w:tc>
          <w:tcPr>
            <w:tcW w:w="1754" w:type="dxa"/>
          </w:tcPr>
          <w:p w14:paraId="5C8E59DC" w14:textId="77777777" w:rsidR="00481094" w:rsidRPr="00B370B0" w:rsidRDefault="00481094" w:rsidP="00481094">
            <w:pPr>
              <w:spacing w:after="0" w:line="240" w:lineRule="auto"/>
              <w:rPr>
                <w:rFonts w:cs="Arial"/>
              </w:rPr>
            </w:pPr>
            <w:r w:rsidRPr="00B370B0">
              <w:rPr>
                <w:rFonts w:cs="Arial"/>
              </w:rPr>
              <w:t>Załącznik nr 4b</w:t>
            </w:r>
          </w:p>
        </w:tc>
        <w:tc>
          <w:tcPr>
            <w:tcW w:w="6804" w:type="dxa"/>
          </w:tcPr>
          <w:p w14:paraId="5C1A3EBD" w14:textId="77777777" w:rsidR="00481094" w:rsidRPr="00B370B0" w:rsidRDefault="00481094" w:rsidP="00481094">
            <w:pPr>
              <w:spacing w:after="0" w:line="240" w:lineRule="auto"/>
              <w:rPr>
                <w:rFonts w:cs="Arial"/>
              </w:rPr>
            </w:pPr>
            <w:r w:rsidRPr="00B370B0">
              <w:rPr>
                <w:rFonts w:cs="Arial"/>
              </w:rPr>
              <w:t>Standard BHP</w:t>
            </w:r>
          </w:p>
        </w:tc>
      </w:tr>
      <w:tr w:rsidR="00481094" w:rsidRPr="00B370B0" w14:paraId="22367ED9" w14:textId="77777777" w:rsidTr="00F26524">
        <w:tc>
          <w:tcPr>
            <w:tcW w:w="1754" w:type="dxa"/>
          </w:tcPr>
          <w:p w14:paraId="077C4FFF" w14:textId="77777777" w:rsidR="00481094" w:rsidRPr="00B370B0" w:rsidRDefault="00481094" w:rsidP="00481094">
            <w:pPr>
              <w:spacing w:after="0" w:line="240" w:lineRule="auto"/>
              <w:rPr>
                <w:rFonts w:cs="Arial"/>
              </w:rPr>
            </w:pPr>
            <w:r w:rsidRPr="00B370B0">
              <w:rPr>
                <w:rFonts w:cs="Arial"/>
              </w:rPr>
              <w:t>Załącznik nr 4b-1</w:t>
            </w:r>
          </w:p>
        </w:tc>
        <w:tc>
          <w:tcPr>
            <w:tcW w:w="6804" w:type="dxa"/>
          </w:tcPr>
          <w:p w14:paraId="4715965E" w14:textId="77777777" w:rsidR="00481094" w:rsidRPr="00B370B0" w:rsidRDefault="00481094" w:rsidP="00481094">
            <w:pPr>
              <w:spacing w:after="0" w:line="240" w:lineRule="auto"/>
              <w:rPr>
                <w:rFonts w:cs="Arial"/>
              </w:rPr>
            </w:pPr>
            <w:r w:rsidRPr="00B370B0">
              <w:rPr>
                <w:rFonts w:cs="Arial"/>
              </w:rPr>
              <w:t>Karta szkolenia dla Wykonawców i Podwykonawców wykonujących prace na terenie zamkniętym ORLEN OIL</w:t>
            </w:r>
          </w:p>
        </w:tc>
      </w:tr>
      <w:tr w:rsidR="00481094" w:rsidRPr="00B370B0" w14:paraId="70C48729" w14:textId="77777777" w:rsidTr="00F26524">
        <w:tc>
          <w:tcPr>
            <w:tcW w:w="1754" w:type="dxa"/>
          </w:tcPr>
          <w:p w14:paraId="1FAD177C" w14:textId="77777777" w:rsidR="00481094" w:rsidRPr="00B370B0" w:rsidRDefault="00481094" w:rsidP="00481094">
            <w:pPr>
              <w:spacing w:after="0" w:line="240" w:lineRule="auto"/>
              <w:rPr>
                <w:rFonts w:cs="Arial"/>
              </w:rPr>
            </w:pPr>
            <w:r w:rsidRPr="00B370B0">
              <w:rPr>
                <w:rFonts w:cs="Arial"/>
              </w:rPr>
              <w:t>Załącznik 4b-2</w:t>
            </w:r>
          </w:p>
        </w:tc>
        <w:tc>
          <w:tcPr>
            <w:tcW w:w="6804" w:type="dxa"/>
          </w:tcPr>
          <w:p w14:paraId="4E6AC2EB" w14:textId="77777777" w:rsidR="00481094" w:rsidRPr="00B370B0" w:rsidRDefault="00481094" w:rsidP="00481094">
            <w:pPr>
              <w:spacing w:after="0" w:line="240" w:lineRule="auto"/>
              <w:rPr>
                <w:rFonts w:cs="Arial"/>
              </w:rPr>
            </w:pPr>
            <w:r w:rsidRPr="00B370B0">
              <w:rPr>
                <w:rFonts w:cs="Arial"/>
              </w:rPr>
              <w:t>Wzór zawiadomienia o zdarzeniu wypadkowym</w:t>
            </w:r>
          </w:p>
        </w:tc>
      </w:tr>
      <w:tr w:rsidR="00481094" w:rsidRPr="00B370B0" w14:paraId="2A2F38B5" w14:textId="77777777" w:rsidTr="00F26524">
        <w:tc>
          <w:tcPr>
            <w:tcW w:w="1754" w:type="dxa"/>
          </w:tcPr>
          <w:p w14:paraId="3E822F46" w14:textId="77777777" w:rsidR="00481094" w:rsidRPr="00B370B0" w:rsidRDefault="00481094" w:rsidP="00481094">
            <w:pPr>
              <w:spacing w:after="0" w:line="240" w:lineRule="auto"/>
              <w:rPr>
                <w:rFonts w:cs="Arial"/>
              </w:rPr>
            </w:pPr>
            <w:r w:rsidRPr="00B370B0">
              <w:rPr>
                <w:rFonts w:cs="Arial"/>
              </w:rPr>
              <w:t>Załącznik nr 4c</w:t>
            </w:r>
          </w:p>
        </w:tc>
        <w:tc>
          <w:tcPr>
            <w:tcW w:w="6804" w:type="dxa"/>
          </w:tcPr>
          <w:p w14:paraId="235C622E" w14:textId="77777777" w:rsidR="00481094" w:rsidRPr="00B370B0" w:rsidRDefault="00481094" w:rsidP="00481094">
            <w:pPr>
              <w:spacing w:after="0" w:line="240" w:lineRule="auto"/>
              <w:rPr>
                <w:rFonts w:cs="Arial"/>
              </w:rPr>
            </w:pPr>
            <w:r w:rsidRPr="00B370B0">
              <w:rPr>
                <w:rFonts w:cs="Arial"/>
              </w:rPr>
              <w:t>Standard Środowiskowy dla Wykonawców i Podwykonawców</w:t>
            </w:r>
          </w:p>
        </w:tc>
      </w:tr>
      <w:tr w:rsidR="00481094" w:rsidRPr="00B370B0" w14:paraId="44CDF82E" w14:textId="77777777" w:rsidTr="00F26524">
        <w:tc>
          <w:tcPr>
            <w:tcW w:w="1754" w:type="dxa"/>
          </w:tcPr>
          <w:p w14:paraId="709F41DB" w14:textId="77777777" w:rsidR="00481094" w:rsidRPr="00B370B0" w:rsidRDefault="00481094" w:rsidP="00481094">
            <w:pPr>
              <w:spacing w:after="0" w:line="240" w:lineRule="auto"/>
              <w:rPr>
                <w:rFonts w:cs="Arial"/>
              </w:rPr>
            </w:pPr>
            <w:r w:rsidRPr="00B370B0">
              <w:rPr>
                <w:rFonts w:cs="Arial"/>
              </w:rPr>
              <w:t>Załącznik nr 4d</w:t>
            </w:r>
          </w:p>
        </w:tc>
        <w:tc>
          <w:tcPr>
            <w:tcW w:w="6804" w:type="dxa"/>
          </w:tcPr>
          <w:p w14:paraId="28AE610D" w14:textId="77777777" w:rsidR="00481094" w:rsidRPr="00B370B0" w:rsidRDefault="00481094" w:rsidP="00481094">
            <w:pPr>
              <w:spacing w:after="0" w:line="240" w:lineRule="auto"/>
              <w:rPr>
                <w:rFonts w:cs="Arial"/>
              </w:rPr>
            </w:pPr>
            <w:r w:rsidRPr="00B370B0">
              <w:rPr>
                <w:rFonts w:cs="Arial"/>
              </w:rPr>
              <w:t>Taryfikator kar pieniężnych za naruszenie zasad w zakresie BHP, ppoż. lub bezpieczeństwa procesowego</w:t>
            </w:r>
          </w:p>
        </w:tc>
      </w:tr>
      <w:tr w:rsidR="00481094" w:rsidRPr="00B370B0" w14:paraId="4A333C5F" w14:textId="77777777" w:rsidTr="00F26524">
        <w:tc>
          <w:tcPr>
            <w:tcW w:w="1754" w:type="dxa"/>
          </w:tcPr>
          <w:p w14:paraId="2CB6C8FD" w14:textId="77777777" w:rsidR="00481094" w:rsidRPr="00B370B0" w:rsidRDefault="00481094" w:rsidP="00481094">
            <w:pPr>
              <w:spacing w:after="0" w:line="240" w:lineRule="auto"/>
              <w:rPr>
                <w:rFonts w:cs="Arial"/>
              </w:rPr>
            </w:pPr>
            <w:r w:rsidRPr="00B370B0">
              <w:rPr>
                <w:rFonts w:cs="Arial"/>
              </w:rPr>
              <w:t>Załącznik nr 5</w:t>
            </w:r>
          </w:p>
        </w:tc>
        <w:tc>
          <w:tcPr>
            <w:tcW w:w="6804" w:type="dxa"/>
          </w:tcPr>
          <w:p w14:paraId="7B49684D" w14:textId="77777777" w:rsidR="00481094" w:rsidRPr="00B370B0" w:rsidRDefault="00481094" w:rsidP="00481094">
            <w:pPr>
              <w:spacing w:after="0" w:line="240" w:lineRule="auto"/>
              <w:rPr>
                <w:rFonts w:cs="Arial"/>
              </w:rPr>
            </w:pPr>
            <w:r w:rsidRPr="00B370B0">
              <w:rPr>
                <w:rFonts w:cs="Arial"/>
              </w:rPr>
              <w:t>Zobowiązania Zamawiającego</w:t>
            </w:r>
          </w:p>
        </w:tc>
      </w:tr>
      <w:tr w:rsidR="00481094" w:rsidRPr="00B370B0" w14:paraId="78B8D379" w14:textId="77777777" w:rsidTr="00F26524">
        <w:tc>
          <w:tcPr>
            <w:tcW w:w="1754" w:type="dxa"/>
          </w:tcPr>
          <w:p w14:paraId="2A9FDFA8" w14:textId="77777777" w:rsidR="00481094" w:rsidRPr="00B370B0" w:rsidRDefault="00481094" w:rsidP="00481094">
            <w:pPr>
              <w:spacing w:after="0" w:line="240" w:lineRule="auto"/>
              <w:rPr>
                <w:rFonts w:cs="Arial"/>
              </w:rPr>
            </w:pPr>
            <w:r w:rsidRPr="00B370B0">
              <w:rPr>
                <w:rFonts w:cs="Arial"/>
              </w:rPr>
              <w:t>Załącznik nr 6</w:t>
            </w:r>
          </w:p>
        </w:tc>
        <w:tc>
          <w:tcPr>
            <w:tcW w:w="6804" w:type="dxa"/>
          </w:tcPr>
          <w:p w14:paraId="5253ED06" w14:textId="77777777" w:rsidR="00481094" w:rsidRPr="00B370B0" w:rsidRDefault="00481094" w:rsidP="00481094">
            <w:pPr>
              <w:spacing w:after="0" w:line="240" w:lineRule="auto"/>
              <w:rPr>
                <w:rFonts w:cs="Arial"/>
              </w:rPr>
            </w:pPr>
            <w:r w:rsidRPr="00B370B0">
              <w:rPr>
                <w:rFonts w:cs="Arial"/>
              </w:rPr>
              <w:t>Harmonogram</w:t>
            </w:r>
          </w:p>
        </w:tc>
      </w:tr>
      <w:tr w:rsidR="00481094" w:rsidRPr="00B370B0" w14:paraId="426531B1" w14:textId="77777777" w:rsidTr="00F26524">
        <w:tc>
          <w:tcPr>
            <w:tcW w:w="1754" w:type="dxa"/>
          </w:tcPr>
          <w:p w14:paraId="6595B00E" w14:textId="77777777" w:rsidR="00481094" w:rsidRPr="00B370B0" w:rsidRDefault="00481094" w:rsidP="00481094">
            <w:pPr>
              <w:spacing w:after="0" w:line="240" w:lineRule="auto"/>
              <w:rPr>
                <w:rFonts w:cs="Arial"/>
              </w:rPr>
            </w:pPr>
            <w:r w:rsidRPr="00B370B0">
              <w:rPr>
                <w:rFonts w:cs="Arial"/>
              </w:rPr>
              <w:t>Załącznik nr 7</w:t>
            </w:r>
          </w:p>
        </w:tc>
        <w:tc>
          <w:tcPr>
            <w:tcW w:w="6804" w:type="dxa"/>
          </w:tcPr>
          <w:p w14:paraId="3A9006E4" w14:textId="77777777" w:rsidR="00481094" w:rsidRPr="00B370B0" w:rsidRDefault="00481094" w:rsidP="00481094">
            <w:pPr>
              <w:spacing w:after="0" w:line="240" w:lineRule="auto"/>
              <w:rPr>
                <w:rFonts w:cs="Arial"/>
              </w:rPr>
            </w:pPr>
            <w:r w:rsidRPr="00B370B0">
              <w:rPr>
                <w:rFonts w:cs="Arial"/>
              </w:rPr>
              <w:t>Warunki świadczenia Opieki Serwisowej w okresie Gwarancji</w:t>
            </w:r>
          </w:p>
        </w:tc>
      </w:tr>
      <w:tr w:rsidR="00481094" w:rsidRPr="00B370B0" w14:paraId="1E0D3825" w14:textId="77777777" w:rsidTr="00F26524">
        <w:tc>
          <w:tcPr>
            <w:tcW w:w="1754" w:type="dxa"/>
          </w:tcPr>
          <w:p w14:paraId="6F94526E" w14:textId="5B57B4AA" w:rsidR="00481094" w:rsidRPr="00B370B0" w:rsidRDefault="00481094" w:rsidP="0027196C">
            <w:pPr>
              <w:spacing w:after="0" w:line="240" w:lineRule="auto"/>
              <w:rPr>
                <w:rFonts w:cs="Arial"/>
              </w:rPr>
            </w:pPr>
            <w:r w:rsidRPr="00B370B0">
              <w:rPr>
                <w:rFonts w:cs="Arial"/>
              </w:rPr>
              <w:t xml:space="preserve">Załącznik nr </w:t>
            </w:r>
            <w:r w:rsidR="0027196C" w:rsidRPr="00B370B0">
              <w:rPr>
                <w:rFonts w:cs="Arial"/>
              </w:rPr>
              <w:t>8</w:t>
            </w:r>
          </w:p>
        </w:tc>
        <w:tc>
          <w:tcPr>
            <w:tcW w:w="6804" w:type="dxa"/>
          </w:tcPr>
          <w:p w14:paraId="282B3E99" w14:textId="77777777" w:rsidR="00481094" w:rsidRPr="00B370B0" w:rsidRDefault="00481094" w:rsidP="00481094">
            <w:pPr>
              <w:spacing w:after="0" w:line="240" w:lineRule="auto"/>
              <w:rPr>
                <w:rFonts w:cs="Arial"/>
              </w:rPr>
            </w:pPr>
            <w:r w:rsidRPr="00B370B0">
              <w:rPr>
                <w:rFonts w:cs="Arial"/>
              </w:rPr>
              <w:t>Aktualna Polisa OC Wykonawcy</w:t>
            </w:r>
          </w:p>
        </w:tc>
      </w:tr>
      <w:tr w:rsidR="00481094" w:rsidRPr="00B370B0" w14:paraId="08472534" w14:textId="77777777" w:rsidTr="00F26524">
        <w:tc>
          <w:tcPr>
            <w:tcW w:w="1754" w:type="dxa"/>
          </w:tcPr>
          <w:p w14:paraId="7C2F9EA2" w14:textId="6518B0E0" w:rsidR="00481094" w:rsidRPr="00B370B0" w:rsidRDefault="00481094" w:rsidP="0027196C">
            <w:pPr>
              <w:spacing w:after="0" w:line="240" w:lineRule="auto"/>
              <w:rPr>
                <w:rFonts w:cs="Arial"/>
              </w:rPr>
            </w:pPr>
            <w:r w:rsidRPr="00B370B0">
              <w:rPr>
                <w:rFonts w:cs="Arial"/>
              </w:rPr>
              <w:t xml:space="preserve">Załącznik nr </w:t>
            </w:r>
            <w:r w:rsidR="0027196C" w:rsidRPr="00B370B0">
              <w:rPr>
                <w:rFonts w:cs="Arial"/>
              </w:rPr>
              <w:t>9a</w:t>
            </w:r>
          </w:p>
        </w:tc>
        <w:tc>
          <w:tcPr>
            <w:tcW w:w="6804" w:type="dxa"/>
          </w:tcPr>
          <w:p w14:paraId="49E599B9" w14:textId="77777777" w:rsidR="00481094" w:rsidRPr="00B370B0" w:rsidRDefault="00481094" w:rsidP="00481094">
            <w:pPr>
              <w:spacing w:after="0" w:line="240" w:lineRule="auto"/>
              <w:rPr>
                <w:rFonts w:cs="Arial"/>
              </w:rPr>
            </w:pPr>
            <w:r w:rsidRPr="00B370B0">
              <w:rPr>
                <w:rFonts w:cs="Arial"/>
              </w:rPr>
              <w:t>Wzór Oświadczenie Podwykonawcy</w:t>
            </w:r>
          </w:p>
        </w:tc>
      </w:tr>
      <w:tr w:rsidR="00481094" w:rsidRPr="00B370B0" w14:paraId="2B6A7C22" w14:textId="77777777" w:rsidTr="00F26524">
        <w:tc>
          <w:tcPr>
            <w:tcW w:w="1754" w:type="dxa"/>
          </w:tcPr>
          <w:p w14:paraId="2C6AEAF2" w14:textId="58B57279" w:rsidR="00481094" w:rsidRPr="00B370B0" w:rsidRDefault="00481094" w:rsidP="0027196C">
            <w:pPr>
              <w:spacing w:after="0" w:line="240" w:lineRule="auto"/>
              <w:rPr>
                <w:rFonts w:cs="Arial"/>
              </w:rPr>
            </w:pPr>
            <w:r w:rsidRPr="00B370B0">
              <w:rPr>
                <w:rFonts w:cs="Arial"/>
              </w:rPr>
              <w:t xml:space="preserve">Załącznik nr </w:t>
            </w:r>
            <w:r w:rsidR="0027196C" w:rsidRPr="00B370B0">
              <w:rPr>
                <w:rFonts w:cs="Arial"/>
              </w:rPr>
              <w:t>9b</w:t>
            </w:r>
          </w:p>
        </w:tc>
        <w:tc>
          <w:tcPr>
            <w:tcW w:w="6804" w:type="dxa"/>
          </w:tcPr>
          <w:p w14:paraId="1CC42274" w14:textId="77777777" w:rsidR="00481094" w:rsidRPr="00B370B0" w:rsidRDefault="00481094" w:rsidP="00481094">
            <w:pPr>
              <w:spacing w:after="0" w:line="240" w:lineRule="auto"/>
              <w:rPr>
                <w:rFonts w:cs="Arial"/>
              </w:rPr>
            </w:pPr>
            <w:r w:rsidRPr="00B370B0">
              <w:rPr>
                <w:rFonts w:cs="Arial"/>
              </w:rPr>
              <w:t>Wzór Oświadczenia końcowego Wykonawcy</w:t>
            </w:r>
          </w:p>
        </w:tc>
      </w:tr>
      <w:tr w:rsidR="00481094" w:rsidRPr="00B370B0" w14:paraId="64772B8C" w14:textId="77777777" w:rsidTr="00F26524">
        <w:tc>
          <w:tcPr>
            <w:tcW w:w="1754" w:type="dxa"/>
          </w:tcPr>
          <w:p w14:paraId="2F28DC79" w14:textId="076E8F29" w:rsidR="00481094" w:rsidRPr="00B370B0" w:rsidRDefault="00481094" w:rsidP="0027196C">
            <w:pPr>
              <w:spacing w:after="0" w:line="240" w:lineRule="auto"/>
              <w:rPr>
                <w:rFonts w:cs="Arial"/>
              </w:rPr>
            </w:pPr>
            <w:r w:rsidRPr="00B370B0">
              <w:rPr>
                <w:rFonts w:cs="Arial"/>
              </w:rPr>
              <w:t xml:space="preserve">Załącznik nr </w:t>
            </w:r>
            <w:r w:rsidR="0027196C" w:rsidRPr="00B370B0">
              <w:rPr>
                <w:rFonts w:cs="Arial"/>
              </w:rPr>
              <w:t>10</w:t>
            </w:r>
          </w:p>
        </w:tc>
        <w:tc>
          <w:tcPr>
            <w:tcW w:w="6804" w:type="dxa"/>
          </w:tcPr>
          <w:p w14:paraId="4D9EE9AB" w14:textId="77777777" w:rsidR="00481094" w:rsidRPr="00B370B0" w:rsidDel="00031356" w:rsidRDefault="00481094" w:rsidP="00481094">
            <w:pPr>
              <w:spacing w:after="0" w:line="240" w:lineRule="auto"/>
              <w:rPr>
                <w:rFonts w:cs="Arial"/>
              </w:rPr>
            </w:pPr>
            <w:r w:rsidRPr="00B370B0">
              <w:rPr>
                <w:rFonts w:cs="Arial"/>
              </w:rPr>
              <w:t>Klauzula MAR</w:t>
            </w:r>
          </w:p>
        </w:tc>
      </w:tr>
      <w:tr w:rsidR="00481094" w:rsidRPr="00B370B0" w14:paraId="1387A879" w14:textId="77777777" w:rsidTr="00F26524">
        <w:tc>
          <w:tcPr>
            <w:tcW w:w="1754" w:type="dxa"/>
          </w:tcPr>
          <w:p w14:paraId="4ACE7F50" w14:textId="71EE7805" w:rsidR="00481094" w:rsidRPr="00B370B0" w:rsidRDefault="00481094" w:rsidP="0027196C">
            <w:pPr>
              <w:spacing w:after="0" w:line="240" w:lineRule="auto"/>
              <w:rPr>
                <w:rFonts w:cs="Arial"/>
              </w:rPr>
            </w:pPr>
            <w:r w:rsidRPr="00B370B0">
              <w:rPr>
                <w:rFonts w:cs="Arial"/>
              </w:rPr>
              <w:t xml:space="preserve">Załącznik nr </w:t>
            </w:r>
            <w:r w:rsidR="0027196C" w:rsidRPr="00B370B0">
              <w:rPr>
                <w:rFonts w:cs="Arial"/>
              </w:rPr>
              <w:t>11</w:t>
            </w:r>
          </w:p>
        </w:tc>
        <w:tc>
          <w:tcPr>
            <w:tcW w:w="6804" w:type="dxa"/>
          </w:tcPr>
          <w:p w14:paraId="6EF6F7A7" w14:textId="77777777" w:rsidR="00481094" w:rsidRPr="00B370B0" w:rsidRDefault="00481094" w:rsidP="00481094">
            <w:pPr>
              <w:spacing w:after="0" w:line="240" w:lineRule="auto"/>
              <w:rPr>
                <w:rFonts w:cs="Arial"/>
              </w:rPr>
            </w:pPr>
            <w:r w:rsidRPr="00B370B0">
              <w:rPr>
                <w:rFonts w:cs="Arial"/>
              </w:rPr>
              <w:t>Klauzula antykorupcyjna</w:t>
            </w:r>
          </w:p>
        </w:tc>
      </w:tr>
      <w:tr w:rsidR="00481094" w:rsidRPr="00B370B0" w14:paraId="28090838" w14:textId="77777777" w:rsidTr="00F26524">
        <w:tc>
          <w:tcPr>
            <w:tcW w:w="1754" w:type="dxa"/>
          </w:tcPr>
          <w:p w14:paraId="5656E586" w14:textId="551EB743" w:rsidR="00481094" w:rsidRPr="00B370B0" w:rsidRDefault="004873C7" w:rsidP="0027196C">
            <w:pPr>
              <w:spacing w:after="0" w:line="240" w:lineRule="auto"/>
              <w:rPr>
                <w:rFonts w:cs="Arial"/>
              </w:rPr>
            </w:pPr>
            <w:r w:rsidRPr="00B370B0">
              <w:rPr>
                <w:rFonts w:cs="Arial"/>
              </w:rPr>
              <w:t xml:space="preserve">Załącznik nr </w:t>
            </w:r>
            <w:r w:rsidR="0027196C" w:rsidRPr="00B370B0">
              <w:rPr>
                <w:rFonts w:cs="Arial"/>
              </w:rPr>
              <w:t>12</w:t>
            </w:r>
          </w:p>
        </w:tc>
        <w:tc>
          <w:tcPr>
            <w:tcW w:w="6804" w:type="dxa"/>
          </w:tcPr>
          <w:p w14:paraId="5EB02F07" w14:textId="77777777" w:rsidR="00481094" w:rsidRPr="00B370B0" w:rsidRDefault="00481094" w:rsidP="00481094">
            <w:pPr>
              <w:spacing w:after="0" w:line="240" w:lineRule="auto"/>
              <w:rPr>
                <w:rFonts w:cs="Arial"/>
              </w:rPr>
            </w:pPr>
            <w:r w:rsidRPr="00B370B0">
              <w:rPr>
                <w:rFonts w:cs="Arial"/>
              </w:rPr>
              <w:t>Klauzula sankcyjna</w:t>
            </w:r>
          </w:p>
        </w:tc>
      </w:tr>
      <w:tr w:rsidR="0027196C" w:rsidRPr="00B370B0" w14:paraId="66342476" w14:textId="77777777" w:rsidTr="00F26524">
        <w:tc>
          <w:tcPr>
            <w:tcW w:w="1754" w:type="dxa"/>
          </w:tcPr>
          <w:p w14:paraId="0E44DE6B" w14:textId="10F90F4C" w:rsidR="0027196C" w:rsidRPr="00B370B0" w:rsidRDefault="0027196C" w:rsidP="0027196C">
            <w:pPr>
              <w:spacing w:after="0" w:line="240" w:lineRule="auto"/>
              <w:rPr>
                <w:rFonts w:cs="Arial"/>
              </w:rPr>
            </w:pPr>
            <w:r w:rsidRPr="00B370B0">
              <w:rPr>
                <w:rFonts w:cs="Arial"/>
              </w:rPr>
              <w:t>Załącznik nr 13</w:t>
            </w:r>
          </w:p>
        </w:tc>
        <w:tc>
          <w:tcPr>
            <w:tcW w:w="6804" w:type="dxa"/>
          </w:tcPr>
          <w:p w14:paraId="031560ED" w14:textId="4EAED2CB" w:rsidR="0027196C" w:rsidRPr="00B370B0" w:rsidRDefault="0027196C" w:rsidP="00481094">
            <w:pPr>
              <w:spacing w:after="0" w:line="240" w:lineRule="auto"/>
              <w:rPr>
                <w:rFonts w:cs="Arial"/>
              </w:rPr>
            </w:pPr>
            <w:r w:rsidRPr="00B370B0">
              <w:rPr>
                <w:rFonts w:cs="Arial"/>
              </w:rPr>
              <w:t>Porozumienie w sprawie przesyłania faktur w formie elektronicznej</w:t>
            </w:r>
          </w:p>
        </w:tc>
      </w:tr>
      <w:tr w:rsidR="0027196C" w:rsidRPr="00B370B0" w14:paraId="6FCAFF44" w14:textId="77777777" w:rsidTr="00F26524">
        <w:tc>
          <w:tcPr>
            <w:tcW w:w="1754" w:type="dxa"/>
          </w:tcPr>
          <w:p w14:paraId="74B40767" w14:textId="3CCCFA93" w:rsidR="0027196C" w:rsidRPr="00B370B0" w:rsidRDefault="0027196C" w:rsidP="0027196C">
            <w:pPr>
              <w:spacing w:after="0" w:line="240" w:lineRule="auto"/>
              <w:rPr>
                <w:rFonts w:cs="Arial"/>
              </w:rPr>
            </w:pPr>
            <w:r w:rsidRPr="00B370B0">
              <w:rPr>
                <w:rFonts w:cs="Arial"/>
              </w:rPr>
              <w:t>Załącznik nr 14</w:t>
            </w:r>
          </w:p>
        </w:tc>
        <w:tc>
          <w:tcPr>
            <w:tcW w:w="6804" w:type="dxa"/>
          </w:tcPr>
          <w:p w14:paraId="398CF620" w14:textId="77A61F75" w:rsidR="0027196C" w:rsidRPr="00B370B0" w:rsidRDefault="0027196C" w:rsidP="0027196C">
            <w:pPr>
              <w:spacing w:after="0" w:line="240" w:lineRule="auto"/>
              <w:rPr>
                <w:rFonts w:cs="Arial"/>
              </w:rPr>
            </w:pPr>
            <w:r w:rsidRPr="00B370B0">
              <w:rPr>
                <w:rFonts w:cs="Arial"/>
              </w:rPr>
              <w:t>Wzór zestawienia odpadów powstałych podczas realizacji Umowy</w:t>
            </w:r>
          </w:p>
        </w:tc>
      </w:tr>
      <w:tr w:rsidR="00F305A9" w:rsidRPr="00B370B0" w14:paraId="0D03265E" w14:textId="77777777" w:rsidTr="00F26524">
        <w:tc>
          <w:tcPr>
            <w:tcW w:w="1754" w:type="dxa"/>
          </w:tcPr>
          <w:p w14:paraId="1C704D5B" w14:textId="19C6BA08" w:rsidR="00F305A9" w:rsidRPr="00B370B0" w:rsidRDefault="00F305A9" w:rsidP="0027196C">
            <w:pPr>
              <w:spacing w:after="0" w:line="240" w:lineRule="auto"/>
              <w:rPr>
                <w:rFonts w:cs="Arial"/>
              </w:rPr>
            </w:pPr>
            <w:r w:rsidRPr="00B370B0">
              <w:rPr>
                <w:rFonts w:cs="Arial"/>
              </w:rPr>
              <w:t>Załącznik nr 1</w:t>
            </w:r>
            <w:r>
              <w:rPr>
                <w:rFonts w:cs="Arial"/>
              </w:rPr>
              <w:t>5</w:t>
            </w:r>
          </w:p>
        </w:tc>
        <w:tc>
          <w:tcPr>
            <w:tcW w:w="6804" w:type="dxa"/>
          </w:tcPr>
          <w:p w14:paraId="1B54530F" w14:textId="5B7DB583" w:rsidR="00F305A9" w:rsidRPr="00B370B0" w:rsidRDefault="00F305A9" w:rsidP="0027196C">
            <w:pPr>
              <w:spacing w:after="0" w:line="240" w:lineRule="auto"/>
              <w:rPr>
                <w:rFonts w:cs="Arial"/>
              </w:rPr>
            </w:pPr>
            <w:r w:rsidRPr="00F305A9">
              <w:rPr>
                <w:rFonts w:cs="Arial"/>
              </w:rPr>
              <w:t xml:space="preserve">Klauzula </w:t>
            </w:r>
            <w:proofErr w:type="spellStart"/>
            <w:r w:rsidRPr="00F305A9">
              <w:rPr>
                <w:rFonts w:cs="Arial"/>
              </w:rPr>
              <w:t>KSeF</w:t>
            </w:r>
            <w:proofErr w:type="spellEnd"/>
          </w:p>
        </w:tc>
      </w:tr>
    </w:tbl>
    <w:p w14:paraId="7D8D1CAA" w14:textId="77777777" w:rsidR="00481094" w:rsidRPr="00B370B0" w:rsidRDefault="00481094" w:rsidP="00481094">
      <w:pPr>
        <w:spacing w:after="0" w:line="240" w:lineRule="auto"/>
        <w:jc w:val="both"/>
        <w:rPr>
          <w:rFonts w:cs="Arial"/>
          <w:bCs/>
        </w:rPr>
      </w:pPr>
    </w:p>
    <w:p w14:paraId="29919B2C" w14:textId="77777777" w:rsidR="00142519" w:rsidRPr="00B370B0" w:rsidRDefault="00142519" w:rsidP="00142519">
      <w:pPr>
        <w:pStyle w:val="Akapitzlist"/>
        <w:tabs>
          <w:tab w:val="left" w:pos="-720"/>
        </w:tabs>
        <w:jc w:val="both"/>
        <w:rPr>
          <w:rFonts w:ascii="Arial" w:hAnsi="Arial" w:cs="Arial"/>
          <w:sz w:val="20"/>
          <w:szCs w:val="20"/>
        </w:rPr>
      </w:pPr>
    </w:p>
    <w:p w14:paraId="51FAB2BC" w14:textId="77777777" w:rsidR="00142519" w:rsidRPr="00B370B0" w:rsidRDefault="00142519" w:rsidP="00142519">
      <w:pPr>
        <w:pStyle w:val="Akapitzlist"/>
        <w:tabs>
          <w:tab w:val="left" w:pos="-720"/>
        </w:tabs>
        <w:jc w:val="both"/>
        <w:rPr>
          <w:rFonts w:ascii="Arial" w:hAnsi="Arial" w:cs="Arial"/>
          <w:sz w:val="20"/>
          <w:szCs w:val="20"/>
        </w:rPr>
      </w:pPr>
    </w:p>
    <w:p w14:paraId="19A7C8A4" w14:textId="77777777" w:rsidR="00481094" w:rsidRPr="00B370B0" w:rsidRDefault="00481094" w:rsidP="00600277">
      <w:pPr>
        <w:pStyle w:val="Akapitzlist"/>
        <w:numPr>
          <w:ilvl w:val="0"/>
          <w:numId w:val="67"/>
        </w:numPr>
        <w:tabs>
          <w:tab w:val="left" w:pos="-720"/>
        </w:tabs>
        <w:jc w:val="both"/>
        <w:rPr>
          <w:rFonts w:ascii="Arial" w:hAnsi="Arial" w:cs="Arial"/>
          <w:sz w:val="20"/>
          <w:szCs w:val="20"/>
        </w:rPr>
      </w:pPr>
      <w:r w:rsidRPr="00B370B0">
        <w:rPr>
          <w:rFonts w:ascii="Arial" w:hAnsi="Arial" w:cs="Arial"/>
          <w:sz w:val="20"/>
          <w:szCs w:val="20"/>
        </w:rPr>
        <w:t>Umowa oraz wyżej podane Załączniki należy czytać łącznie, jako integralną całość, oraz uważać ich postanowienia za wzajemnie się uzupełniające i wyjaśniające.</w:t>
      </w:r>
    </w:p>
    <w:p w14:paraId="54C8F619" w14:textId="77777777" w:rsidR="00481094" w:rsidRPr="00B370B0" w:rsidRDefault="00481094" w:rsidP="00481094">
      <w:pPr>
        <w:spacing w:after="0" w:line="240" w:lineRule="auto"/>
        <w:ind w:left="360"/>
        <w:jc w:val="both"/>
        <w:rPr>
          <w:rFonts w:cs="Arial"/>
          <w:bCs/>
        </w:rPr>
      </w:pPr>
    </w:p>
    <w:p w14:paraId="3C95F19A" w14:textId="77777777" w:rsidR="00142519" w:rsidRPr="00B370B0" w:rsidRDefault="00142519" w:rsidP="00481094">
      <w:pPr>
        <w:spacing w:after="0" w:line="240" w:lineRule="auto"/>
        <w:ind w:left="360"/>
        <w:jc w:val="both"/>
        <w:rPr>
          <w:rFonts w:cs="Arial"/>
          <w:bCs/>
        </w:rPr>
      </w:pPr>
    </w:p>
    <w:p w14:paraId="5F627696" w14:textId="77777777" w:rsidR="00142519" w:rsidRPr="00B370B0" w:rsidRDefault="00142519" w:rsidP="00481094">
      <w:pPr>
        <w:spacing w:after="0" w:line="240" w:lineRule="auto"/>
        <w:ind w:left="360"/>
        <w:jc w:val="both"/>
        <w:rPr>
          <w:rFonts w:cs="Arial"/>
          <w:bCs/>
        </w:rPr>
      </w:pPr>
    </w:p>
    <w:p w14:paraId="5F6C49EF" w14:textId="77777777" w:rsidR="00142519" w:rsidRPr="00B370B0" w:rsidRDefault="00142519" w:rsidP="00481094">
      <w:pPr>
        <w:spacing w:after="0" w:line="240" w:lineRule="auto"/>
        <w:ind w:left="360"/>
        <w:jc w:val="both"/>
        <w:rPr>
          <w:rFonts w:cs="Arial"/>
          <w:bCs/>
        </w:rPr>
      </w:pPr>
    </w:p>
    <w:p w14:paraId="585D2FD0" w14:textId="77777777" w:rsidR="00142519" w:rsidRPr="00B370B0" w:rsidRDefault="00142519" w:rsidP="00481094">
      <w:pPr>
        <w:spacing w:after="0" w:line="240" w:lineRule="auto"/>
        <w:ind w:left="360"/>
        <w:jc w:val="both"/>
        <w:rPr>
          <w:rFonts w:cs="Arial"/>
          <w:bCs/>
        </w:rPr>
      </w:pPr>
    </w:p>
    <w:tbl>
      <w:tblPr>
        <w:tblW w:w="0" w:type="auto"/>
        <w:tblLayout w:type="fixed"/>
        <w:tblLook w:val="0000" w:firstRow="0" w:lastRow="0" w:firstColumn="0" w:lastColumn="0" w:noHBand="0" w:noVBand="0"/>
      </w:tblPr>
      <w:tblGrid>
        <w:gridCol w:w="3113"/>
        <w:gridCol w:w="3062"/>
        <w:gridCol w:w="3111"/>
      </w:tblGrid>
      <w:tr w:rsidR="00481094" w:rsidRPr="00B370B0" w14:paraId="0A174D3A" w14:textId="77777777" w:rsidTr="00481094">
        <w:tc>
          <w:tcPr>
            <w:tcW w:w="3113" w:type="dxa"/>
            <w:tcBorders>
              <w:bottom w:val="dashSmallGap" w:sz="8" w:space="0" w:color="000000"/>
            </w:tcBorders>
          </w:tcPr>
          <w:p w14:paraId="0A001E2D" w14:textId="77777777" w:rsidR="00481094" w:rsidRPr="00B370B0" w:rsidRDefault="00481094" w:rsidP="00481094">
            <w:pPr>
              <w:widowControl w:val="0"/>
              <w:autoSpaceDE w:val="0"/>
              <w:snapToGrid w:val="0"/>
              <w:spacing w:line="240" w:lineRule="auto"/>
              <w:jc w:val="both"/>
              <w:rPr>
                <w:rFonts w:cs="Arial"/>
              </w:rPr>
            </w:pPr>
          </w:p>
        </w:tc>
        <w:tc>
          <w:tcPr>
            <w:tcW w:w="3062" w:type="dxa"/>
          </w:tcPr>
          <w:p w14:paraId="41924F22" w14:textId="77777777" w:rsidR="00481094" w:rsidRPr="00B370B0" w:rsidRDefault="00481094" w:rsidP="00481094">
            <w:pPr>
              <w:widowControl w:val="0"/>
              <w:autoSpaceDE w:val="0"/>
              <w:snapToGrid w:val="0"/>
              <w:spacing w:line="240" w:lineRule="auto"/>
              <w:jc w:val="both"/>
              <w:rPr>
                <w:rFonts w:cs="Arial"/>
              </w:rPr>
            </w:pPr>
          </w:p>
        </w:tc>
        <w:tc>
          <w:tcPr>
            <w:tcW w:w="3111" w:type="dxa"/>
            <w:tcBorders>
              <w:bottom w:val="dashSmallGap" w:sz="8" w:space="0" w:color="000000"/>
            </w:tcBorders>
          </w:tcPr>
          <w:p w14:paraId="24F29A54" w14:textId="77777777" w:rsidR="00481094" w:rsidRPr="00B370B0" w:rsidRDefault="00481094" w:rsidP="00481094">
            <w:pPr>
              <w:widowControl w:val="0"/>
              <w:autoSpaceDE w:val="0"/>
              <w:snapToGrid w:val="0"/>
              <w:spacing w:line="240" w:lineRule="auto"/>
              <w:jc w:val="both"/>
              <w:rPr>
                <w:rFonts w:cs="Arial"/>
              </w:rPr>
            </w:pPr>
          </w:p>
        </w:tc>
      </w:tr>
      <w:tr w:rsidR="00481094" w:rsidRPr="00B370B0" w14:paraId="79B0F9EE" w14:textId="77777777" w:rsidTr="00481094">
        <w:tc>
          <w:tcPr>
            <w:tcW w:w="3113" w:type="dxa"/>
            <w:tcBorders>
              <w:top w:val="dashSmallGap" w:sz="8" w:space="0" w:color="000000"/>
            </w:tcBorders>
          </w:tcPr>
          <w:p w14:paraId="3AFA7333" w14:textId="77777777" w:rsidR="00481094" w:rsidRPr="00B370B0" w:rsidRDefault="00481094" w:rsidP="00481094">
            <w:pPr>
              <w:widowControl w:val="0"/>
              <w:autoSpaceDE w:val="0"/>
              <w:spacing w:line="240" w:lineRule="auto"/>
              <w:jc w:val="center"/>
              <w:rPr>
                <w:rFonts w:cs="Arial"/>
              </w:rPr>
            </w:pPr>
            <w:r w:rsidRPr="00B370B0">
              <w:rPr>
                <w:rFonts w:cs="Arial"/>
                <w:b/>
                <w:color w:val="000000"/>
              </w:rPr>
              <w:t>ZAMAWIAJĄCY</w:t>
            </w:r>
          </w:p>
        </w:tc>
        <w:tc>
          <w:tcPr>
            <w:tcW w:w="3062" w:type="dxa"/>
          </w:tcPr>
          <w:p w14:paraId="35225028" w14:textId="77777777" w:rsidR="00481094" w:rsidRPr="00B370B0" w:rsidRDefault="00481094" w:rsidP="00481094">
            <w:pPr>
              <w:widowControl w:val="0"/>
              <w:autoSpaceDE w:val="0"/>
              <w:snapToGrid w:val="0"/>
              <w:spacing w:line="240" w:lineRule="auto"/>
              <w:jc w:val="center"/>
              <w:rPr>
                <w:rFonts w:cs="Arial"/>
              </w:rPr>
            </w:pPr>
          </w:p>
        </w:tc>
        <w:tc>
          <w:tcPr>
            <w:tcW w:w="3111" w:type="dxa"/>
            <w:tcBorders>
              <w:top w:val="dashSmallGap" w:sz="8" w:space="0" w:color="000000"/>
            </w:tcBorders>
          </w:tcPr>
          <w:p w14:paraId="0069E634" w14:textId="77777777" w:rsidR="00481094" w:rsidRPr="00B370B0" w:rsidRDefault="00481094" w:rsidP="00481094">
            <w:pPr>
              <w:widowControl w:val="0"/>
              <w:autoSpaceDE w:val="0"/>
              <w:spacing w:line="240" w:lineRule="auto"/>
              <w:jc w:val="center"/>
              <w:rPr>
                <w:rFonts w:cs="Arial"/>
              </w:rPr>
            </w:pPr>
            <w:r w:rsidRPr="00B370B0">
              <w:rPr>
                <w:rFonts w:cs="Arial"/>
                <w:b/>
                <w:color w:val="000000"/>
              </w:rPr>
              <w:t>WYKONAWCA</w:t>
            </w:r>
          </w:p>
        </w:tc>
      </w:tr>
    </w:tbl>
    <w:p w14:paraId="157123A4" w14:textId="77777777" w:rsidR="00481094" w:rsidRPr="00B370B0" w:rsidRDefault="00F95133" w:rsidP="00F95133">
      <w:pPr>
        <w:pStyle w:val="Nagwek2"/>
        <w:rPr>
          <w:szCs w:val="20"/>
        </w:rPr>
      </w:pPr>
      <w:bookmarkStart w:id="104" w:name="_Toc65498621"/>
      <w:bookmarkStart w:id="105" w:name="_Toc65498666"/>
      <w:bookmarkStart w:id="106" w:name="_Toc167795046"/>
      <w:r w:rsidRPr="00B370B0">
        <w:rPr>
          <w:szCs w:val="20"/>
        </w:rPr>
        <w:lastRenderedPageBreak/>
        <w:t>Załącznik nr 1</w:t>
      </w:r>
      <w:r w:rsidRPr="00B370B0">
        <w:rPr>
          <w:szCs w:val="20"/>
        </w:rPr>
        <w:br/>
      </w:r>
      <w:r w:rsidR="00481094" w:rsidRPr="00B370B0">
        <w:rPr>
          <w:szCs w:val="20"/>
        </w:rPr>
        <w:t>Przedmiot Umowy</w:t>
      </w:r>
      <w:bookmarkEnd w:id="104"/>
      <w:bookmarkEnd w:id="105"/>
      <w:bookmarkEnd w:id="106"/>
    </w:p>
    <w:p w14:paraId="6B6E62F8" w14:textId="1EEAC3EE" w:rsidR="00B370B0" w:rsidRPr="00D609F2" w:rsidRDefault="00D609F2" w:rsidP="00D609F2">
      <w:pPr>
        <w:pStyle w:val="Akapitzlist"/>
        <w:spacing w:line="23" w:lineRule="atLeast"/>
        <w:ind w:left="502"/>
        <w:jc w:val="center"/>
        <w:rPr>
          <w:rFonts w:ascii="Arial" w:hAnsi="Arial" w:cs="Arial"/>
          <w:b/>
          <w:bCs/>
          <w:color w:val="FF0000"/>
          <w:sz w:val="20"/>
          <w:szCs w:val="20"/>
        </w:rPr>
      </w:pPr>
      <w:bookmarkStart w:id="107" w:name="_Toc65498622"/>
      <w:bookmarkStart w:id="108" w:name="_Toc65498667"/>
      <w:bookmarkStart w:id="109" w:name="_Toc167795047"/>
      <w:r w:rsidRPr="00D609F2">
        <w:rPr>
          <w:rFonts w:ascii="Arial" w:hAnsi="Arial" w:cs="Arial"/>
          <w:b/>
          <w:bCs/>
          <w:color w:val="FF0000"/>
          <w:sz w:val="20"/>
          <w:szCs w:val="20"/>
        </w:rPr>
        <w:t>Finalny zakres prac, zostanie uzupełnianie w Umowie po ocenie części handlowej i wyborze oferty.</w:t>
      </w:r>
    </w:p>
    <w:p w14:paraId="04D7C619" w14:textId="77777777" w:rsidR="00B370B0" w:rsidRPr="00B370B0" w:rsidRDefault="00B370B0" w:rsidP="00B370B0">
      <w:pPr>
        <w:pStyle w:val="StylTekstpodstawowyArial10ptNiePogrubienieZlewej1"/>
        <w:spacing w:after="0" w:line="23" w:lineRule="atLeast"/>
        <w:ind w:left="0"/>
        <w:rPr>
          <w:rFonts w:cs="Arial"/>
        </w:rPr>
      </w:pPr>
    </w:p>
    <w:p w14:paraId="3070F5F6" w14:textId="77777777" w:rsidR="00481094" w:rsidRPr="00B370B0" w:rsidRDefault="00481094" w:rsidP="00F95133">
      <w:pPr>
        <w:pStyle w:val="Nagwek2"/>
        <w:rPr>
          <w:szCs w:val="20"/>
        </w:rPr>
      </w:pPr>
      <w:r w:rsidRPr="00B370B0">
        <w:rPr>
          <w:szCs w:val="20"/>
        </w:rPr>
        <w:lastRenderedPageBreak/>
        <w:t>Załącznik nr 2</w:t>
      </w:r>
      <w:r w:rsidRPr="00B370B0">
        <w:rPr>
          <w:szCs w:val="20"/>
        </w:rPr>
        <w:br/>
        <w:t>Wymagania w zakresie Dokumentacji Projektowej</w:t>
      </w:r>
      <w:bookmarkEnd w:id="107"/>
      <w:bookmarkEnd w:id="108"/>
      <w:bookmarkEnd w:id="109"/>
    </w:p>
    <w:p w14:paraId="7898BEB9" w14:textId="77777777" w:rsidR="00481094" w:rsidRPr="00B370B0" w:rsidRDefault="00481094" w:rsidP="00600277">
      <w:pPr>
        <w:numPr>
          <w:ilvl w:val="0"/>
          <w:numId w:val="39"/>
        </w:numPr>
        <w:suppressAutoHyphens w:val="0"/>
        <w:spacing w:before="240" w:after="240" w:line="240" w:lineRule="auto"/>
        <w:ind w:left="284" w:hanging="357"/>
        <w:rPr>
          <w:rFonts w:cs="Arial"/>
          <w:b/>
        </w:rPr>
      </w:pPr>
      <w:r w:rsidRPr="00B370B0">
        <w:rPr>
          <w:rFonts w:cs="Arial"/>
          <w:b/>
        </w:rPr>
        <w:t>Rodzaje Dokumentacji projektowej</w:t>
      </w:r>
    </w:p>
    <w:p w14:paraId="16D9AFAD" w14:textId="76BFEF7E" w:rsidR="00481094" w:rsidRPr="00B370B0" w:rsidRDefault="00481094" w:rsidP="00481094">
      <w:pPr>
        <w:autoSpaceDE w:val="0"/>
        <w:autoSpaceDN w:val="0"/>
        <w:adjustRightInd w:val="0"/>
        <w:spacing w:after="120"/>
        <w:ind w:left="284"/>
        <w:rPr>
          <w:rFonts w:cs="Arial"/>
        </w:rPr>
      </w:pPr>
      <w:r w:rsidRPr="00B370B0">
        <w:rPr>
          <w:rFonts w:cs="Arial"/>
          <w:b/>
        </w:rPr>
        <w:t>Dokumentacja Projektowa</w:t>
      </w:r>
      <w:r w:rsidRPr="00B370B0">
        <w:rPr>
          <w:rFonts w:cs="Arial"/>
        </w:rPr>
        <w:t xml:space="preserve"> – to każdy dokument dotyczący realizacji Przedmiotu Umowy, </w:t>
      </w:r>
      <w:r w:rsidR="00F26524" w:rsidRPr="00B370B0">
        <w:rPr>
          <w:rFonts w:cs="Arial"/>
        </w:rPr>
        <w:br/>
      </w:r>
      <w:r w:rsidRPr="00B370B0">
        <w:rPr>
          <w:rFonts w:cs="Arial"/>
        </w:rPr>
        <w:t>w szczególności:</w:t>
      </w:r>
    </w:p>
    <w:p w14:paraId="38354C0D" w14:textId="77777777" w:rsidR="00481094" w:rsidRPr="00B370B0" w:rsidRDefault="00481094" w:rsidP="00600277">
      <w:pPr>
        <w:numPr>
          <w:ilvl w:val="0"/>
          <w:numId w:val="37"/>
        </w:numPr>
        <w:suppressAutoHyphens w:val="0"/>
        <w:autoSpaceDE w:val="0"/>
        <w:autoSpaceDN w:val="0"/>
        <w:adjustRightInd w:val="0"/>
        <w:spacing w:before="120" w:after="120" w:line="240" w:lineRule="auto"/>
        <w:ind w:left="1134" w:hanging="850"/>
        <w:jc w:val="both"/>
        <w:rPr>
          <w:rFonts w:cs="Arial"/>
          <w:b/>
        </w:rPr>
      </w:pPr>
      <w:r w:rsidRPr="00B370B0">
        <w:rPr>
          <w:rFonts w:cs="Arial"/>
          <w:b/>
        </w:rPr>
        <w:t>Umowa,</w:t>
      </w:r>
    </w:p>
    <w:p w14:paraId="6FB35E25" w14:textId="77777777" w:rsidR="00481094" w:rsidRPr="00B370B0" w:rsidRDefault="00481094" w:rsidP="00600277">
      <w:pPr>
        <w:numPr>
          <w:ilvl w:val="0"/>
          <w:numId w:val="37"/>
        </w:numPr>
        <w:suppressAutoHyphens w:val="0"/>
        <w:autoSpaceDE w:val="0"/>
        <w:autoSpaceDN w:val="0"/>
        <w:adjustRightInd w:val="0"/>
        <w:spacing w:before="120" w:after="120" w:line="240" w:lineRule="auto"/>
        <w:ind w:left="1134" w:hanging="850"/>
        <w:jc w:val="both"/>
        <w:rPr>
          <w:rFonts w:cs="Arial"/>
          <w:b/>
        </w:rPr>
      </w:pPr>
      <w:r w:rsidRPr="00B370B0">
        <w:rPr>
          <w:rFonts w:cs="Arial"/>
          <w:b/>
        </w:rPr>
        <w:t>Notatki,</w:t>
      </w:r>
    </w:p>
    <w:p w14:paraId="4F2F9FF6" w14:textId="77777777" w:rsidR="00481094" w:rsidRPr="00B370B0" w:rsidRDefault="00481094" w:rsidP="00600277">
      <w:pPr>
        <w:numPr>
          <w:ilvl w:val="0"/>
          <w:numId w:val="37"/>
        </w:numPr>
        <w:suppressAutoHyphens w:val="0"/>
        <w:autoSpaceDE w:val="0"/>
        <w:autoSpaceDN w:val="0"/>
        <w:adjustRightInd w:val="0"/>
        <w:spacing w:before="120" w:after="120" w:line="240" w:lineRule="auto"/>
        <w:ind w:left="1134" w:hanging="850"/>
        <w:jc w:val="both"/>
        <w:rPr>
          <w:rFonts w:cs="Arial"/>
          <w:b/>
        </w:rPr>
      </w:pPr>
      <w:r w:rsidRPr="00B370B0">
        <w:rPr>
          <w:rFonts w:cs="Arial"/>
          <w:b/>
        </w:rPr>
        <w:t>Protokoły z prób, testów, odbiorów,</w:t>
      </w:r>
    </w:p>
    <w:p w14:paraId="71187735" w14:textId="77777777" w:rsidR="00481094" w:rsidRPr="00B370B0" w:rsidRDefault="00481094" w:rsidP="00600277">
      <w:pPr>
        <w:numPr>
          <w:ilvl w:val="0"/>
          <w:numId w:val="37"/>
        </w:numPr>
        <w:suppressAutoHyphens w:val="0"/>
        <w:autoSpaceDE w:val="0"/>
        <w:autoSpaceDN w:val="0"/>
        <w:adjustRightInd w:val="0"/>
        <w:spacing w:before="120" w:after="120" w:line="240" w:lineRule="auto"/>
        <w:ind w:left="1134" w:hanging="850"/>
        <w:jc w:val="both"/>
        <w:rPr>
          <w:rFonts w:cs="Arial"/>
          <w:b/>
        </w:rPr>
      </w:pPr>
      <w:r w:rsidRPr="00B370B0">
        <w:rPr>
          <w:rFonts w:cs="Arial"/>
          <w:b/>
        </w:rPr>
        <w:t>DT - Dokumentacja Techniczna</w:t>
      </w:r>
      <w:r w:rsidRPr="00B370B0">
        <w:rPr>
          <w:rFonts w:cs="Arial"/>
        </w:rPr>
        <w:t>, m.in.:</w:t>
      </w:r>
    </w:p>
    <w:p w14:paraId="52A21A19" w14:textId="77777777" w:rsidR="00481094" w:rsidRPr="00B370B0" w:rsidRDefault="00481094" w:rsidP="00600277">
      <w:pPr>
        <w:numPr>
          <w:ilvl w:val="2"/>
          <w:numId w:val="38"/>
        </w:numPr>
        <w:suppressAutoHyphens w:val="0"/>
        <w:autoSpaceDE w:val="0"/>
        <w:autoSpaceDN w:val="0"/>
        <w:adjustRightInd w:val="0"/>
        <w:spacing w:after="120" w:line="240" w:lineRule="auto"/>
        <w:ind w:hanging="1451"/>
        <w:jc w:val="both"/>
        <w:rPr>
          <w:rFonts w:cs="Arial"/>
        </w:rPr>
      </w:pPr>
      <w:r w:rsidRPr="00B370B0">
        <w:rPr>
          <w:rFonts w:cs="Arial"/>
        </w:rPr>
        <w:t>Ekspertyzy Techniczne, Analizy Techniczne</w:t>
      </w:r>
    </w:p>
    <w:p w14:paraId="2FD01603" w14:textId="77777777" w:rsidR="00481094" w:rsidRPr="00B370B0" w:rsidRDefault="00481094" w:rsidP="00600277">
      <w:pPr>
        <w:numPr>
          <w:ilvl w:val="2"/>
          <w:numId w:val="38"/>
        </w:numPr>
        <w:suppressAutoHyphens w:val="0"/>
        <w:autoSpaceDE w:val="0"/>
        <w:autoSpaceDN w:val="0"/>
        <w:adjustRightInd w:val="0"/>
        <w:spacing w:after="120" w:line="240" w:lineRule="auto"/>
        <w:ind w:hanging="1451"/>
        <w:jc w:val="both"/>
        <w:rPr>
          <w:rFonts w:cs="Arial"/>
        </w:rPr>
      </w:pPr>
      <w:r w:rsidRPr="00B370B0">
        <w:rPr>
          <w:rFonts w:cs="Arial"/>
        </w:rPr>
        <w:t>KPP – Koncepcja Programowo-Przestrzenna</w:t>
      </w:r>
    </w:p>
    <w:p w14:paraId="5CE93E44" w14:textId="77777777" w:rsidR="00481094" w:rsidRPr="00B370B0" w:rsidRDefault="00481094" w:rsidP="00600277">
      <w:pPr>
        <w:numPr>
          <w:ilvl w:val="2"/>
          <w:numId w:val="38"/>
        </w:numPr>
        <w:suppressAutoHyphens w:val="0"/>
        <w:autoSpaceDE w:val="0"/>
        <w:autoSpaceDN w:val="0"/>
        <w:adjustRightInd w:val="0"/>
        <w:spacing w:after="120" w:line="240" w:lineRule="auto"/>
        <w:ind w:hanging="1451"/>
        <w:jc w:val="both"/>
        <w:rPr>
          <w:rFonts w:cs="Arial"/>
        </w:rPr>
      </w:pPr>
      <w:r w:rsidRPr="00B370B0">
        <w:rPr>
          <w:rFonts w:cs="Arial"/>
        </w:rPr>
        <w:t>DB - Dokumentacja Budowlana,</w:t>
      </w:r>
    </w:p>
    <w:p w14:paraId="7B0693FC" w14:textId="77777777" w:rsidR="00481094" w:rsidRPr="00B370B0" w:rsidRDefault="00481094" w:rsidP="00600277">
      <w:pPr>
        <w:numPr>
          <w:ilvl w:val="2"/>
          <w:numId w:val="38"/>
        </w:numPr>
        <w:suppressAutoHyphens w:val="0"/>
        <w:autoSpaceDE w:val="0"/>
        <w:autoSpaceDN w:val="0"/>
        <w:adjustRightInd w:val="0"/>
        <w:spacing w:after="120" w:line="240" w:lineRule="auto"/>
        <w:ind w:hanging="1451"/>
        <w:jc w:val="both"/>
        <w:rPr>
          <w:rFonts w:cs="Arial"/>
        </w:rPr>
      </w:pPr>
      <w:r w:rsidRPr="00B370B0">
        <w:rPr>
          <w:rFonts w:cs="Arial"/>
        </w:rPr>
        <w:t>DW - Dokumentacja Wykonawcza,</w:t>
      </w:r>
    </w:p>
    <w:p w14:paraId="46683038" w14:textId="77777777" w:rsidR="00481094" w:rsidRPr="00B370B0" w:rsidRDefault="00481094" w:rsidP="00600277">
      <w:pPr>
        <w:numPr>
          <w:ilvl w:val="2"/>
          <w:numId w:val="38"/>
        </w:numPr>
        <w:suppressAutoHyphens w:val="0"/>
        <w:autoSpaceDE w:val="0"/>
        <w:autoSpaceDN w:val="0"/>
        <w:adjustRightInd w:val="0"/>
        <w:spacing w:after="120" w:line="240" w:lineRule="auto"/>
        <w:ind w:hanging="1451"/>
        <w:jc w:val="both"/>
        <w:rPr>
          <w:rFonts w:cs="Arial"/>
        </w:rPr>
      </w:pPr>
      <w:r w:rsidRPr="00B370B0">
        <w:rPr>
          <w:rFonts w:cs="Arial"/>
        </w:rPr>
        <w:t>DP - Dokumentacja Powykonawcza,</w:t>
      </w:r>
    </w:p>
    <w:p w14:paraId="260EAFFC" w14:textId="77777777" w:rsidR="00481094" w:rsidRPr="00B370B0" w:rsidRDefault="00481094" w:rsidP="00600277">
      <w:pPr>
        <w:numPr>
          <w:ilvl w:val="2"/>
          <w:numId w:val="38"/>
        </w:numPr>
        <w:suppressAutoHyphens w:val="0"/>
        <w:autoSpaceDE w:val="0"/>
        <w:autoSpaceDN w:val="0"/>
        <w:adjustRightInd w:val="0"/>
        <w:spacing w:after="120" w:line="240" w:lineRule="auto"/>
        <w:ind w:hanging="1451"/>
        <w:jc w:val="both"/>
        <w:rPr>
          <w:rFonts w:cs="Arial"/>
        </w:rPr>
      </w:pPr>
      <w:r w:rsidRPr="00B370B0">
        <w:rPr>
          <w:rFonts w:cs="Arial"/>
        </w:rPr>
        <w:t>DTR – Dokumentacja Techniczno-Ruchowa,</w:t>
      </w:r>
    </w:p>
    <w:p w14:paraId="1C820FA5" w14:textId="77777777" w:rsidR="00481094" w:rsidRPr="00B370B0" w:rsidRDefault="00481094" w:rsidP="00600277">
      <w:pPr>
        <w:numPr>
          <w:ilvl w:val="2"/>
          <w:numId w:val="38"/>
        </w:numPr>
        <w:suppressAutoHyphens w:val="0"/>
        <w:autoSpaceDE w:val="0"/>
        <w:autoSpaceDN w:val="0"/>
        <w:adjustRightInd w:val="0"/>
        <w:spacing w:after="120" w:line="240" w:lineRule="auto"/>
        <w:ind w:hanging="1451"/>
        <w:jc w:val="both"/>
        <w:rPr>
          <w:rFonts w:cs="Arial"/>
        </w:rPr>
      </w:pPr>
      <w:r w:rsidRPr="00B370B0">
        <w:rPr>
          <w:rFonts w:cs="Arial"/>
        </w:rPr>
        <w:t>IUR - Instrukcja Utrzymania Ruchu,</w:t>
      </w:r>
    </w:p>
    <w:p w14:paraId="449EF027" w14:textId="77777777" w:rsidR="00481094" w:rsidRPr="00B370B0" w:rsidRDefault="00481094" w:rsidP="00600277">
      <w:pPr>
        <w:numPr>
          <w:ilvl w:val="2"/>
          <w:numId w:val="38"/>
        </w:numPr>
        <w:suppressAutoHyphens w:val="0"/>
        <w:autoSpaceDE w:val="0"/>
        <w:autoSpaceDN w:val="0"/>
        <w:adjustRightInd w:val="0"/>
        <w:spacing w:after="120" w:line="240" w:lineRule="auto"/>
        <w:ind w:hanging="1451"/>
        <w:jc w:val="both"/>
        <w:rPr>
          <w:rFonts w:cs="Arial"/>
        </w:rPr>
      </w:pPr>
      <w:r w:rsidRPr="00B370B0">
        <w:rPr>
          <w:rFonts w:cs="Arial"/>
        </w:rPr>
        <w:t>DJ - Dokumentacja Jakościowa,</w:t>
      </w:r>
    </w:p>
    <w:p w14:paraId="206FDF63" w14:textId="77777777" w:rsidR="00481094" w:rsidRPr="00B370B0" w:rsidRDefault="00481094" w:rsidP="00600277">
      <w:pPr>
        <w:numPr>
          <w:ilvl w:val="2"/>
          <w:numId w:val="38"/>
        </w:numPr>
        <w:suppressAutoHyphens w:val="0"/>
        <w:autoSpaceDE w:val="0"/>
        <w:autoSpaceDN w:val="0"/>
        <w:adjustRightInd w:val="0"/>
        <w:spacing w:after="120" w:line="240" w:lineRule="auto"/>
        <w:ind w:hanging="1451"/>
        <w:jc w:val="both"/>
        <w:rPr>
          <w:rFonts w:cs="Arial"/>
        </w:rPr>
      </w:pPr>
      <w:r w:rsidRPr="00B370B0">
        <w:rPr>
          <w:rFonts w:cs="Arial"/>
        </w:rPr>
        <w:t>DM - Dokumentacja Montażowa,</w:t>
      </w:r>
    </w:p>
    <w:p w14:paraId="7ED99CEC" w14:textId="77777777" w:rsidR="00481094" w:rsidRPr="00B370B0" w:rsidRDefault="00481094" w:rsidP="00600277">
      <w:pPr>
        <w:numPr>
          <w:ilvl w:val="0"/>
          <w:numId w:val="37"/>
        </w:numPr>
        <w:suppressAutoHyphens w:val="0"/>
        <w:autoSpaceDE w:val="0"/>
        <w:autoSpaceDN w:val="0"/>
        <w:adjustRightInd w:val="0"/>
        <w:spacing w:before="120" w:after="120" w:line="240" w:lineRule="auto"/>
        <w:ind w:left="1134" w:hanging="850"/>
        <w:jc w:val="both"/>
        <w:rPr>
          <w:rFonts w:cs="Arial"/>
          <w:b/>
        </w:rPr>
      </w:pPr>
      <w:r w:rsidRPr="00B370B0">
        <w:rPr>
          <w:rFonts w:cs="Arial"/>
          <w:b/>
        </w:rPr>
        <w:t>ADM - Dokumentacja Administracyjna, m.in.:</w:t>
      </w:r>
    </w:p>
    <w:p w14:paraId="7D660044" w14:textId="77777777" w:rsidR="00481094" w:rsidRPr="00B370B0" w:rsidRDefault="00481094" w:rsidP="00600277">
      <w:pPr>
        <w:numPr>
          <w:ilvl w:val="1"/>
          <w:numId w:val="37"/>
        </w:numPr>
        <w:suppressAutoHyphens w:val="0"/>
        <w:autoSpaceDE w:val="0"/>
        <w:autoSpaceDN w:val="0"/>
        <w:adjustRightInd w:val="0"/>
        <w:spacing w:after="120" w:line="240" w:lineRule="auto"/>
        <w:ind w:hanging="731"/>
        <w:jc w:val="both"/>
        <w:rPr>
          <w:rFonts w:cs="Arial"/>
        </w:rPr>
      </w:pPr>
      <w:r w:rsidRPr="00B370B0">
        <w:rPr>
          <w:rFonts w:cs="Arial"/>
        </w:rPr>
        <w:t>Dokumenty PINB (właściwy organ nadzoru budowlanego)</w:t>
      </w:r>
    </w:p>
    <w:p w14:paraId="4D253EB1" w14:textId="77777777" w:rsidR="00481094" w:rsidRPr="00B370B0" w:rsidRDefault="00481094" w:rsidP="00600277">
      <w:pPr>
        <w:numPr>
          <w:ilvl w:val="1"/>
          <w:numId w:val="37"/>
        </w:numPr>
        <w:suppressAutoHyphens w:val="0"/>
        <w:autoSpaceDE w:val="0"/>
        <w:autoSpaceDN w:val="0"/>
        <w:adjustRightInd w:val="0"/>
        <w:spacing w:after="120" w:line="240" w:lineRule="auto"/>
        <w:ind w:hanging="731"/>
        <w:jc w:val="both"/>
        <w:rPr>
          <w:rFonts w:cs="Arial"/>
        </w:rPr>
      </w:pPr>
      <w:r w:rsidRPr="00B370B0">
        <w:rPr>
          <w:rFonts w:cs="Arial"/>
        </w:rPr>
        <w:t>Dokumenty UDT (Urząd Dozoru Technicznego)</w:t>
      </w:r>
    </w:p>
    <w:p w14:paraId="28E2EE3C" w14:textId="77777777" w:rsidR="00481094" w:rsidRPr="00B370B0" w:rsidRDefault="00481094" w:rsidP="00600277">
      <w:pPr>
        <w:numPr>
          <w:ilvl w:val="1"/>
          <w:numId w:val="37"/>
        </w:numPr>
        <w:suppressAutoHyphens w:val="0"/>
        <w:autoSpaceDE w:val="0"/>
        <w:autoSpaceDN w:val="0"/>
        <w:adjustRightInd w:val="0"/>
        <w:spacing w:after="120" w:line="240" w:lineRule="auto"/>
        <w:ind w:hanging="731"/>
        <w:jc w:val="both"/>
        <w:rPr>
          <w:rFonts w:cs="Arial"/>
        </w:rPr>
      </w:pPr>
      <w:r w:rsidRPr="00B370B0">
        <w:rPr>
          <w:rFonts w:cs="Arial"/>
        </w:rPr>
        <w:t>Wnioski i decyzje związane z Decyzją Środowiskową</w:t>
      </w:r>
    </w:p>
    <w:p w14:paraId="24DA36C9" w14:textId="77777777" w:rsidR="00481094" w:rsidRPr="00B370B0" w:rsidRDefault="00481094" w:rsidP="00600277">
      <w:pPr>
        <w:numPr>
          <w:ilvl w:val="1"/>
          <w:numId w:val="37"/>
        </w:numPr>
        <w:suppressAutoHyphens w:val="0"/>
        <w:autoSpaceDE w:val="0"/>
        <w:autoSpaceDN w:val="0"/>
        <w:adjustRightInd w:val="0"/>
        <w:spacing w:after="120" w:line="240" w:lineRule="auto"/>
        <w:ind w:hanging="731"/>
        <w:jc w:val="both"/>
        <w:rPr>
          <w:rFonts w:cs="Arial"/>
        </w:rPr>
      </w:pPr>
      <w:r w:rsidRPr="00B370B0">
        <w:rPr>
          <w:rFonts w:cs="Arial"/>
        </w:rPr>
        <w:t>Wnioski i decyzje związane z wydaniem decyzji o WZ (Warunkach Zabudowy)</w:t>
      </w:r>
    </w:p>
    <w:p w14:paraId="62747F54" w14:textId="77777777" w:rsidR="00481094" w:rsidRPr="00B370B0" w:rsidRDefault="00481094" w:rsidP="00600277">
      <w:pPr>
        <w:numPr>
          <w:ilvl w:val="1"/>
          <w:numId w:val="37"/>
        </w:numPr>
        <w:suppressAutoHyphens w:val="0"/>
        <w:autoSpaceDE w:val="0"/>
        <w:autoSpaceDN w:val="0"/>
        <w:adjustRightInd w:val="0"/>
        <w:spacing w:after="120" w:line="240" w:lineRule="auto"/>
        <w:ind w:hanging="731"/>
        <w:jc w:val="both"/>
        <w:rPr>
          <w:rFonts w:cs="Arial"/>
        </w:rPr>
      </w:pPr>
      <w:r w:rsidRPr="00B370B0">
        <w:rPr>
          <w:rFonts w:cs="Arial"/>
        </w:rPr>
        <w:t>Wnioski i decyzje związane z pozwoleniem na budowę</w:t>
      </w:r>
    </w:p>
    <w:p w14:paraId="2A45B034" w14:textId="77777777" w:rsidR="00481094" w:rsidRPr="00B370B0" w:rsidRDefault="00481094" w:rsidP="00600277">
      <w:pPr>
        <w:numPr>
          <w:ilvl w:val="1"/>
          <w:numId w:val="37"/>
        </w:numPr>
        <w:suppressAutoHyphens w:val="0"/>
        <w:autoSpaceDE w:val="0"/>
        <w:autoSpaceDN w:val="0"/>
        <w:adjustRightInd w:val="0"/>
        <w:spacing w:after="120" w:line="240" w:lineRule="auto"/>
        <w:ind w:hanging="731"/>
        <w:jc w:val="both"/>
        <w:rPr>
          <w:rFonts w:cs="Arial"/>
        </w:rPr>
      </w:pPr>
      <w:r w:rsidRPr="00B370B0">
        <w:rPr>
          <w:rFonts w:cs="Arial"/>
        </w:rPr>
        <w:t>Wnioski i decyzje związane z pozwoleniem na użytkowanie</w:t>
      </w:r>
    </w:p>
    <w:p w14:paraId="4E8589F0" w14:textId="77777777" w:rsidR="00481094" w:rsidRPr="00B370B0" w:rsidRDefault="00481094" w:rsidP="00600277">
      <w:pPr>
        <w:numPr>
          <w:ilvl w:val="0"/>
          <w:numId w:val="39"/>
        </w:numPr>
        <w:suppressAutoHyphens w:val="0"/>
        <w:spacing w:before="240" w:after="240" w:line="240" w:lineRule="auto"/>
        <w:ind w:left="357" w:hanging="357"/>
        <w:rPr>
          <w:rFonts w:cs="Arial"/>
          <w:b/>
        </w:rPr>
      </w:pPr>
      <w:r w:rsidRPr="00B370B0">
        <w:rPr>
          <w:rFonts w:cs="Arial"/>
          <w:b/>
        </w:rPr>
        <w:t>Dokumentacja niezbędna do odbioru Przedmiotu Umowy</w:t>
      </w:r>
    </w:p>
    <w:p w14:paraId="7409AE3A" w14:textId="77777777" w:rsidR="00481094" w:rsidRPr="00B370B0" w:rsidRDefault="00481094" w:rsidP="00481094">
      <w:pPr>
        <w:pStyle w:val="Standard"/>
        <w:spacing w:after="120"/>
        <w:jc w:val="both"/>
        <w:rPr>
          <w:rFonts w:ascii="Arial" w:eastAsia="Times New Roman" w:hAnsi="Arial" w:cs="Arial"/>
          <w:sz w:val="20"/>
          <w:szCs w:val="20"/>
          <w:lang w:eastAsia="pl-PL"/>
        </w:rPr>
      </w:pPr>
      <w:r w:rsidRPr="00B370B0">
        <w:rPr>
          <w:rFonts w:ascii="Arial" w:eastAsia="Times New Roman" w:hAnsi="Arial" w:cs="Arial"/>
          <w:b/>
          <w:sz w:val="20"/>
          <w:szCs w:val="20"/>
          <w:lang w:eastAsia="pl-PL"/>
        </w:rPr>
        <w:t>Dokumentacja niezbędna do odbioru końcowego:</w:t>
      </w:r>
    </w:p>
    <w:p w14:paraId="326DD272" w14:textId="77777777" w:rsidR="00481094" w:rsidRPr="00B370B0" w:rsidRDefault="00481094" w:rsidP="00481094">
      <w:pPr>
        <w:pStyle w:val="Standard"/>
        <w:spacing w:after="120"/>
        <w:jc w:val="both"/>
        <w:rPr>
          <w:rFonts w:ascii="Arial" w:hAnsi="Arial" w:cs="Arial"/>
          <w:sz w:val="20"/>
          <w:szCs w:val="20"/>
        </w:rPr>
      </w:pPr>
      <w:bookmarkStart w:id="110" w:name="_Toc65498623"/>
      <w:bookmarkStart w:id="111" w:name="_Toc65498668"/>
      <w:r w:rsidRPr="00B370B0">
        <w:rPr>
          <w:rFonts w:ascii="Arial" w:eastAsia="Times New Roman" w:hAnsi="Arial" w:cs="Arial"/>
          <w:sz w:val="20"/>
          <w:szCs w:val="20"/>
          <w:lang w:eastAsia="pl-PL"/>
        </w:rPr>
        <w:t>Kompletna</w:t>
      </w:r>
      <w:r w:rsidRPr="00B370B0">
        <w:rPr>
          <w:rFonts w:ascii="Arial" w:eastAsia="Times New Roman" w:hAnsi="Arial" w:cs="Arial"/>
          <w:b/>
          <w:sz w:val="20"/>
          <w:szCs w:val="20"/>
          <w:lang w:eastAsia="pl-PL"/>
        </w:rPr>
        <w:t xml:space="preserve"> </w:t>
      </w:r>
      <w:r w:rsidRPr="00B370B0">
        <w:rPr>
          <w:rFonts w:ascii="Arial" w:eastAsia="Times New Roman" w:hAnsi="Arial" w:cs="Arial"/>
          <w:sz w:val="20"/>
          <w:szCs w:val="20"/>
          <w:lang w:eastAsia="pl-PL"/>
        </w:rPr>
        <w:t xml:space="preserve">Dokumentacja Powykonawcza, protokoły z prób i testów, </w:t>
      </w:r>
    </w:p>
    <w:p w14:paraId="3A2F1E21" w14:textId="77777777" w:rsidR="00481094" w:rsidRPr="00B370B0" w:rsidRDefault="00481094" w:rsidP="00481094">
      <w:pPr>
        <w:pStyle w:val="Standard"/>
        <w:spacing w:after="120"/>
        <w:jc w:val="both"/>
        <w:rPr>
          <w:rFonts w:ascii="Arial" w:eastAsia="Times New Roman" w:hAnsi="Arial" w:cs="Arial"/>
          <w:b/>
          <w:sz w:val="20"/>
          <w:szCs w:val="20"/>
          <w:lang w:eastAsia="pl-PL"/>
        </w:rPr>
      </w:pPr>
      <w:r w:rsidRPr="00B370B0">
        <w:rPr>
          <w:rFonts w:ascii="Arial" w:eastAsia="Times New Roman" w:hAnsi="Arial" w:cs="Arial"/>
          <w:sz w:val="20"/>
          <w:szCs w:val="20"/>
          <w:lang w:eastAsia="pl-PL"/>
        </w:rPr>
        <w:t>Dokumentacja Jakościowa (tj. certyfikaty materiałowe, CE, atesty, protokoły odbioru dostaw, listy materiałowe).</w:t>
      </w:r>
    </w:p>
    <w:p w14:paraId="79CEB7A6" w14:textId="662B6DEE" w:rsidR="00A052EE" w:rsidRPr="00B370B0" w:rsidRDefault="00481094" w:rsidP="00A052EE">
      <w:pPr>
        <w:rPr>
          <w:rFonts w:cs="Arial"/>
        </w:rPr>
      </w:pPr>
      <w:r w:rsidRPr="00B370B0">
        <w:rPr>
          <w:rFonts w:cs="Arial"/>
        </w:rPr>
        <w:t xml:space="preserve">Całość dokumentacji będzie wykonana w jęz. polskim </w:t>
      </w:r>
      <w:r w:rsidRPr="00B370B0">
        <w:rPr>
          <w:rFonts w:cs="Arial"/>
          <w:b/>
        </w:rPr>
        <w:t xml:space="preserve">w </w:t>
      </w:r>
      <w:r w:rsidR="000A4BE8" w:rsidRPr="00B370B0">
        <w:rPr>
          <w:rFonts w:cs="Arial"/>
          <w:b/>
        </w:rPr>
        <w:t>2</w:t>
      </w:r>
      <w:r w:rsidRPr="00B370B0">
        <w:rPr>
          <w:rFonts w:cs="Arial"/>
          <w:b/>
        </w:rPr>
        <w:t xml:space="preserve"> egzemplarzach</w:t>
      </w:r>
      <w:r w:rsidRPr="00B370B0">
        <w:rPr>
          <w:rFonts w:cs="Arial"/>
        </w:rPr>
        <w:t xml:space="preserve">. Każdy egzemplarz powinien zawierać wersję papierową i wersję elektroniczną </w:t>
      </w:r>
      <w:r w:rsidR="00A32C25" w:rsidRPr="00B370B0">
        <w:rPr>
          <w:rFonts w:cs="Arial"/>
        </w:rPr>
        <w:t xml:space="preserve">z  wykorzystaniem korporacyjnego systemu </w:t>
      </w:r>
      <w:proofErr w:type="spellStart"/>
      <w:r w:rsidR="00A32C25" w:rsidRPr="00B370B0">
        <w:rPr>
          <w:rFonts w:cs="Arial"/>
        </w:rPr>
        <w:t>Nextfile</w:t>
      </w:r>
      <w:proofErr w:type="spellEnd"/>
      <w:r w:rsidR="00A32C25" w:rsidRPr="00B370B0">
        <w:rPr>
          <w:rFonts w:cs="Arial"/>
        </w:rPr>
        <w:t xml:space="preserve"> </w:t>
      </w:r>
      <w:r w:rsidRPr="00B370B0">
        <w:rPr>
          <w:rFonts w:cs="Arial"/>
        </w:rPr>
        <w:t>(</w:t>
      </w:r>
      <w:r w:rsidR="00A052EE" w:rsidRPr="00B370B0">
        <w:rPr>
          <w:rFonts w:cs="Arial"/>
        </w:rPr>
        <w:t xml:space="preserve">Przygotowana dokumentacja powinna być w środowisku e-Plan P8 – </w:t>
      </w:r>
      <w:proofErr w:type="spellStart"/>
      <w:r w:rsidR="00A052EE" w:rsidRPr="00B370B0">
        <w:rPr>
          <w:rFonts w:cs="Arial"/>
        </w:rPr>
        <w:t>Electric</w:t>
      </w:r>
      <w:proofErr w:type="spellEnd"/>
      <w:r w:rsidR="00A052EE" w:rsidRPr="00B370B0">
        <w:rPr>
          <w:rFonts w:cs="Arial"/>
        </w:rPr>
        <w:t xml:space="preserve"> (w aktualnej wersji) – schematy oraz rysunki w wersji edytowalnej.</w:t>
      </w:r>
      <w:r w:rsidR="004970E6" w:rsidRPr="00B370B0">
        <w:rPr>
          <w:rFonts w:cs="Arial"/>
        </w:rPr>
        <w:t xml:space="preserve"> </w:t>
      </w:r>
      <w:r w:rsidR="00A052EE" w:rsidRPr="00B370B0">
        <w:rPr>
          <w:rFonts w:cs="Arial"/>
        </w:rPr>
        <w:t>Pozostała część dokumentacji w (auto-</w:t>
      </w:r>
      <w:proofErr w:type="spellStart"/>
      <w:r w:rsidR="00A052EE" w:rsidRPr="00B370B0">
        <w:rPr>
          <w:rFonts w:cs="Arial"/>
        </w:rPr>
        <w:t>cad</w:t>
      </w:r>
      <w:proofErr w:type="spellEnd"/>
      <w:r w:rsidR="00A052EE" w:rsidRPr="00B370B0">
        <w:rPr>
          <w:rFonts w:cs="Arial"/>
        </w:rPr>
        <w:t xml:space="preserve"> , pakiet </w:t>
      </w:r>
      <w:proofErr w:type="spellStart"/>
      <w:r w:rsidR="00A052EE" w:rsidRPr="00B370B0">
        <w:rPr>
          <w:rFonts w:cs="Arial"/>
        </w:rPr>
        <w:t>office</w:t>
      </w:r>
      <w:proofErr w:type="spellEnd"/>
      <w:r w:rsidR="00A052EE" w:rsidRPr="00B370B0">
        <w:rPr>
          <w:rFonts w:cs="Arial"/>
        </w:rPr>
        <w:t>)  w wersji edytowalnej.</w:t>
      </w:r>
    </w:p>
    <w:p w14:paraId="6F1AC17D" w14:textId="0A684243" w:rsidR="00481094" w:rsidRPr="00B370B0" w:rsidRDefault="00481094" w:rsidP="00A052EE">
      <w:pPr>
        <w:rPr>
          <w:rFonts w:cs="Arial"/>
          <w:color w:val="000000"/>
        </w:rPr>
      </w:pPr>
      <w:r w:rsidRPr="00B370B0">
        <w:rPr>
          <w:rFonts w:cs="Arial"/>
        </w:rPr>
        <w:t>Wykonawca umieści na każdej stronie Dokumentacji Technicznej, w tym również na stronie zawierającej rysunki, w sposób widoczny i czytelny dla odbiorcy, następującą formułę</w:t>
      </w:r>
      <w:r w:rsidRPr="00B370B0">
        <w:rPr>
          <w:rFonts w:cs="Arial"/>
          <w:i/>
        </w:rPr>
        <w:t xml:space="preserve">: </w:t>
      </w:r>
      <w:r w:rsidRPr="00B370B0">
        <w:rPr>
          <w:rFonts w:cs="Arial"/>
          <w:i/>
          <w:u w:val="single"/>
        </w:rPr>
        <w:t>Wszelkie prawa autorskie oraz prawa pokrewne do niniejszej dokumentacji należą do ORLEN OIL sp. z o.o.</w:t>
      </w:r>
    </w:p>
    <w:p w14:paraId="707DB877" w14:textId="77777777" w:rsidR="00481094" w:rsidRPr="00B370B0" w:rsidRDefault="00481094" w:rsidP="00481094">
      <w:pPr>
        <w:pStyle w:val="Standard"/>
        <w:autoSpaceDE w:val="0"/>
        <w:spacing w:after="120"/>
        <w:ind w:right="-284"/>
        <w:jc w:val="both"/>
        <w:rPr>
          <w:rFonts w:ascii="Arial" w:eastAsia="Times New Roman" w:hAnsi="Arial" w:cs="Arial"/>
          <w:i/>
          <w:color w:val="000000"/>
          <w:sz w:val="20"/>
          <w:szCs w:val="20"/>
          <w:lang w:eastAsia="pl-PL"/>
        </w:rPr>
      </w:pPr>
      <w:r w:rsidRPr="00B370B0">
        <w:rPr>
          <w:rFonts w:ascii="Arial" w:eastAsia="Times New Roman" w:hAnsi="Arial" w:cs="Arial"/>
          <w:color w:val="000000"/>
          <w:sz w:val="20"/>
          <w:szCs w:val="20"/>
          <w:lang w:eastAsia="pl-PL"/>
        </w:rPr>
        <w:t xml:space="preserve">Dodatkowe egzemplarze dokumentacji </w:t>
      </w:r>
      <w:r w:rsidRPr="00B370B0">
        <w:rPr>
          <w:rFonts w:ascii="Arial" w:eastAsia="Times New Roman" w:hAnsi="Arial" w:cs="Arial"/>
          <w:bCs/>
          <w:sz w:val="20"/>
          <w:szCs w:val="20"/>
          <w:lang w:eastAsia="pl-PL"/>
        </w:rPr>
        <w:t xml:space="preserve">Wykonawca </w:t>
      </w:r>
      <w:r w:rsidRPr="00B370B0">
        <w:rPr>
          <w:rFonts w:ascii="Arial" w:eastAsia="Times New Roman" w:hAnsi="Arial" w:cs="Arial"/>
          <w:color w:val="000000"/>
          <w:sz w:val="20"/>
          <w:szCs w:val="20"/>
          <w:lang w:eastAsia="pl-PL"/>
        </w:rPr>
        <w:t>wykona na żądanie Zamawiającego za oddzielnym, uzgodnionym wynagrodzeniem i w terminach obustronnie uzgodnionych.</w:t>
      </w:r>
    </w:p>
    <w:p w14:paraId="221AA857" w14:textId="5E661871" w:rsidR="00481094" w:rsidRPr="00B370B0" w:rsidRDefault="00481094" w:rsidP="00F95133">
      <w:pPr>
        <w:pStyle w:val="Nagwek2"/>
        <w:rPr>
          <w:noProof/>
          <w:szCs w:val="20"/>
        </w:rPr>
      </w:pPr>
      <w:bookmarkStart w:id="112" w:name="_Toc167795048"/>
      <w:r w:rsidRPr="00B370B0">
        <w:rPr>
          <w:szCs w:val="20"/>
        </w:rPr>
        <w:lastRenderedPageBreak/>
        <w:t>Załącznik nr 3</w:t>
      </w:r>
      <w:r w:rsidRPr="00B370B0">
        <w:rPr>
          <w:szCs w:val="20"/>
        </w:rPr>
        <w:br/>
      </w:r>
      <w:bookmarkStart w:id="113" w:name="_Toc65498624"/>
      <w:bookmarkStart w:id="114" w:name="_Toc65498669"/>
      <w:bookmarkEnd w:id="110"/>
      <w:bookmarkEnd w:id="111"/>
      <w:r w:rsidRPr="00B370B0">
        <w:rPr>
          <w:noProof/>
          <w:szCs w:val="20"/>
        </w:rPr>
        <w:t>Zakres finan</w:t>
      </w:r>
      <w:r w:rsidR="003B0CC3" w:rsidRPr="00B370B0">
        <w:rPr>
          <w:noProof/>
          <w:szCs w:val="20"/>
        </w:rPr>
        <w:t>s</w:t>
      </w:r>
      <w:r w:rsidRPr="00B370B0">
        <w:rPr>
          <w:noProof/>
          <w:szCs w:val="20"/>
        </w:rPr>
        <w:t>owo-rzeczowy</w:t>
      </w:r>
      <w:bookmarkEnd w:id="112"/>
    </w:p>
    <w:p w14:paraId="73B8D5DD" w14:textId="77777777" w:rsidR="008D1C95" w:rsidRPr="00B370B0" w:rsidRDefault="008D1C95" w:rsidP="008D1C95">
      <w:pPr>
        <w:rPr>
          <w:rFonts w:cs="Arial"/>
        </w:rPr>
      </w:pPr>
    </w:p>
    <w:p w14:paraId="14F16B56" w14:textId="77777777" w:rsidR="00821BAA" w:rsidRPr="00B370B0" w:rsidRDefault="00821BAA" w:rsidP="00821BAA">
      <w:pPr>
        <w:keepNext/>
        <w:pageBreakBefore/>
        <w:spacing w:after="240" w:line="240" w:lineRule="auto"/>
        <w:jc w:val="center"/>
        <w:outlineLvl w:val="1"/>
        <w:rPr>
          <w:rFonts w:cs="Arial"/>
          <w:b/>
          <w:iCs/>
        </w:rPr>
      </w:pPr>
      <w:bookmarkStart w:id="115" w:name="_Toc133305872"/>
      <w:bookmarkStart w:id="116" w:name="_Toc167795049"/>
      <w:r w:rsidRPr="00B370B0">
        <w:rPr>
          <w:rFonts w:cs="Arial"/>
          <w:b/>
          <w:iCs/>
        </w:rPr>
        <w:lastRenderedPageBreak/>
        <w:t>ZAŁĄCZNIK NR 4a</w:t>
      </w:r>
      <w:r w:rsidRPr="00B370B0">
        <w:rPr>
          <w:rFonts w:cs="Arial"/>
          <w:b/>
          <w:iCs/>
        </w:rPr>
        <w:br/>
        <w:t>Szczegółowe zobowiązania i zasady odpowiedzialności Wykonawcy</w:t>
      </w:r>
      <w:bookmarkEnd w:id="115"/>
    </w:p>
    <w:p w14:paraId="0CAF7306" w14:textId="77777777" w:rsidR="00821BAA" w:rsidRPr="00B370B0" w:rsidRDefault="00821BAA" w:rsidP="00821BAA">
      <w:pPr>
        <w:suppressAutoHyphens w:val="0"/>
        <w:spacing w:after="0" w:line="240" w:lineRule="auto"/>
        <w:jc w:val="both"/>
        <w:rPr>
          <w:rFonts w:eastAsiaTheme="minorHAnsi" w:cs="Arial"/>
          <w:lang w:eastAsia="en-US"/>
        </w:rPr>
      </w:pPr>
      <w:r w:rsidRPr="00B370B0">
        <w:rPr>
          <w:rFonts w:eastAsiaTheme="minorHAnsi" w:cs="Arial"/>
          <w:lang w:eastAsia="en-US"/>
        </w:rPr>
        <w:t>Wykonawca, w celu prawidłowego wykonywania Umowy, zobowiązuje się, poza przypadkami wskazanymi w §4 Umowy w szczególności do:</w:t>
      </w:r>
    </w:p>
    <w:p w14:paraId="41DC6A2C" w14:textId="3C53BA4C" w:rsidR="00821BAA" w:rsidRPr="00B370B0" w:rsidRDefault="00821BAA" w:rsidP="00600277">
      <w:pPr>
        <w:numPr>
          <w:ilvl w:val="3"/>
          <w:numId w:val="83"/>
        </w:numPr>
        <w:suppressAutoHyphens w:val="0"/>
        <w:spacing w:after="60" w:line="240" w:lineRule="auto"/>
        <w:ind w:left="357" w:hanging="357"/>
        <w:jc w:val="both"/>
        <w:rPr>
          <w:rFonts w:eastAsiaTheme="minorHAnsi" w:cs="Arial"/>
          <w:lang w:eastAsia="en-US"/>
        </w:rPr>
      </w:pPr>
      <w:r w:rsidRPr="00B370B0">
        <w:rPr>
          <w:rFonts w:eastAsiaTheme="minorHAnsi" w:cs="Arial"/>
          <w:lang w:eastAsia="en-US"/>
        </w:rPr>
        <w:t xml:space="preserve">przekazania sporządzonej dokumentacji technicznej urządzenia do przeglądu Zamawiającemu </w:t>
      </w:r>
      <w:r w:rsidR="00F26524" w:rsidRPr="00B370B0">
        <w:rPr>
          <w:rFonts w:eastAsiaTheme="minorHAnsi" w:cs="Arial"/>
          <w:lang w:eastAsia="en-US"/>
        </w:rPr>
        <w:br/>
      </w:r>
      <w:r w:rsidRPr="00B370B0">
        <w:rPr>
          <w:rFonts w:eastAsiaTheme="minorHAnsi" w:cs="Arial"/>
          <w:lang w:eastAsia="en-US"/>
        </w:rPr>
        <w:t>i zatwierdzenia przez Zamawiającego z udziałem przedstawicieli Wykonawcy;</w:t>
      </w:r>
    </w:p>
    <w:p w14:paraId="3FE1EE47" w14:textId="77777777" w:rsidR="00821BAA" w:rsidRPr="00B370B0" w:rsidRDefault="00821BAA" w:rsidP="00600277">
      <w:pPr>
        <w:numPr>
          <w:ilvl w:val="3"/>
          <w:numId w:val="83"/>
        </w:numPr>
        <w:suppressAutoHyphens w:val="0"/>
        <w:spacing w:after="60" w:line="240" w:lineRule="auto"/>
        <w:ind w:left="357" w:hanging="357"/>
        <w:jc w:val="both"/>
        <w:rPr>
          <w:rFonts w:eastAsiaTheme="minorHAnsi" w:cs="Arial"/>
          <w:lang w:eastAsia="en-US"/>
        </w:rPr>
      </w:pPr>
      <w:r w:rsidRPr="00B370B0">
        <w:rPr>
          <w:rFonts w:eastAsiaTheme="minorHAnsi" w:cs="Arial"/>
          <w:lang w:eastAsia="en-US"/>
        </w:rPr>
        <w:t>skompletowania całości dokumentacji po zakończeniu realizacji Umowy i protokolarnego przekazania jej Zamawiającemu;</w:t>
      </w:r>
    </w:p>
    <w:p w14:paraId="597F00E5" w14:textId="77777777" w:rsidR="00821BAA" w:rsidRPr="00B370B0" w:rsidRDefault="00821BAA" w:rsidP="00600277">
      <w:pPr>
        <w:numPr>
          <w:ilvl w:val="3"/>
          <w:numId w:val="83"/>
        </w:numPr>
        <w:suppressAutoHyphens w:val="0"/>
        <w:spacing w:after="60" w:line="240" w:lineRule="auto"/>
        <w:ind w:left="357" w:hanging="357"/>
        <w:jc w:val="both"/>
        <w:rPr>
          <w:rFonts w:eastAsiaTheme="minorHAnsi" w:cs="Arial"/>
          <w:lang w:eastAsia="en-US"/>
        </w:rPr>
      </w:pPr>
      <w:r w:rsidRPr="00B370B0">
        <w:rPr>
          <w:rFonts w:eastAsiaTheme="minorHAnsi" w:cs="Arial"/>
          <w:lang w:eastAsia="en-US"/>
        </w:rPr>
        <w:t>przekazania nowych urządzeń wraz z ich legalizacją, w tym Głównego Urzędu Miar, dokonywanie zawiadomień, uzgodnień itp.;</w:t>
      </w:r>
    </w:p>
    <w:p w14:paraId="785228A1" w14:textId="77777777" w:rsidR="00821BAA" w:rsidRPr="00B370B0" w:rsidRDefault="00821BAA" w:rsidP="00600277">
      <w:pPr>
        <w:numPr>
          <w:ilvl w:val="3"/>
          <w:numId w:val="83"/>
        </w:numPr>
        <w:suppressAutoHyphens w:val="0"/>
        <w:spacing w:after="60" w:line="240" w:lineRule="auto"/>
        <w:ind w:left="357" w:hanging="357"/>
        <w:jc w:val="both"/>
        <w:rPr>
          <w:rFonts w:eastAsiaTheme="minorHAnsi" w:cs="Arial"/>
          <w:lang w:eastAsia="en-US"/>
        </w:rPr>
      </w:pPr>
      <w:r w:rsidRPr="00B370B0">
        <w:rPr>
          <w:rFonts w:eastAsiaTheme="minorHAnsi" w:cs="Arial"/>
          <w:lang w:eastAsia="en-US"/>
        </w:rPr>
        <w:t>zapewnienia bezpieczeństwa ludziom, urządzeniom i sprzętowi od dnia wejścia na teren wykonywania Inwestycji do dnia protokolarnego zwrócenia go Zamawiającemu;</w:t>
      </w:r>
    </w:p>
    <w:p w14:paraId="02EDA7B8" w14:textId="77777777" w:rsidR="00821BAA" w:rsidRPr="00B370B0" w:rsidRDefault="00821BAA" w:rsidP="00600277">
      <w:pPr>
        <w:numPr>
          <w:ilvl w:val="3"/>
          <w:numId w:val="83"/>
        </w:numPr>
        <w:suppressAutoHyphens w:val="0"/>
        <w:spacing w:after="60" w:line="240" w:lineRule="auto"/>
        <w:ind w:left="357" w:hanging="357"/>
        <w:jc w:val="both"/>
        <w:rPr>
          <w:rFonts w:eastAsiaTheme="minorHAnsi" w:cs="Arial"/>
          <w:lang w:eastAsia="en-US"/>
        </w:rPr>
      </w:pPr>
      <w:r w:rsidRPr="00B370B0">
        <w:rPr>
          <w:rFonts w:eastAsiaTheme="minorHAnsi" w:cs="Arial"/>
          <w:lang w:eastAsia="en-US"/>
        </w:rPr>
        <w:t xml:space="preserve">przestrzegania przepisów z zakresu BHP, p.poż i ochrony środowiska, przekazanych przez Zamawiającego przepisów wskazanych w </w:t>
      </w:r>
      <w:r w:rsidRPr="00B370B0">
        <w:rPr>
          <w:rFonts w:eastAsiaTheme="minorHAnsi" w:cs="Arial"/>
          <w:b/>
          <w:lang w:eastAsia="en-US"/>
        </w:rPr>
        <w:t>§4 ust. 1b)</w:t>
      </w:r>
      <w:r w:rsidRPr="00B370B0">
        <w:rPr>
          <w:rFonts w:eastAsiaTheme="minorHAnsi" w:cs="Arial"/>
          <w:lang w:eastAsia="en-US"/>
        </w:rPr>
        <w:t xml:space="preserve"> Umowy;</w:t>
      </w:r>
    </w:p>
    <w:p w14:paraId="724801CD" w14:textId="77777777" w:rsidR="00821BAA" w:rsidRPr="00B370B0" w:rsidRDefault="00821BAA" w:rsidP="00600277">
      <w:pPr>
        <w:numPr>
          <w:ilvl w:val="3"/>
          <w:numId w:val="83"/>
        </w:numPr>
        <w:suppressAutoHyphens w:val="0"/>
        <w:spacing w:after="60" w:line="240" w:lineRule="auto"/>
        <w:ind w:left="357" w:hanging="357"/>
        <w:jc w:val="both"/>
        <w:rPr>
          <w:rFonts w:eastAsiaTheme="minorHAnsi" w:cs="Arial"/>
          <w:lang w:eastAsia="en-US"/>
        </w:rPr>
      </w:pPr>
      <w:r w:rsidRPr="00B370B0">
        <w:rPr>
          <w:rFonts w:eastAsiaTheme="minorHAnsi" w:cs="Arial"/>
          <w:lang w:eastAsia="en-US"/>
        </w:rPr>
        <w:t>minimalizowania negatywnych oddziaływań środowiskowych oraz dostosowania dobrych praktyk;</w:t>
      </w:r>
    </w:p>
    <w:p w14:paraId="4F7A0C03" w14:textId="77777777" w:rsidR="00821BAA" w:rsidRPr="00B370B0" w:rsidRDefault="00821BAA" w:rsidP="00600277">
      <w:pPr>
        <w:numPr>
          <w:ilvl w:val="3"/>
          <w:numId w:val="83"/>
        </w:numPr>
        <w:suppressAutoHyphens w:val="0"/>
        <w:spacing w:after="60" w:line="240" w:lineRule="auto"/>
        <w:ind w:left="357" w:hanging="357"/>
        <w:jc w:val="both"/>
        <w:rPr>
          <w:rFonts w:eastAsiaTheme="minorHAnsi" w:cs="Arial"/>
          <w:lang w:eastAsia="en-US"/>
        </w:rPr>
      </w:pPr>
      <w:r w:rsidRPr="00B370B0">
        <w:rPr>
          <w:rFonts w:eastAsiaTheme="minorHAnsi" w:cs="Arial"/>
          <w:lang w:eastAsia="en-US"/>
        </w:rPr>
        <w:t xml:space="preserve"> informowania w formie pisemnej Zamawiającego o:</w:t>
      </w:r>
    </w:p>
    <w:p w14:paraId="182BA748" w14:textId="77777777" w:rsidR="00821BAA" w:rsidRPr="00B370B0" w:rsidRDefault="00821BAA" w:rsidP="00600277">
      <w:pPr>
        <w:numPr>
          <w:ilvl w:val="4"/>
          <w:numId w:val="83"/>
        </w:numPr>
        <w:tabs>
          <w:tab w:val="num" w:pos="709"/>
        </w:tabs>
        <w:suppressAutoHyphens w:val="0"/>
        <w:spacing w:after="60" w:line="240" w:lineRule="auto"/>
        <w:ind w:left="709"/>
        <w:jc w:val="both"/>
        <w:rPr>
          <w:rFonts w:eastAsiaTheme="minorHAnsi" w:cs="Arial"/>
          <w:lang w:eastAsia="en-US"/>
        </w:rPr>
      </w:pPr>
      <w:r w:rsidRPr="00B370B0">
        <w:rPr>
          <w:rFonts w:eastAsiaTheme="minorHAnsi" w:cs="Arial"/>
          <w:lang w:eastAsia="en-US"/>
        </w:rPr>
        <w:t>wypadkach przy pracy na terenie Zamawiającego,</w:t>
      </w:r>
    </w:p>
    <w:p w14:paraId="5DBD46FA" w14:textId="77777777" w:rsidR="00821BAA" w:rsidRPr="00B370B0" w:rsidRDefault="00821BAA" w:rsidP="00600277">
      <w:pPr>
        <w:numPr>
          <w:ilvl w:val="4"/>
          <w:numId w:val="83"/>
        </w:numPr>
        <w:tabs>
          <w:tab w:val="num" w:pos="709"/>
        </w:tabs>
        <w:suppressAutoHyphens w:val="0"/>
        <w:spacing w:after="60" w:line="240" w:lineRule="auto"/>
        <w:ind w:left="709"/>
        <w:jc w:val="both"/>
        <w:rPr>
          <w:rFonts w:eastAsiaTheme="minorHAnsi" w:cs="Arial"/>
          <w:lang w:eastAsia="en-US"/>
        </w:rPr>
      </w:pPr>
      <w:r w:rsidRPr="00B370B0">
        <w:rPr>
          <w:rFonts w:eastAsiaTheme="minorHAnsi" w:cs="Arial"/>
          <w:lang w:eastAsia="en-US"/>
        </w:rPr>
        <w:t xml:space="preserve">zaistniałych zdarzeniach potencjalnie wypadkowych, jeżeli ich przyczyna leżała po stronie Zamawiającego lub w przypadku jeśli ich skutki mogły dotyczyć pracowników Zamawiającego.  </w:t>
      </w:r>
    </w:p>
    <w:p w14:paraId="4158CC26" w14:textId="77777777" w:rsidR="00821BAA" w:rsidRPr="00B370B0" w:rsidRDefault="00821BAA" w:rsidP="00600277">
      <w:pPr>
        <w:numPr>
          <w:ilvl w:val="3"/>
          <w:numId w:val="83"/>
        </w:numPr>
        <w:suppressAutoHyphens w:val="0"/>
        <w:spacing w:after="60" w:line="240" w:lineRule="auto"/>
        <w:ind w:left="357" w:hanging="357"/>
        <w:jc w:val="both"/>
        <w:rPr>
          <w:rFonts w:eastAsiaTheme="minorHAnsi" w:cs="Arial"/>
          <w:lang w:eastAsia="en-US"/>
        </w:rPr>
      </w:pPr>
      <w:r w:rsidRPr="00B370B0">
        <w:rPr>
          <w:rFonts w:eastAsiaTheme="minorHAnsi" w:cs="Arial"/>
          <w:lang w:eastAsia="en-US"/>
        </w:rPr>
        <w:t>odsunięcia od wykonywania pracy każdej osoby, która przez swój brak kwalifikacji lub z innego powodu zagraża w jakikolwiek sposób należytemu wykonaniu Umowy;</w:t>
      </w:r>
    </w:p>
    <w:p w14:paraId="069C93CB" w14:textId="731EC375" w:rsidR="00821BAA" w:rsidRPr="00B370B0" w:rsidRDefault="00821BAA" w:rsidP="00600277">
      <w:pPr>
        <w:numPr>
          <w:ilvl w:val="3"/>
          <w:numId w:val="83"/>
        </w:numPr>
        <w:suppressAutoHyphens w:val="0"/>
        <w:spacing w:after="60" w:line="240" w:lineRule="auto"/>
        <w:ind w:left="357" w:hanging="357"/>
        <w:jc w:val="both"/>
        <w:rPr>
          <w:rFonts w:eastAsiaTheme="minorHAnsi" w:cs="Arial"/>
          <w:lang w:eastAsia="en-US"/>
        </w:rPr>
      </w:pPr>
      <w:r w:rsidRPr="00B370B0">
        <w:rPr>
          <w:rFonts w:eastAsiaTheme="minorHAnsi" w:cs="Arial"/>
          <w:lang w:eastAsia="en-US"/>
        </w:rPr>
        <w:t xml:space="preserve">prowadzenia prac zgodnie z przepisami bezpieczeństwa i higieny pracy w budownictwie. </w:t>
      </w:r>
      <w:r w:rsidR="00F26524" w:rsidRPr="00B370B0">
        <w:rPr>
          <w:rFonts w:eastAsiaTheme="minorHAnsi" w:cs="Arial"/>
          <w:lang w:eastAsia="en-US"/>
        </w:rPr>
        <w:br/>
      </w:r>
      <w:r w:rsidRPr="00B370B0">
        <w:rPr>
          <w:rFonts w:eastAsiaTheme="minorHAnsi" w:cs="Arial"/>
          <w:lang w:eastAsia="en-US"/>
        </w:rPr>
        <w:t>W przypadku stwierdzenia nie przestrzegania przez pracowników przepisów BHP Zamawiający ma prawo naliczyć kary umowną w wysokości określonej w Taryfikatorze kar pieniężnych za naruszenie zasad w zakresie BHP, p.poż. lub bezpieczeństwa procesowego. Kara taka może zostać potrącona z wynagrodzenia Wykonawcy. W przypadku nieprzestrzegania przepisów BHP przez pracowników i osoby podlegające Wykonawcy, Nadzór i Służby BHP Zamawiającego jak również Kierownik Projektu ma prawo do natychmiastowego usunięcia tych osób z terenu Zakładu.</w:t>
      </w:r>
    </w:p>
    <w:p w14:paraId="3FDE78E3" w14:textId="77777777" w:rsidR="00821BAA" w:rsidRPr="00B370B0" w:rsidRDefault="00821BAA" w:rsidP="00600277">
      <w:pPr>
        <w:numPr>
          <w:ilvl w:val="3"/>
          <w:numId w:val="83"/>
        </w:numPr>
        <w:suppressAutoHyphens w:val="0"/>
        <w:spacing w:after="60" w:line="240" w:lineRule="auto"/>
        <w:ind w:left="357" w:hanging="357"/>
        <w:jc w:val="both"/>
        <w:rPr>
          <w:rFonts w:eastAsiaTheme="minorHAnsi" w:cs="Arial"/>
          <w:lang w:eastAsia="en-US"/>
        </w:rPr>
      </w:pPr>
      <w:r w:rsidRPr="00B370B0">
        <w:rPr>
          <w:rFonts w:eastAsiaTheme="minorHAnsi" w:cs="Arial"/>
          <w:lang w:eastAsia="en-US"/>
        </w:rPr>
        <w:t xml:space="preserve">gospodarowania odpadami zgodnie z postanowieniami </w:t>
      </w:r>
      <w:r w:rsidRPr="00B370B0">
        <w:rPr>
          <w:rFonts w:eastAsiaTheme="minorHAnsi" w:cs="Arial"/>
          <w:b/>
          <w:lang w:eastAsia="en-US"/>
        </w:rPr>
        <w:t>§16</w:t>
      </w:r>
      <w:r w:rsidRPr="00B370B0">
        <w:rPr>
          <w:rFonts w:eastAsiaTheme="minorHAnsi" w:cs="Arial"/>
          <w:lang w:eastAsia="en-US"/>
        </w:rPr>
        <w:t>; w tym utylizacji odpadów powstałych w trakcie realizacji Inwestycji, chyba że Zamawiający zdecyduje inaczej;</w:t>
      </w:r>
    </w:p>
    <w:p w14:paraId="54D06166" w14:textId="77777777" w:rsidR="00821BAA" w:rsidRPr="00B370B0" w:rsidRDefault="00821BAA" w:rsidP="00600277">
      <w:pPr>
        <w:numPr>
          <w:ilvl w:val="3"/>
          <w:numId w:val="83"/>
        </w:numPr>
        <w:suppressAutoHyphens w:val="0"/>
        <w:spacing w:after="60" w:line="240" w:lineRule="auto"/>
        <w:ind w:left="357" w:hanging="357"/>
        <w:jc w:val="both"/>
        <w:rPr>
          <w:rFonts w:eastAsiaTheme="minorHAnsi" w:cs="Arial"/>
          <w:lang w:eastAsia="en-US"/>
        </w:rPr>
      </w:pPr>
      <w:r w:rsidRPr="00B370B0">
        <w:rPr>
          <w:rFonts w:eastAsiaTheme="minorHAnsi" w:cs="Arial"/>
          <w:lang w:eastAsia="en-US"/>
        </w:rPr>
        <w:t xml:space="preserve">złożenia na żądanie Zamawiającego raportów z wykonywania Inwestycji z zaznaczeniem zaawansowania realizacji prac oraz najbliższych planowanych działań; </w:t>
      </w:r>
    </w:p>
    <w:p w14:paraId="59356417" w14:textId="77777777" w:rsidR="00821BAA" w:rsidRPr="00B370B0" w:rsidRDefault="00821BAA" w:rsidP="00600277">
      <w:pPr>
        <w:numPr>
          <w:ilvl w:val="3"/>
          <w:numId w:val="83"/>
        </w:numPr>
        <w:suppressAutoHyphens w:val="0"/>
        <w:spacing w:after="60" w:line="240" w:lineRule="auto"/>
        <w:ind w:left="357" w:hanging="357"/>
        <w:jc w:val="both"/>
        <w:rPr>
          <w:rFonts w:eastAsiaTheme="minorHAnsi" w:cs="Arial"/>
          <w:lang w:eastAsia="en-US"/>
        </w:rPr>
      </w:pPr>
      <w:r w:rsidRPr="00B370B0">
        <w:rPr>
          <w:rFonts w:eastAsiaTheme="minorHAnsi" w:cs="Arial"/>
          <w:lang w:eastAsia="en-US"/>
        </w:rPr>
        <w:t>przesyłania comiesięcznych zestawień zliczonych roboczogodzin, w których prowadzone były prace na Zakładzie Zamawiającego przez Wykonawcę,</w:t>
      </w:r>
    </w:p>
    <w:p w14:paraId="704D9E9E" w14:textId="7E3D5523" w:rsidR="00821BAA" w:rsidRPr="00B370B0" w:rsidRDefault="00821BAA" w:rsidP="00600277">
      <w:pPr>
        <w:numPr>
          <w:ilvl w:val="3"/>
          <w:numId w:val="83"/>
        </w:numPr>
        <w:suppressAutoHyphens w:val="0"/>
        <w:spacing w:after="60" w:line="240" w:lineRule="auto"/>
        <w:ind w:left="357" w:hanging="357"/>
        <w:jc w:val="both"/>
        <w:rPr>
          <w:rFonts w:eastAsiaTheme="minorHAnsi" w:cs="Arial"/>
          <w:lang w:eastAsia="en-US"/>
        </w:rPr>
      </w:pPr>
      <w:r w:rsidRPr="00B370B0">
        <w:rPr>
          <w:rFonts w:eastAsiaTheme="minorHAnsi" w:cs="Arial"/>
          <w:lang w:eastAsia="en-US"/>
        </w:rPr>
        <w:t xml:space="preserve">składania Zamawiającemu - na jego żądanie - informacji ze stanu realizacji Przedmiotu Umowy, </w:t>
      </w:r>
      <w:r w:rsidR="00F26524" w:rsidRPr="00B370B0">
        <w:rPr>
          <w:rFonts w:eastAsiaTheme="minorHAnsi" w:cs="Arial"/>
          <w:lang w:eastAsia="en-US"/>
        </w:rPr>
        <w:br/>
      </w:r>
      <w:r w:rsidRPr="00B370B0">
        <w:rPr>
          <w:rFonts w:eastAsiaTheme="minorHAnsi" w:cs="Arial"/>
          <w:lang w:eastAsia="en-US"/>
        </w:rPr>
        <w:t>a w przypadku zagrożenia terminu umownego, Wykonawca zobowiązany jest na bieżąco do pisemnego informowania Zamawiającego o ryzyku i przyczynach opóźnień,</w:t>
      </w:r>
    </w:p>
    <w:p w14:paraId="6CCB128D" w14:textId="77777777" w:rsidR="00821BAA" w:rsidRPr="00B370B0" w:rsidRDefault="00821BAA" w:rsidP="00600277">
      <w:pPr>
        <w:numPr>
          <w:ilvl w:val="3"/>
          <w:numId w:val="83"/>
        </w:numPr>
        <w:suppressAutoHyphens w:val="0"/>
        <w:spacing w:after="60" w:line="240" w:lineRule="auto"/>
        <w:ind w:left="357" w:hanging="357"/>
        <w:jc w:val="both"/>
        <w:rPr>
          <w:rFonts w:eastAsiaTheme="minorHAnsi" w:cs="Arial"/>
          <w:lang w:eastAsia="en-US"/>
        </w:rPr>
      </w:pPr>
      <w:r w:rsidRPr="00B370B0">
        <w:rPr>
          <w:rFonts w:eastAsiaTheme="minorHAnsi" w:cs="Arial"/>
          <w:lang w:eastAsia="en-US"/>
        </w:rPr>
        <w:t>przestrzegania zgodnych z umową i zasadami wiedzy technicznej poleceń Kierownika Projektu oraz pozostałych osób sprawujących Nadzór ze strony Zamawiającego;</w:t>
      </w:r>
    </w:p>
    <w:p w14:paraId="45938E81" w14:textId="11F826D0" w:rsidR="00821BAA" w:rsidRPr="00B370B0" w:rsidRDefault="00821BAA" w:rsidP="00600277">
      <w:pPr>
        <w:numPr>
          <w:ilvl w:val="3"/>
          <w:numId w:val="83"/>
        </w:numPr>
        <w:suppressAutoHyphens w:val="0"/>
        <w:spacing w:after="60" w:line="240" w:lineRule="auto"/>
        <w:ind w:left="357" w:hanging="357"/>
        <w:jc w:val="both"/>
        <w:rPr>
          <w:rFonts w:eastAsiaTheme="minorHAnsi" w:cs="Arial"/>
          <w:lang w:eastAsia="en-US"/>
        </w:rPr>
      </w:pPr>
      <w:r w:rsidRPr="00B370B0">
        <w:rPr>
          <w:rFonts w:eastAsiaTheme="minorHAnsi" w:cs="Arial"/>
          <w:lang w:eastAsia="en-US"/>
        </w:rPr>
        <w:t xml:space="preserve">informowania Zamawiającego o konieczności wykonania prac dodatkowych i zamiennych </w:t>
      </w:r>
      <w:r w:rsidR="00F26524" w:rsidRPr="00B370B0">
        <w:rPr>
          <w:rFonts w:eastAsiaTheme="minorHAnsi" w:cs="Arial"/>
          <w:lang w:eastAsia="en-US"/>
        </w:rPr>
        <w:br/>
      </w:r>
      <w:r w:rsidRPr="00B370B0">
        <w:rPr>
          <w:rFonts w:eastAsiaTheme="minorHAnsi" w:cs="Arial"/>
          <w:lang w:eastAsia="en-US"/>
        </w:rPr>
        <w:t>w terminie do 7 dni roboczych od daty stwierdzenia konieczności ich wykonania;</w:t>
      </w:r>
    </w:p>
    <w:p w14:paraId="48CEB844" w14:textId="29DC0933" w:rsidR="00821BAA" w:rsidRPr="00B370B0" w:rsidRDefault="00821BAA" w:rsidP="00600277">
      <w:pPr>
        <w:numPr>
          <w:ilvl w:val="3"/>
          <w:numId w:val="83"/>
        </w:numPr>
        <w:suppressAutoHyphens w:val="0"/>
        <w:spacing w:after="60" w:line="240" w:lineRule="auto"/>
        <w:ind w:left="357" w:hanging="357"/>
        <w:jc w:val="both"/>
        <w:rPr>
          <w:rFonts w:eastAsiaTheme="minorHAnsi" w:cs="Arial"/>
          <w:lang w:eastAsia="en-US"/>
        </w:rPr>
      </w:pPr>
      <w:r w:rsidRPr="00B370B0">
        <w:rPr>
          <w:rFonts w:eastAsiaTheme="minorHAnsi" w:cs="Arial"/>
          <w:lang w:eastAsia="en-US"/>
        </w:rPr>
        <w:t xml:space="preserve">zgłaszania na bieżąco (do dwóch dni roboczych od ich wykonania) prac zanikających i ulegających zakryciu w trakcie wykonywania prac, poprzez wpis do dziennika budowy, notatkę służbową. </w:t>
      </w:r>
      <w:r w:rsidR="00F26524" w:rsidRPr="00B370B0">
        <w:rPr>
          <w:rFonts w:eastAsiaTheme="minorHAnsi" w:cs="Arial"/>
          <w:lang w:eastAsia="en-US"/>
        </w:rPr>
        <w:br/>
      </w:r>
      <w:r w:rsidRPr="00B370B0">
        <w:rPr>
          <w:rFonts w:eastAsiaTheme="minorHAnsi" w:cs="Arial"/>
          <w:lang w:eastAsia="en-US"/>
        </w:rPr>
        <w:t xml:space="preserve">W razie niewypełnienia tego obowiązku, Wykonawca obowiązany będzie na żądanie Zamawiającego do odkrycia prac lub wykonania otworów niezbędnych do zbadania prac, </w:t>
      </w:r>
      <w:r w:rsidR="00F26524" w:rsidRPr="00B370B0">
        <w:rPr>
          <w:rFonts w:eastAsiaTheme="minorHAnsi" w:cs="Arial"/>
          <w:lang w:eastAsia="en-US"/>
        </w:rPr>
        <w:br/>
      </w:r>
      <w:r w:rsidRPr="00B370B0">
        <w:rPr>
          <w:rFonts w:eastAsiaTheme="minorHAnsi" w:cs="Arial"/>
          <w:lang w:eastAsia="en-US"/>
        </w:rPr>
        <w:t>a następnie przywrócenia prac do stanu poprzedniego na własny koszt;</w:t>
      </w:r>
    </w:p>
    <w:p w14:paraId="3D7FD488" w14:textId="77777777" w:rsidR="00821BAA" w:rsidRPr="00B370B0" w:rsidRDefault="00821BAA" w:rsidP="00600277">
      <w:pPr>
        <w:numPr>
          <w:ilvl w:val="3"/>
          <w:numId w:val="83"/>
        </w:numPr>
        <w:suppressAutoHyphens w:val="0"/>
        <w:spacing w:after="60" w:line="240" w:lineRule="auto"/>
        <w:ind w:left="357" w:hanging="357"/>
        <w:jc w:val="both"/>
        <w:rPr>
          <w:rFonts w:eastAsiaTheme="minorHAnsi" w:cs="Arial"/>
          <w:lang w:eastAsia="en-US"/>
        </w:rPr>
      </w:pPr>
      <w:r w:rsidRPr="00B370B0">
        <w:rPr>
          <w:rFonts w:eastAsiaTheme="minorHAnsi" w:cs="Arial"/>
          <w:lang w:eastAsia="en-US"/>
        </w:rPr>
        <w:t>właściwego zabezpieczenia Inwestycji do czasu zejścia z terenu prac i podpisania Protokołu Odbioru Końcowego, w zależności które z wymienionych zdarzeń nastąpi później, w tym m.in. do natychmiastowego wykonania wszystkich prac nie będących przedmiotem Umowy, a koniecznych do wykonania ze względu na bezpieczeństwo, zabezpieczenie przed awarią, lub których niewykonanie groziłoby poważną stratą majątkową. Konieczność wykonania tych robót zostanie potwierdzona wpisem do dziennika budowy i rozliczona na podstawie kosztorysu powykonawczego, według ustaleń zawartych w Umowie.</w:t>
      </w:r>
    </w:p>
    <w:p w14:paraId="6C093859" w14:textId="77777777" w:rsidR="00821BAA" w:rsidRPr="00B370B0" w:rsidRDefault="00821BAA" w:rsidP="00600277">
      <w:pPr>
        <w:keepNext/>
        <w:pageBreakBefore/>
        <w:numPr>
          <w:ilvl w:val="1"/>
          <w:numId w:val="82"/>
        </w:numPr>
        <w:suppressAutoHyphens w:val="0"/>
        <w:spacing w:after="240" w:line="240" w:lineRule="auto"/>
        <w:ind w:left="0" w:firstLine="0"/>
        <w:jc w:val="center"/>
        <w:outlineLvl w:val="1"/>
        <w:rPr>
          <w:rFonts w:cs="Arial"/>
          <w:b/>
          <w:iCs/>
        </w:rPr>
      </w:pPr>
      <w:bookmarkStart w:id="117" w:name="_Toc133305873"/>
      <w:r w:rsidRPr="00B370B0">
        <w:rPr>
          <w:rFonts w:cs="Arial"/>
          <w:b/>
          <w:iCs/>
        </w:rPr>
        <w:lastRenderedPageBreak/>
        <w:t>ZAŁĄCZNIK NR 4b</w:t>
      </w:r>
      <w:r w:rsidRPr="00B370B0">
        <w:rPr>
          <w:rFonts w:cs="Arial"/>
          <w:b/>
          <w:iCs/>
        </w:rPr>
        <w:br/>
        <w:t>Standard BHP</w:t>
      </w:r>
      <w:bookmarkEnd w:id="117"/>
    </w:p>
    <w:p w14:paraId="7F86495E" w14:textId="77777777" w:rsidR="002825B8" w:rsidRPr="00B370B0" w:rsidRDefault="002825B8" w:rsidP="00600277">
      <w:pPr>
        <w:numPr>
          <w:ilvl w:val="0"/>
          <w:numId w:val="40"/>
        </w:numPr>
        <w:suppressAutoHyphens w:val="0"/>
        <w:spacing w:after="0" w:line="240" w:lineRule="auto"/>
        <w:ind w:left="284" w:hanging="284"/>
        <w:rPr>
          <w:rFonts w:cs="Arial"/>
          <w:b/>
        </w:rPr>
      </w:pPr>
      <w:r w:rsidRPr="00B370B0">
        <w:rPr>
          <w:rFonts w:cs="Arial"/>
          <w:b/>
        </w:rPr>
        <w:t xml:space="preserve">ZASADY OGÓLNE </w:t>
      </w:r>
    </w:p>
    <w:p w14:paraId="5DB987B8" w14:textId="77777777" w:rsidR="002825B8" w:rsidRPr="00B370B0" w:rsidRDefault="002825B8" w:rsidP="00600277">
      <w:pPr>
        <w:numPr>
          <w:ilvl w:val="1"/>
          <w:numId w:val="40"/>
        </w:numPr>
        <w:suppressAutoHyphens w:val="0"/>
        <w:spacing w:after="0" w:line="240" w:lineRule="auto"/>
        <w:ind w:left="426" w:hanging="426"/>
        <w:jc w:val="both"/>
        <w:rPr>
          <w:rFonts w:cs="Arial"/>
        </w:rPr>
      </w:pPr>
      <w:r w:rsidRPr="00B370B0">
        <w:rPr>
          <w:rFonts w:cs="Arial"/>
        </w:rPr>
        <w:t>Niniejszy Załącznik powinien stanowić integralny element umowy/aneksu do umowy z  Wykonawcą i/lub Podwykonawcą, w formie niezmienionej. Należy dołączać do dokumentacji Załącznik aktualny na dzień zastosowania/sporządzania umowy lub aneksu do umowy.</w:t>
      </w:r>
    </w:p>
    <w:p w14:paraId="31987F54" w14:textId="77777777" w:rsidR="002825B8" w:rsidRPr="00B370B0" w:rsidRDefault="002825B8" w:rsidP="00600277">
      <w:pPr>
        <w:numPr>
          <w:ilvl w:val="1"/>
          <w:numId w:val="40"/>
        </w:numPr>
        <w:suppressAutoHyphens w:val="0"/>
        <w:spacing w:after="0" w:line="240" w:lineRule="auto"/>
        <w:ind w:left="426" w:hanging="426"/>
        <w:jc w:val="both"/>
        <w:rPr>
          <w:rFonts w:cs="Arial"/>
        </w:rPr>
      </w:pPr>
      <w:r w:rsidRPr="00B370B0">
        <w:rPr>
          <w:rFonts w:eastAsia="Calibri" w:cs="Arial"/>
          <w:lang w:eastAsia="en-US"/>
        </w:rPr>
        <w:t>Zapisy niniejszego Standardu BHP nie odnoszą się do usług Wykonawców o pomijalnym poziomie ryzyka z punku widzenia bezpieczeństwa procesowego, BHP i ochrony ppoż. takich jak: doradztwo/consulting i inne usługi biznesowe np. obsługa administracyjna, prawna, podatkowa, księgowa, audyty jednostek zewnętrznych.</w:t>
      </w:r>
    </w:p>
    <w:p w14:paraId="4259790E" w14:textId="77777777" w:rsidR="002825B8" w:rsidRPr="00B370B0" w:rsidRDefault="002825B8" w:rsidP="00600277">
      <w:pPr>
        <w:numPr>
          <w:ilvl w:val="1"/>
          <w:numId w:val="40"/>
        </w:numPr>
        <w:suppressAutoHyphens w:val="0"/>
        <w:spacing w:after="0" w:line="240" w:lineRule="auto"/>
        <w:ind w:left="426" w:hanging="426"/>
        <w:jc w:val="both"/>
        <w:rPr>
          <w:rFonts w:cs="Arial"/>
        </w:rPr>
      </w:pPr>
      <w:r w:rsidRPr="00B370B0">
        <w:rPr>
          <w:rFonts w:cs="Arial"/>
        </w:rPr>
        <w:t>Wykonawca/Podwykonawca wykonuje zadania na podstawie zawartej umowy zgodnie z obowiązującymi przepisami, zasadami BHP oraz niniejszym Standardem BHP.</w:t>
      </w:r>
    </w:p>
    <w:p w14:paraId="7D85E91F" w14:textId="77777777" w:rsidR="002825B8" w:rsidRPr="00B370B0" w:rsidRDefault="002825B8" w:rsidP="00600277">
      <w:pPr>
        <w:numPr>
          <w:ilvl w:val="1"/>
          <w:numId w:val="40"/>
        </w:numPr>
        <w:suppressAutoHyphens w:val="0"/>
        <w:spacing w:after="0" w:line="240" w:lineRule="auto"/>
        <w:ind w:left="426" w:hanging="426"/>
        <w:jc w:val="both"/>
        <w:rPr>
          <w:rFonts w:cs="Arial"/>
        </w:rPr>
      </w:pPr>
      <w:r w:rsidRPr="00B370B0">
        <w:rPr>
          <w:rFonts w:cs="Arial"/>
        </w:rPr>
        <w:t>Przed przystąpieniem do wykonywania prac wynikających z umowy Wykonawca i/lub Podwykonawca musi:</w:t>
      </w:r>
    </w:p>
    <w:p w14:paraId="154D3EB4" w14:textId="77777777" w:rsidR="002825B8" w:rsidRPr="00B370B0" w:rsidRDefault="002825B8" w:rsidP="00600277">
      <w:pPr>
        <w:numPr>
          <w:ilvl w:val="0"/>
          <w:numId w:val="41"/>
        </w:numPr>
        <w:suppressAutoHyphens w:val="0"/>
        <w:spacing w:after="0" w:line="240" w:lineRule="auto"/>
        <w:ind w:left="851" w:hanging="425"/>
        <w:jc w:val="both"/>
        <w:rPr>
          <w:rFonts w:cs="Arial"/>
        </w:rPr>
      </w:pPr>
      <w:r w:rsidRPr="00B370B0">
        <w:rPr>
          <w:rFonts w:cs="Arial"/>
        </w:rPr>
        <w:t>posiadać dokumentację z zakresu BHP zgodnie z pkt 3 niniejszego Standardu BHP oraz</w:t>
      </w:r>
    </w:p>
    <w:p w14:paraId="4F6B3D5B" w14:textId="77777777" w:rsidR="002825B8" w:rsidRPr="00B370B0" w:rsidRDefault="002825B8" w:rsidP="00600277">
      <w:pPr>
        <w:numPr>
          <w:ilvl w:val="0"/>
          <w:numId w:val="41"/>
        </w:numPr>
        <w:suppressAutoHyphens w:val="0"/>
        <w:spacing w:after="0" w:line="240" w:lineRule="auto"/>
        <w:ind w:left="851" w:hanging="425"/>
        <w:jc w:val="both"/>
        <w:rPr>
          <w:rFonts w:cs="Arial"/>
        </w:rPr>
      </w:pPr>
      <w:r w:rsidRPr="00B370B0">
        <w:rPr>
          <w:rFonts w:cs="Arial"/>
        </w:rPr>
        <w:t>podpisać Oświadczenie Wykonawcy/Podwykonawcy (Załącznik nr 5 do procedury Wykonawstwo i Podwykonawstwo PB-BH-OO-107) o zapoznaniu:</w:t>
      </w:r>
    </w:p>
    <w:p w14:paraId="601DAE37" w14:textId="77777777" w:rsidR="002825B8" w:rsidRPr="00B370B0" w:rsidRDefault="002825B8" w:rsidP="00600277">
      <w:pPr>
        <w:numPr>
          <w:ilvl w:val="0"/>
          <w:numId w:val="42"/>
        </w:numPr>
        <w:suppressAutoHyphens w:val="0"/>
        <w:spacing w:after="0" w:line="240" w:lineRule="auto"/>
        <w:ind w:left="1134" w:hanging="425"/>
        <w:jc w:val="both"/>
        <w:rPr>
          <w:rFonts w:cs="Arial"/>
        </w:rPr>
      </w:pPr>
      <w:r w:rsidRPr="00B370B0">
        <w:rPr>
          <w:rFonts w:cs="Arial"/>
        </w:rPr>
        <w:t xml:space="preserve">z Polityką Zintegrowanego Systemu Zarządzania ORLEN OIL, </w:t>
      </w:r>
    </w:p>
    <w:p w14:paraId="6DB14BDE" w14:textId="77777777" w:rsidR="002825B8" w:rsidRPr="00B370B0" w:rsidRDefault="002825B8" w:rsidP="00600277">
      <w:pPr>
        <w:numPr>
          <w:ilvl w:val="0"/>
          <w:numId w:val="42"/>
        </w:numPr>
        <w:suppressAutoHyphens w:val="0"/>
        <w:spacing w:after="0" w:line="240" w:lineRule="auto"/>
        <w:ind w:left="1134" w:hanging="425"/>
        <w:jc w:val="both"/>
        <w:rPr>
          <w:rFonts w:cs="Arial"/>
        </w:rPr>
      </w:pPr>
      <w:r w:rsidRPr="00B370B0">
        <w:rPr>
          <w:rFonts w:cs="Arial"/>
        </w:rPr>
        <w:t xml:space="preserve">Standardem Środowiskowym dla Wykonawców i Podwykonawców, </w:t>
      </w:r>
    </w:p>
    <w:p w14:paraId="45B88653" w14:textId="77777777" w:rsidR="002825B8" w:rsidRPr="00B370B0" w:rsidRDefault="002825B8" w:rsidP="00600277">
      <w:pPr>
        <w:numPr>
          <w:ilvl w:val="0"/>
          <w:numId w:val="42"/>
        </w:numPr>
        <w:suppressAutoHyphens w:val="0"/>
        <w:spacing w:after="0" w:line="240" w:lineRule="auto"/>
        <w:ind w:left="1134" w:hanging="425"/>
        <w:jc w:val="both"/>
        <w:rPr>
          <w:rFonts w:cs="Arial"/>
        </w:rPr>
      </w:pPr>
      <w:r w:rsidRPr="00B370B0">
        <w:rPr>
          <w:rFonts w:cs="Arial"/>
        </w:rPr>
        <w:t>niniejszym Standardem BHP dla Wykonawców i Podwykonawców,</w:t>
      </w:r>
    </w:p>
    <w:p w14:paraId="5305EF99" w14:textId="77777777" w:rsidR="002825B8" w:rsidRPr="00B370B0" w:rsidRDefault="002825B8" w:rsidP="00600277">
      <w:pPr>
        <w:numPr>
          <w:ilvl w:val="0"/>
          <w:numId w:val="42"/>
        </w:numPr>
        <w:suppressAutoHyphens w:val="0"/>
        <w:spacing w:after="0" w:line="240" w:lineRule="auto"/>
        <w:ind w:left="1134" w:hanging="425"/>
        <w:jc w:val="both"/>
        <w:rPr>
          <w:rFonts w:cs="Arial"/>
        </w:rPr>
      </w:pPr>
      <w:r w:rsidRPr="00B370B0">
        <w:rPr>
          <w:rFonts w:cs="Arial"/>
        </w:rPr>
        <w:t xml:space="preserve">Taryfikatorem kar pieniężnych za naruszenie zasad w zakresie BHP, p.poż. lub bezpieczeństwa procesowego. </w:t>
      </w:r>
    </w:p>
    <w:p w14:paraId="25C5AB6F" w14:textId="77777777" w:rsidR="002825B8" w:rsidRPr="00B370B0" w:rsidRDefault="002825B8" w:rsidP="002825B8">
      <w:pPr>
        <w:suppressAutoHyphens w:val="0"/>
        <w:spacing w:after="0" w:line="240" w:lineRule="auto"/>
        <w:ind w:left="426"/>
        <w:rPr>
          <w:rFonts w:cs="Arial"/>
          <w:bCs/>
        </w:rPr>
      </w:pPr>
      <w:r w:rsidRPr="00B370B0">
        <w:rPr>
          <w:rFonts w:cs="Arial"/>
          <w:b/>
        </w:rPr>
        <w:t>UWAGA!</w:t>
      </w:r>
      <w:r w:rsidRPr="00B370B0">
        <w:rPr>
          <w:rFonts w:cs="Arial"/>
          <w:bCs/>
        </w:rPr>
        <w:t xml:space="preserve"> Odpowiedzialnym za pozyskanie wymienionych oświadczeń (Załącznik nr 5) jest </w:t>
      </w:r>
    </w:p>
    <w:p w14:paraId="2B4E758D" w14:textId="77777777" w:rsidR="002825B8" w:rsidRPr="00B370B0" w:rsidRDefault="002825B8" w:rsidP="002825B8">
      <w:pPr>
        <w:suppressAutoHyphens w:val="0"/>
        <w:spacing w:after="0" w:line="240" w:lineRule="auto"/>
        <w:ind w:left="426"/>
        <w:rPr>
          <w:rFonts w:cs="Arial"/>
          <w:bCs/>
        </w:rPr>
      </w:pPr>
      <w:r w:rsidRPr="00B370B0">
        <w:rPr>
          <w:rFonts w:cs="Arial"/>
          <w:bCs/>
        </w:rPr>
        <w:t>Biuro Zakupów (na etapie prowadzenia postępowania przetargowego).</w:t>
      </w:r>
    </w:p>
    <w:p w14:paraId="7C006CD9" w14:textId="77777777" w:rsidR="002825B8" w:rsidRPr="00B370B0" w:rsidRDefault="002825B8" w:rsidP="00600277">
      <w:pPr>
        <w:numPr>
          <w:ilvl w:val="1"/>
          <w:numId w:val="40"/>
        </w:numPr>
        <w:suppressAutoHyphens w:val="0"/>
        <w:spacing w:after="0" w:line="240" w:lineRule="auto"/>
        <w:ind w:left="567" w:hanging="567"/>
        <w:jc w:val="both"/>
        <w:rPr>
          <w:rFonts w:cs="Arial"/>
        </w:rPr>
      </w:pPr>
      <w:r w:rsidRPr="00B370B0">
        <w:rPr>
          <w:rFonts w:cs="Arial"/>
        </w:rPr>
        <w:t>Wykonawca i/lub Podwykonawca wykonujący prace na rzecz ORLEN OIL, przed przystąpieniem do wykonywania prac musi odbyć udokumentowane szkolenie z zakresu BHP oraz informacji organizacyjnych prowadzone przez pracowników ORLEN OIL wg zamieszczonego na karcie szkoleń programu. Szkolenie ważne jest przez 2 lata.</w:t>
      </w:r>
    </w:p>
    <w:p w14:paraId="375CBDBD" w14:textId="77777777" w:rsidR="002825B8" w:rsidRPr="00B370B0" w:rsidRDefault="002825B8" w:rsidP="00600277">
      <w:pPr>
        <w:numPr>
          <w:ilvl w:val="1"/>
          <w:numId w:val="40"/>
        </w:numPr>
        <w:suppressAutoHyphens w:val="0"/>
        <w:spacing w:after="0" w:line="240" w:lineRule="auto"/>
        <w:ind w:left="567" w:hanging="567"/>
        <w:jc w:val="both"/>
        <w:rPr>
          <w:rFonts w:cs="Arial"/>
        </w:rPr>
      </w:pPr>
      <w:r w:rsidRPr="00B370B0">
        <w:rPr>
          <w:rFonts w:cs="Arial"/>
        </w:rPr>
        <w:t xml:space="preserve"> Wykonawca i/lub Podwykonawca musi uzyskać stosowne zezwolenie na wykonywane prace (np. jednorazowe zezwolenie na wykonywanie prac szczególnie niebezpiecznych).</w:t>
      </w:r>
    </w:p>
    <w:p w14:paraId="7BE7CDB4" w14:textId="77777777" w:rsidR="002825B8" w:rsidRPr="00B370B0" w:rsidRDefault="002825B8" w:rsidP="00600277">
      <w:pPr>
        <w:numPr>
          <w:ilvl w:val="1"/>
          <w:numId w:val="40"/>
        </w:numPr>
        <w:suppressAutoHyphens w:val="0"/>
        <w:spacing w:after="0" w:line="240" w:lineRule="auto"/>
        <w:ind w:left="567" w:hanging="567"/>
        <w:jc w:val="both"/>
        <w:rPr>
          <w:rFonts w:cs="Arial"/>
        </w:rPr>
      </w:pPr>
      <w:r w:rsidRPr="00B370B0">
        <w:rPr>
          <w:rFonts w:cs="Arial"/>
        </w:rPr>
        <w:t>Wykonawca i/lub Podwykonawca jest zobowiązany do przedstawiania ilości roboczogodzin – Zamawiającemu usługę - za realizację prac w danym miesiącu w ORLEN OIL, w terminie  do drugiego dnia roboczego miesiąca po miesiącu sprawozdawczym.</w:t>
      </w:r>
    </w:p>
    <w:p w14:paraId="06CB6EA0" w14:textId="77777777" w:rsidR="002825B8" w:rsidRPr="00B370B0" w:rsidRDefault="002825B8" w:rsidP="00600277">
      <w:pPr>
        <w:numPr>
          <w:ilvl w:val="1"/>
          <w:numId w:val="40"/>
        </w:numPr>
        <w:suppressAutoHyphens w:val="0"/>
        <w:spacing w:after="0" w:line="240" w:lineRule="auto"/>
        <w:ind w:left="567" w:hanging="567"/>
        <w:jc w:val="both"/>
        <w:rPr>
          <w:rFonts w:cs="Arial"/>
        </w:rPr>
      </w:pPr>
      <w:r w:rsidRPr="00B370B0">
        <w:rPr>
          <w:rFonts w:cs="Arial"/>
        </w:rPr>
        <w:t xml:space="preserve">Wykonawca i/lub Podwykonawca jest obowiązany przestrzegać przy każdym wejściu/wyjściu oraz wjazdu/wyjazdu na teren ORLEN OIL procedury </w:t>
      </w:r>
      <w:proofErr w:type="spellStart"/>
      <w:r w:rsidRPr="00B370B0">
        <w:rPr>
          <w:rFonts w:cs="Arial"/>
        </w:rPr>
        <w:t>przepustkowej</w:t>
      </w:r>
      <w:proofErr w:type="spellEnd"/>
      <w:r w:rsidRPr="00B370B0">
        <w:rPr>
          <w:rFonts w:cs="Arial"/>
        </w:rPr>
        <w:t xml:space="preserve"> i zasad wyznaczonych przez Właściciela terenu (jeśli dotyczy).</w:t>
      </w:r>
    </w:p>
    <w:p w14:paraId="455FA9E5" w14:textId="77777777" w:rsidR="002825B8" w:rsidRPr="00B370B0" w:rsidRDefault="002825B8" w:rsidP="00600277">
      <w:pPr>
        <w:numPr>
          <w:ilvl w:val="1"/>
          <w:numId w:val="40"/>
        </w:numPr>
        <w:suppressAutoHyphens w:val="0"/>
        <w:spacing w:after="0" w:line="240" w:lineRule="auto"/>
        <w:ind w:left="567" w:hanging="567"/>
        <w:jc w:val="both"/>
        <w:rPr>
          <w:rFonts w:cs="Arial"/>
        </w:rPr>
      </w:pPr>
      <w:r w:rsidRPr="00B370B0">
        <w:rPr>
          <w:rFonts w:cs="Arial"/>
        </w:rPr>
        <w:t>Wykonawca i/lub Podwykonawca może zostać odsunięty od wykonywanych czynności jeśli zajdzie podejrzenie, że jest pod wpływem alkoholu, środków psychotropowych, odurzających lub innych o podobnym działaniu. Następnie dalsze procedowanie zostanie przekazane do stosownych służb.</w:t>
      </w:r>
    </w:p>
    <w:p w14:paraId="020591C2" w14:textId="77777777" w:rsidR="002825B8" w:rsidRPr="00B370B0" w:rsidRDefault="002825B8" w:rsidP="00600277">
      <w:pPr>
        <w:numPr>
          <w:ilvl w:val="1"/>
          <w:numId w:val="40"/>
        </w:numPr>
        <w:suppressAutoHyphens w:val="0"/>
        <w:spacing w:after="0" w:line="240" w:lineRule="auto"/>
        <w:ind w:left="567" w:hanging="567"/>
        <w:jc w:val="both"/>
        <w:rPr>
          <w:rFonts w:cs="Arial"/>
        </w:rPr>
      </w:pPr>
      <w:r w:rsidRPr="00B370B0">
        <w:rPr>
          <w:rFonts w:cs="Arial"/>
        </w:rPr>
        <w:t>Wykonawca i/lub Podwykonawca może być poddany audytowi w zakresie BHP w swojej siedzibie w trakcie wykonywania usługi oraz do roku od zakończenia prac w ORLEN OIL. Natomiast dodatkowo Wykonawca i/lub Podwykonawca, wykonujący prace i działania związane ze znaczącymi zagrożeniami może być poddany audytowi BHP jeszcze przed przystąpieniem do pracy. Podczas audytu należy zastosować Załącznik nr 6 – Ocena Wykonawcy/Podwykonawcy w zakresie wdrożonych systemów BHP i ochrony przeciwpożarowej.</w:t>
      </w:r>
    </w:p>
    <w:p w14:paraId="2AB5719B" w14:textId="77777777" w:rsidR="002825B8" w:rsidRPr="00B370B0" w:rsidRDefault="002825B8" w:rsidP="00600277">
      <w:pPr>
        <w:numPr>
          <w:ilvl w:val="1"/>
          <w:numId w:val="40"/>
        </w:numPr>
        <w:suppressAutoHyphens w:val="0"/>
        <w:spacing w:after="0" w:line="240" w:lineRule="auto"/>
        <w:ind w:left="567" w:hanging="567"/>
        <w:jc w:val="both"/>
        <w:rPr>
          <w:rFonts w:cs="Arial"/>
        </w:rPr>
      </w:pPr>
      <w:r w:rsidRPr="00B370B0">
        <w:rPr>
          <w:rFonts w:cs="Arial"/>
        </w:rPr>
        <w:t>Wykonawca i/lub Podwykonawca musi posiadać potwierdzenie zapoznania się z Dokumentem zabezpieczenia przed wybuchem w przypadku prowadzenia prac w miejscach, gdzie występują strefy zagrożenia wybuchem.</w:t>
      </w:r>
    </w:p>
    <w:p w14:paraId="0DD40EA5" w14:textId="77777777" w:rsidR="002825B8" w:rsidRPr="00B370B0" w:rsidRDefault="002825B8" w:rsidP="00600277">
      <w:pPr>
        <w:numPr>
          <w:ilvl w:val="1"/>
          <w:numId w:val="40"/>
        </w:numPr>
        <w:suppressAutoHyphens w:val="0"/>
        <w:spacing w:after="0" w:line="240" w:lineRule="auto"/>
        <w:ind w:left="567" w:hanging="567"/>
        <w:jc w:val="both"/>
        <w:rPr>
          <w:rFonts w:cs="Arial"/>
        </w:rPr>
      </w:pPr>
      <w:r w:rsidRPr="00B370B0">
        <w:rPr>
          <w:rFonts w:cs="Arial"/>
        </w:rPr>
        <w:t>Wykonawca zatrudniający Podwykonawcę do realizacji zadań określonych w umowie jest zobowiązany do uzgadniania tego faktu z ORLEN OIL i przeniesienia do umów z Podwykonawcą stosownych postanowień.</w:t>
      </w:r>
    </w:p>
    <w:p w14:paraId="1B42976D" w14:textId="77777777" w:rsidR="002825B8" w:rsidRPr="00B370B0" w:rsidRDefault="002825B8" w:rsidP="00600277">
      <w:pPr>
        <w:numPr>
          <w:ilvl w:val="1"/>
          <w:numId w:val="40"/>
        </w:numPr>
        <w:suppressAutoHyphens w:val="0"/>
        <w:spacing w:after="0" w:line="240" w:lineRule="auto"/>
        <w:ind w:left="567" w:hanging="567"/>
        <w:jc w:val="both"/>
        <w:rPr>
          <w:rFonts w:cs="Arial"/>
        </w:rPr>
      </w:pPr>
      <w:r w:rsidRPr="00B370B0">
        <w:rPr>
          <w:rFonts w:cs="Arial"/>
        </w:rPr>
        <w:t>Wykonawca i/lub Podwykonawca może wyłącznie stosować maszyny i urządzenia posiadające certyfikaty i instrukcje w języku ojczystym Wykonawcy i/lub Podwykonawcy.</w:t>
      </w:r>
    </w:p>
    <w:p w14:paraId="64B7EF03" w14:textId="262BA273" w:rsidR="002825B8" w:rsidRPr="00B370B0" w:rsidRDefault="002825B8" w:rsidP="00600277">
      <w:pPr>
        <w:numPr>
          <w:ilvl w:val="1"/>
          <w:numId w:val="40"/>
        </w:numPr>
        <w:suppressAutoHyphens w:val="0"/>
        <w:spacing w:after="0" w:line="240" w:lineRule="auto"/>
        <w:ind w:left="567" w:hanging="567"/>
        <w:jc w:val="both"/>
        <w:rPr>
          <w:rFonts w:cs="Arial"/>
        </w:rPr>
      </w:pPr>
      <w:r w:rsidRPr="00B370B0">
        <w:rPr>
          <w:rFonts w:cs="Arial"/>
        </w:rPr>
        <w:t>Wykonawca i/lub Podwykonawca wyraża zgodę na kontrolę swoich pracowników odnośnie przestrzegania niniejszego standardu BHP przez upoważnionych pracowników ORLEN OIL.</w:t>
      </w:r>
    </w:p>
    <w:p w14:paraId="7303E32D" w14:textId="2DC4E525" w:rsidR="002825B8" w:rsidRPr="00B370B0" w:rsidRDefault="002825B8" w:rsidP="002825B8">
      <w:pPr>
        <w:suppressAutoHyphens w:val="0"/>
        <w:spacing w:after="0" w:line="240" w:lineRule="auto"/>
        <w:jc w:val="both"/>
        <w:rPr>
          <w:rFonts w:cs="Arial"/>
        </w:rPr>
      </w:pPr>
    </w:p>
    <w:p w14:paraId="75978498" w14:textId="379F0680" w:rsidR="002825B8" w:rsidRPr="00B370B0" w:rsidRDefault="002825B8" w:rsidP="002825B8">
      <w:pPr>
        <w:suppressAutoHyphens w:val="0"/>
        <w:spacing w:after="0" w:line="240" w:lineRule="auto"/>
        <w:jc w:val="both"/>
        <w:rPr>
          <w:rFonts w:cs="Arial"/>
        </w:rPr>
      </w:pPr>
    </w:p>
    <w:p w14:paraId="6AC93789" w14:textId="77777777" w:rsidR="002825B8" w:rsidRPr="00B370B0" w:rsidRDefault="002825B8" w:rsidP="002825B8">
      <w:pPr>
        <w:suppressAutoHyphens w:val="0"/>
        <w:spacing w:after="0" w:line="240" w:lineRule="auto"/>
        <w:jc w:val="both"/>
        <w:rPr>
          <w:rFonts w:cs="Arial"/>
        </w:rPr>
      </w:pPr>
    </w:p>
    <w:p w14:paraId="7F592BB0" w14:textId="77777777" w:rsidR="002825B8" w:rsidRPr="00B370B0" w:rsidRDefault="002825B8" w:rsidP="002825B8">
      <w:pPr>
        <w:suppressAutoHyphens w:val="0"/>
        <w:spacing w:after="0" w:line="240" w:lineRule="auto"/>
        <w:ind w:left="567"/>
        <w:jc w:val="both"/>
        <w:rPr>
          <w:rFonts w:cs="Arial"/>
        </w:rPr>
      </w:pPr>
    </w:p>
    <w:p w14:paraId="1AEE0AD5" w14:textId="77777777" w:rsidR="002825B8" w:rsidRPr="00B370B0" w:rsidRDefault="002825B8" w:rsidP="00600277">
      <w:pPr>
        <w:numPr>
          <w:ilvl w:val="0"/>
          <w:numId w:val="40"/>
        </w:numPr>
        <w:suppressAutoHyphens w:val="0"/>
        <w:spacing w:after="0" w:line="240" w:lineRule="auto"/>
        <w:rPr>
          <w:rFonts w:cs="Arial"/>
          <w:b/>
        </w:rPr>
      </w:pPr>
      <w:r w:rsidRPr="00B370B0">
        <w:rPr>
          <w:rFonts w:cs="Arial"/>
          <w:b/>
        </w:rPr>
        <w:lastRenderedPageBreak/>
        <w:t xml:space="preserve">WYMAGANIA SZCZEGÓLNE </w:t>
      </w:r>
    </w:p>
    <w:p w14:paraId="392245A7" w14:textId="77777777" w:rsidR="002825B8" w:rsidRPr="00B370B0" w:rsidRDefault="002825B8" w:rsidP="00600277">
      <w:pPr>
        <w:numPr>
          <w:ilvl w:val="1"/>
          <w:numId w:val="40"/>
        </w:numPr>
        <w:suppressAutoHyphens w:val="0"/>
        <w:spacing w:after="0" w:line="240" w:lineRule="auto"/>
        <w:ind w:left="426" w:hanging="426"/>
        <w:jc w:val="both"/>
        <w:rPr>
          <w:rFonts w:cs="Arial"/>
        </w:rPr>
      </w:pPr>
      <w:r w:rsidRPr="00B370B0">
        <w:rPr>
          <w:rFonts w:cs="Arial"/>
        </w:rPr>
        <w:t>Wykonawca i/lub Podwykonawca musi wyznaczyć na czas prowadzonych robót osobę odpowiedzialną za nadzór w zakresie BHP, która musi posiadać aktualne szkolenie BHP dla pracodawców i innych osób kierujących pracownikami.</w:t>
      </w:r>
    </w:p>
    <w:p w14:paraId="72D6DAF3" w14:textId="77777777" w:rsidR="002825B8" w:rsidRPr="00B370B0" w:rsidRDefault="002825B8" w:rsidP="00600277">
      <w:pPr>
        <w:numPr>
          <w:ilvl w:val="1"/>
          <w:numId w:val="40"/>
        </w:numPr>
        <w:suppressAutoHyphens w:val="0"/>
        <w:spacing w:after="0" w:line="240" w:lineRule="auto"/>
        <w:ind w:left="426" w:hanging="426"/>
        <w:jc w:val="both"/>
        <w:rPr>
          <w:rFonts w:cs="Arial"/>
        </w:rPr>
      </w:pPr>
      <w:r w:rsidRPr="00B370B0">
        <w:rPr>
          <w:rFonts w:cs="Arial"/>
        </w:rPr>
        <w:t>Osoba odpowiedzialna za nadzór ze strony Wykonawcy i/lub Podwykonawcy ma obowiązek stałej obecności w miejscu wykonywania robót.</w:t>
      </w:r>
    </w:p>
    <w:p w14:paraId="379AA0D4" w14:textId="77777777" w:rsidR="002825B8" w:rsidRPr="00B370B0" w:rsidRDefault="002825B8" w:rsidP="00600277">
      <w:pPr>
        <w:numPr>
          <w:ilvl w:val="1"/>
          <w:numId w:val="40"/>
        </w:numPr>
        <w:suppressAutoHyphens w:val="0"/>
        <w:spacing w:after="0" w:line="240" w:lineRule="auto"/>
        <w:ind w:left="426" w:hanging="426"/>
        <w:jc w:val="both"/>
        <w:rPr>
          <w:rFonts w:cs="Arial"/>
        </w:rPr>
      </w:pPr>
      <w:r w:rsidRPr="00B370B0">
        <w:rPr>
          <w:rFonts w:cs="Arial"/>
        </w:rPr>
        <w:t>W przypadku konieczności opuszczenia nadzoru wykonywania robót, Wykonawca i/lub Podwykonawca musi zapewnić swojego zastępcę i poinformować pisemnie o tym wyznaczonego do kontaktu pracownika ORLEN OIL (pozycja nr 6 w Załączniku nr 7 lub 8 do PB-BH-OO-107).</w:t>
      </w:r>
    </w:p>
    <w:p w14:paraId="4218A4EE" w14:textId="77777777" w:rsidR="002825B8" w:rsidRPr="00B370B0" w:rsidRDefault="002825B8" w:rsidP="00600277">
      <w:pPr>
        <w:numPr>
          <w:ilvl w:val="1"/>
          <w:numId w:val="40"/>
        </w:numPr>
        <w:suppressAutoHyphens w:val="0"/>
        <w:spacing w:after="0" w:line="240" w:lineRule="auto"/>
        <w:ind w:left="426" w:hanging="426"/>
        <w:jc w:val="both"/>
        <w:rPr>
          <w:rFonts w:cs="Arial"/>
        </w:rPr>
      </w:pPr>
      <w:r w:rsidRPr="00B370B0">
        <w:rPr>
          <w:rFonts w:cs="Arial"/>
        </w:rPr>
        <w:t>Wykonawca i/lub Podwykonawca ma obowiązek prowadzić instruktaże stanowiskowe dla swoich pracowników:</w:t>
      </w:r>
    </w:p>
    <w:p w14:paraId="467C15FA" w14:textId="77777777" w:rsidR="002825B8" w:rsidRPr="00B370B0" w:rsidRDefault="002825B8" w:rsidP="00600277">
      <w:pPr>
        <w:numPr>
          <w:ilvl w:val="0"/>
          <w:numId w:val="43"/>
        </w:numPr>
        <w:suppressAutoHyphens w:val="0"/>
        <w:spacing w:after="0" w:line="240" w:lineRule="auto"/>
        <w:ind w:left="851" w:hanging="425"/>
        <w:jc w:val="both"/>
        <w:rPr>
          <w:rFonts w:cs="Arial"/>
        </w:rPr>
      </w:pPr>
      <w:r w:rsidRPr="00B370B0">
        <w:rPr>
          <w:rFonts w:cs="Arial"/>
        </w:rPr>
        <w:t xml:space="preserve">instruktaż musi być dopasowany tematycznie do prowadzonych robót, wykorzystywanych maszyn, urządzeń i wyposażenia technicznego, </w:t>
      </w:r>
    </w:p>
    <w:p w14:paraId="2163F7A8" w14:textId="77777777" w:rsidR="002825B8" w:rsidRPr="00B370B0" w:rsidRDefault="002825B8" w:rsidP="00600277">
      <w:pPr>
        <w:numPr>
          <w:ilvl w:val="0"/>
          <w:numId w:val="43"/>
        </w:numPr>
        <w:suppressAutoHyphens w:val="0"/>
        <w:spacing w:after="0" w:line="240" w:lineRule="auto"/>
        <w:ind w:left="851" w:hanging="425"/>
        <w:jc w:val="both"/>
        <w:rPr>
          <w:rFonts w:cs="Arial"/>
        </w:rPr>
      </w:pPr>
      <w:r w:rsidRPr="00B370B0">
        <w:rPr>
          <w:rFonts w:cs="Arial"/>
        </w:rPr>
        <w:t>osoba prowadząca instruktaż musi posiadać niezbędne kwalifikacje, doświadczenie zawodowe.</w:t>
      </w:r>
    </w:p>
    <w:p w14:paraId="1320A7B9" w14:textId="77777777" w:rsidR="002825B8" w:rsidRPr="00B370B0" w:rsidRDefault="002825B8" w:rsidP="00600277">
      <w:pPr>
        <w:numPr>
          <w:ilvl w:val="1"/>
          <w:numId w:val="40"/>
        </w:numPr>
        <w:suppressAutoHyphens w:val="0"/>
        <w:spacing w:after="0" w:line="240" w:lineRule="auto"/>
        <w:ind w:left="426" w:hanging="426"/>
        <w:jc w:val="both"/>
        <w:rPr>
          <w:rFonts w:cs="Arial"/>
        </w:rPr>
      </w:pPr>
      <w:r w:rsidRPr="00B370B0">
        <w:rPr>
          <w:rFonts w:cs="Arial"/>
        </w:rPr>
        <w:t>Wykonawca i/lub Podwykonawca musi zapewnić swoim pracownikom:</w:t>
      </w:r>
    </w:p>
    <w:p w14:paraId="66CF26D1" w14:textId="77777777" w:rsidR="002825B8" w:rsidRPr="00B370B0" w:rsidRDefault="002825B8" w:rsidP="00600277">
      <w:pPr>
        <w:numPr>
          <w:ilvl w:val="0"/>
          <w:numId w:val="43"/>
        </w:numPr>
        <w:suppressAutoHyphens w:val="0"/>
        <w:spacing w:after="0" w:line="240" w:lineRule="auto"/>
        <w:ind w:left="851" w:hanging="425"/>
        <w:jc w:val="both"/>
        <w:rPr>
          <w:rFonts w:cs="Arial"/>
        </w:rPr>
      </w:pPr>
      <w:r w:rsidRPr="00B370B0">
        <w:rPr>
          <w:rFonts w:cs="Arial"/>
        </w:rPr>
        <w:t>odzież i obuwie robocze oraz środki ochrony indywidualnej zgodnie z wymaganiami przepisów prawa i polskich norm,</w:t>
      </w:r>
    </w:p>
    <w:p w14:paraId="34110C20" w14:textId="77777777" w:rsidR="002825B8" w:rsidRPr="00B370B0" w:rsidRDefault="002825B8" w:rsidP="00600277">
      <w:pPr>
        <w:numPr>
          <w:ilvl w:val="0"/>
          <w:numId w:val="43"/>
        </w:numPr>
        <w:suppressAutoHyphens w:val="0"/>
        <w:spacing w:after="0" w:line="240" w:lineRule="auto"/>
        <w:ind w:left="851" w:hanging="425"/>
        <w:jc w:val="both"/>
        <w:rPr>
          <w:rFonts w:cs="Arial"/>
        </w:rPr>
      </w:pPr>
      <w:r w:rsidRPr="00B370B0">
        <w:rPr>
          <w:rFonts w:cs="Arial"/>
        </w:rPr>
        <w:t>środki wymienione wyżej muszą być dostosowane do zagrożeń wynikających z oceny ryzyka dla wykonywanych prac serwisowych, inwestycyjnych/remontowych,</w:t>
      </w:r>
    </w:p>
    <w:p w14:paraId="0D0AE632" w14:textId="77777777" w:rsidR="002825B8" w:rsidRPr="00B370B0" w:rsidRDefault="002825B8" w:rsidP="00600277">
      <w:pPr>
        <w:numPr>
          <w:ilvl w:val="0"/>
          <w:numId w:val="43"/>
        </w:numPr>
        <w:suppressAutoHyphens w:val="0"/>
        <w:spacing w:after="0" w:line="240" w:lineRule="auto"/>
        <w:ind w:left="851" w:hanging="425"/>
        <w:jc w:val="both"/>
        <w:rPr>
          <w:rFonts w:cs="Arial"/>
        </w:rPr>
      </w:pPr>
      <w:r w:rsidRPr="00B370B0">
        <w:rPr>
          <w:rFonts w:cs="Arial"/>
        </w:rPr>
        <w:t xml:space="preserve">niezbędny instruktaż w zakresie stosowania, przechowywania i konserwacji środków ochrony indywidualnej. </w:t>
      </w:r>
    </w:p>
    <w:p w14:paraId="762DB2F9" w14:textId="77777777" w:rsidR="002825B8" w:rsidRPr="00B370B0" w:rsidRDefault="002825B8" w:rsidP="00600277">
      <w:pPr>
        <w:numPr>
          <w:ilvl w:val="1"/>
          <w:numId w:val="40"/>
        </w:numPr>
        <w:suppressAutoHyphens w:val="0"/>
        <w:spacing w:after="0" w:line="240" w:lineRule="auto"/>
        <w:ind w:left="426" w:hanging="426"/>
        <w:jc w:val="both"/>
        <w:rPr>
          <w:rFonts w:cs="Arial"/>
        </w:rPr>
      </w:pPr>
      <w:r w:rsidRPr="00B370B0">
        <w:rPr>
          <w:rFonts w:cs="Arial"/>
        </w:rPr>
        <w:t>Wykonawca i/lub Podwykonawca musi zapewnić:</w:t>
      </w:r>
    </w:p>
    <w:p w14:paraId="5237FE1B" w14:textId="77777777" w:rsidR="002825B8" w:rsidRPr="00B370B0" w:rsidRDefault="002825B8" w:rsidP="00600277">
      <w:pPr>
        <w:numPr>
          <w:ilvl w:val="0"/>
          <w:numId w:val="43"/>
        </w:numPr>
        <w:suppressAutoHyphens w:val="0"/>
        <w:spacing w:after="0" w:line="240" w:lineRule="auto"/>
        <w:ind w:left="851" w:hanging="425"/>
        <w:jc w:val="both"/>
        <w:rPr>
          <w:rFonts w:cs="Arial"/>
        </w:rPr>
      </w:pPr>
      <w:r w:rsidRPr="00B370B0">
        <w:rPr>
          <w:rFonts w:cs="Arial"/>
        </w:rPr>
        <w:t xml:space="preserve">pracowników z wymaganymi kwalifikacjami do obsługi maszyn i urządzeń zgodnie </w:t>
      </w:r>
      <w:r w:rsidRPr="00B370B0">
        <w:rPr>
          <w:rFonts w:cs="Arial"/>
        </w:rPr>
        <w:br/>
        <w:t xml:space="preserve">z przepisami prawa, </w:t>
      </w:r>
    </w:p>
    <w:p w14:paraId="491C3131" w14:textId="77777777" w:rsidR="002825B8" w:rsidRPr="00B370B0" w:rsidRDefault="002825B8" w:rsidP="00600277">
      <w:pPr>
        <w:numPr>
          <w:ilvl w:val="0"/>
          <w:numId w:val="43"/>
        </w:numPr>
        <w:suppressAutoHyphens w:val="0"/>
        <w:spacing w:after="0" w:line="240" w:lineRule="auto"/>
        <w:ind w:left="851" w:hanging="425"/>
        <w:jc w:val="both"/>
        <w:rPr>
          <w:rFonts w:cs="Arial"/>
        </w:rPr>
      </w:pPr>
      <w:r w:rsidRPr="00B370B0">
        <w:rPr>
          <w:rFonts w:cs="Arial"/>
        </w:rPr>
        <w:t>maszyny, urządzenia i narzędzia zgodne z wymaganiami przepisów i zasad BHP (m.in. zgodnie                              z wymaganiami Urzędu Dozoru Technicznego).</w:t>
      </w:r>
    </w:p>
    <w:p w14:paraId="59980768" w14:textId="77777777" w:rsidR="002825B8" w:rsidRPr="00B370B0" w:rsidRDefault="002825B8" w:rsidP="00600277">
      <w:pPr>
        <w:numPr>
          <w:ilvl w:val="1"/>
          <w:numId w:val="40"/>
        </w:numPr>
        <w:suppressAutoHyphens w:val="0"/>
        <w:spacing w:after="0" w:line="240" w:lineRule="auto"/>
        <w:ind w:left="426" w:hanging="426"/>
        <w:jc w:val="both"/>
        <w:rPr>
          <w:rFonts w:cs="Arial"/>
        </w:rPr>
      </w:pPr>
      <w:r w:rsidRPr="00B370B0">
        <w:rPr>
          <w:rFonts w:cs="Arial"/>
        </w:rPr>
        <w:t>W przypadku prowadzenia prac pożarowo niebezpiecznych Wykonawca i/lub Podwykonawca musi zapewnić w miejscu prowadzenia prac i działań przenośny sprzęt gaśniczy dostosowany do zagrożeń i postępować zgodnie z z</w:t>
      </w:r>
      <w:r w:rsidRPr="00B370B0">
        <w:rPr>
          <w:rFonts w:eastAsia="Calibri" w:cs="Arial"/>
          <w:lang w:eastAsia="en-US"/>
        </w:rPr>
        <w:t>ezwoleniem na prace niebezpieczne</w:t>
      </w:r>
      <w:r w:rsidRPr="00B370B0">
        <w:rPr>
          <w:rFonts w:cs="Arial"/>
        </w:rPr>
        <w:t>.</w:t>
      </w:r>
    </w:p>
    <w:p w14:paraId="3860FC1F" w14:textId="77777777" w:rsidR="002825B8" w:rsidRPr="00B370B0" w:rsidRDefault="002825B8" w:rsidP="00600277">
      <w:pPr>
        <w:numPr>
          <w:ilvl w:val="1"/>
          <w:numId w:val="40"/>
        </w:numPr>
        <w:suppressAutoHyphens w:val="0"/>
        <w:spacing w:after="0" w:line="240" w:lineRule="auto"/>
        <w:ind w:left="426" w:hanging="426"/>
        <w:jc w:val="both"/>
        <w:rPr>
          <w:rFonts w:cs="Arial"/>
        </w:rPr>
      </w:pPr>
      <w:r w:rsidRPr="00B370B0">
        <w:rPr>
          <w:rFonts w:cs="Arial"/>
        </w:rPr>
        <w:t xml:space="preserve">W przypadku </w:t>
      </w:r>
      <w:r w:rsidRPr="00B370B0">
        <w:rPr>
          <w:rFonts w:eastAsia="Calibri" w:cs="Arial"/>
          <w:lang w:eastAsia="en-US"/>
        </w:rPr>
        <w:t xml:space="preserve">budowy i rozbiórki rusztowań </w:t>
      </w:r>
      <w:r w:rsidRPr="00B370B0">
        <w:rPr>
          <w:rFonts w:cs="Arial"/>
        </w:rPr>
        <w:t xml:space="preserve">Wykonawca i/lub Podwykonawca </w:t>
      </w:r>
      <w:r w:rsidRPr="00B370B0">
        <w:rPr>
          <w:rFonts w:eastAsia="Calibri" w:cs="Arial"/>
          <w:lang w:eastAsia="en-US"/>
        </w:rPr>
        <w:t>musi zapewnić pracowników posiadających stosowne uprawnienia do budowy, rozbiórki oraz odbioru rusztowań do eksploatacji.</w:t>
      </w:r>
    </w:p>
    <w:p w14:paraId="7BB4F4D8" w14:textId="77777777" w:rsidR="002825B8" w:rsidRPr="00B370B0" w:rsidRDefault="002825B8" w:rsidP="00600277">
      <w:pPr>
        <w:numPr>
          <w:ilvl w:val="1"/>
          <w:numId w:val="40"/>
        </w:numPr>
        <w:suppressAutoHyphens w:val="0"/>
        <w:spacing w:after="0" w:line="240" w:lineRule="auto"/>
        <w:ind w:left="426" w:hanging="426"/>
        <w:jc w:val="both"/>
        <w:rPr>
          <w:rFonts w:cs="Arial"/>
        </w:rPr>
      </w:pPr>
      <w:r w:rsidRPr="00B370B0">
        <w:rPr>
          <w:rFonts w:cs="Arial"/>
        </w:rPr>
        <w:t xml:space="preserve">Przed przystąpieniem - a jeśli to konieczne także podczas trwania prac - Wykonawca i/lub Podwykonawca do prowadzenia prac i działań w zbiornikach zamkniętych ORLEN OIL dokonuje pomiarów zawartości tlenu i substancji chemicznych. Zabronione jest wykonywanie prac </w:t>
      </w:r>
      <w:r w:rsidRPr="00B370B0">
        <w:rPr>
          <w:rFonts w:cs="Arial"/>
        </w:rPr>
        <w:br/>
        <w:t>w zbiornikach zamkniętych bez wcześniejszego dokonania ww. pomiarów.</w:t>
      </w:r>
    </w:p>
    <w:p w14:paraId="6821FC86" w14:textId="77777777" w:rsidR="002825B8" w:rsidRPr="00B370B0" w:rsidRDefault="002825B8" w:rsidP="002825B8">
      <w:pPr>
        <w:suppressAutoHyphens w:val="0"/>
        <w:spacing w:after="0" w:line="240" w:lineRule="auto"/>
        <w:ind w:left="284"/>
        <w:jc w:val="both"/>
        <w:rPr>
          <w:rFonts w:cs="Arial"/>
        </w:rPr>
      </w:pPr>
    </w:p>
    <w:p w14:paraId="7AE19CD5" w14:textId="77777777" w:rsidR="002825B8" w:rsidRPr="00B370B0" w:rsidRDefault="002825B8" w:rsidP="00600277">
      <w:pPr>
        <w:numPr>
          <w:ilvl w:val="0"/>
          <w:numId w:val="40"/>
        </w:numPr>
        <w:suppressAutoHyphens w:val="0"/>
        <w:spacing w:after="0" w:line="240" w:lineRule="auto"/>
        <w:jc w:val="both"/>
        <w:rPr>
          <w:rFonts w:cs="Arial"/>
          <w:b/>
        </w:rPr>
      </w:pPr>
      <w:r w:rsidRPr="00B370B0">
        <w:rPr>
          <w:rFonts w:cs="Arial"/>
          <w:b/>
        </w:rPr>
        <w:t xml:space="preserve">WYMAGANE DOKUMENTY OD WYKONAWCY/PODWYKONAWCY </w:t>
      </w:r>
    </w:p>
    <w:p w14:paraId="3C4A96C2" w14:textId="77777777" w:rsidR="002825B8" w:rsidRPr="00B370B0" w:rsidRDefault="002825B8" w:rsidP="00600277">
      <w:pPr>
        <w:numPr>
          <w:ilvl w:val="1"/>
          <w:numId w:val="40"/>
        </w:numPr>
        <w:suppressAutoHyphens w:val="0"/>
        <w:spacing w:after="0" w:line="240" w:lineRule="auto"/>
        <w:ind w:left="426" w:hanging="426"/>
        <w:jc w:val="both"/>
        <w:rPr>
          <w:rFonts w:cs="Arial"/>
        </w:rPr>
      </w:pPr>
      <w:r w:rsidRPr="00B370B0">
        <w:rPr>
          <w:rFonts w:cs="Arial"/>
        </w:rPr>
        <w:t>Aktualne szkolenia BHP (wstępne lub okresowe) wszystkich pracowników wykonujących prace na terenie ORLEN OIL.</w:t>
      </w:r>
    </w:p>
    <w:p w14:paraId="1486623A" w14:textId="77777777" w:rsidR="002825B8" w:rsidRPr="00B370B0" w:rsidRDefault="002825B8" w:rsidP="00600277">
      <w:pPr>
        <w:numPr>
          <w:ilvl w:val="1"/>
          <w:numId w:val="40"/>
        </w:numPr>
        <w:suppressAutoHyphens w:val="0"/>
        <w:spacing w:after="0" w:line="240" w:lineRule="auto"/>
        <w:ind w:left="426" w:hanging="426"/>
        <w:jc w:val="both"/>
        <w:rPr>
          <w:rFonts w:cs="Arial"/>
        </w:rPr>
      </w:pPr>
      <w:r w:rsidRPr="00B370B0">
        <w:rPr>
          <w:rFonts w:cs="Arial"/>
        </w:rPr>
        <w:t>Oświadczenie Pracodawcy o posiadaniu przez pracowników delegowanych do wykonania usługi na terenie ORLEN OIL ważnych orzeczeń lekarskich oraz braku przeciwskazań zdrowotnych do wykonywania prac z zakresu zleconej usługi.</w:t>
      </w:r>
    </w:p>
    <w:p w14:paraId="02730512" w14:textId="77777777" w:rsidR="002825B8" w:rsidRPr="00B370B0" w:rsidRDefault="002825B8" w:rsidP="00600277">
      <w:pPr>
        <w:numPr>
          <w:ilvl w:val="1"/>
          <w:numId w:val="40"/>
        </w:numPr>
        <w:suppressAutoHyphens w:val="0"/>
        <w:spacing w:after="0" w:line="240" w:lineRule="auto"/>
        <w:ind w:left="426" w:hanging="426"/>
        <w:jc w:val="both"/>
        <w:rPr>
          <w:rFonts w:cs="Arial"/>
        </w:rPr>
      </w:pPr>
      <w:r w:rsidRPr="00B370B0">
        <w:rPr>
          <w:rFonts w:cs="Arial"/>
        </w:rPr>
        <w:t>Potwierdzenia wymaganych kwalifikacji i uprawnień do wykonywania określonych robót specjalistycznych, obsługi sprzętu, kierowania pojazdami lub maszynami.</w:t>
      </w:r>
    </w:p>
    <w:p w14:paraId="11962748" w14:textId="77777777" w:rsidR="002825B8" w:rsidRPr="00B370B0" w:rsidRDefault="002825B8" w:rsidP="00600277">
      <w:pPr>
        <w:numPr>
          <w:ilvl w:val="1"/>
          <w:numId w:val="40"/>
        </w:numPr>
        <w:suppressAutoHyphens w:val="0"/>
        <w:spacing w:after="0" w:line="240" w:lineRule="auto"/>
        <w:ind w:left="426" w:hanging="426"/>
        <w:jc w:val="both"/>
        <w:rPr>
          <w:rFonts w:cs="Arial"/>
        </w:rPr>
      </w:pPr>
      <w:r w:rsidRPr="00B370B0">
        <w:rPr>
          <w:rFonts w:cs="Arial"/>
        </w:rPr>
        <w:t xml:space="preserve">Instrukcję Bezpiecznego Wykonywania Robót (IBWR) dla prac remontowych i budowlanych lub Plan Bezpieczeństwa i Ochrony Zdrowia (BIOZ) dla prac wymagających pozwolenia na budowę. </w:t>
      </w:r>
      <w:r w:rsidRPr="00B370B0">
        <w:rPr>
          <w:rFonts w:eastAsia="Calibri" w:cs="Arial"/>
          <w:lang w:eastAsia="en-US"/>
        </w:rPr>
        <w:t>Aktualny wzór IBWR wykonawca pozyskuje od wskazanego do kontaktu pracownika ORLEN OIL lub Służby BHP.</w:t>
      </w:r>
    </w:p>
    <w:p w14:paraId="486DC149" w14:textId="77777777" w:rsidR="002825B8" w:rsidRPr="00B370B0" w:rsidRDefault="002825B8" w:rsidP="00600277">
      <w:pPr>
        <w:numPr>
          <w:ilvl w:val="1"/>
          <w:numId w:val="40"/>
        </w:numPr>
        <w:suppressAutoHyphens w:val="0"/>
        <w:spacing w:after="0" w:line="240" w:lineRule="auto"/>
        <w:ind w:left="426" w:hanging="426"/>
        <w:jc w:val="both"/>
        <w:rPr>
          <w:rFonts w:cs="Arial"/>
        </w:rPr>
      </w:pPr>
      <w:r w:rsidRPr="00B370B0">
        <w:rPr>
          <w:rFonts w:eastAsia="Calibri" w:cs="Arial"/>
          <w:lang w:eastAsia="en-US"/>
        </w:rPr>
        <w:t>Minimalny zakres IBWR:</w:t>
      </w:r>
    </w:p>
    <w:p w14:paraId="359CECFB" w14:textId="77777777" w:rsidR="002825B8" w:rsidRPr="00B370B0" w:rsidRDefault="002825B8" w:rsidP="00600277">
      <w:pPr>
        <w:numPr>
          <w:ilvl w:val="0"/>
          <w:numId w:val="84"/>
        </w:numPr>
        <w:suppressAutoHyphens w:val="0"/>
        <w:spacing w:after="0" w:line="240" w:lineRule="auto"/>
        <w:ind w:left="851" w:hanging="437"/>
        <w:jc w:val="both"/>
        <w:rPr>
          <w:rFonts w:eastAsia="Calibri" w:cs="Arial"/>
          <w:lang w:eastAsia="en-US"/>
        </w:rPr>
      </w:pPr>
      <w:r w:rsidRPr="00B370B0">
        <w:rPr>
          <w:rFonts w:eastAsia="Calibri" w:cs="Arial"/>
          <w:lang w:eastAsia="en-US"/>
        </w:rPr>
        <w:t>Informacja na temat planowanych prac, w tym opis czynności które muszą wykonać Pracownicy i nadzór przed wykonywaniem prac, w trakcie wykonywania prac oraz czynności po zakończeniu pracy;</w:t>
      </w:r>
    </w:p>
    <w:p w14:paraId="603C1C65" w14:textId="77777777" w:rsidR="002825B8" w:rsidRPr="00B370B0" w:rsidRDefault="002825B8" w:rsidP="00600277">
      <w:pPr>
        <w:numPr>
          <w:ilvl w:val="0"/>
          <w:numId w:val="84"/>
        </w:numPr>
        <w:suppressAutoHyphens w:val="0"/>
        <w:spacing w:after="0" w:line="240" w:lineRule="auto"/>
        <w:ind w:left="851" w:hanging="437"/>
        <w:jc w:val="both"/>
        <w:rPr>
          <w:rFonts w:eastAsia="Calibri" w:cs="Arial"/>
          <w:lang w:eastAsia="en-US"/>
        </w:rPr>
      </w:pPr>
      <w:r w:rsidRPr="00B370B0">
        <w:rPr>
          <w:rFonts w:eastAsia="Calibri" w:cs="Arial"/>
          <w:lang w:eastAsia="en-US"/>
        </w:rPr>
        <w:t>Imiona i nazwiska osób odpowiedzialnych za prace;</w:t>
      </w:r>
    </w:p>
    <w:p w14:paraId="7D1A25E8" w14:textId="77777777" w:rsidR="002825B8" w:rsidRPr="00B370B0" w:rsidRDefault="002825B8" w:rsidP="00600277">
      <w:pPr>
        <w:numPr>
          <w:ilvl w:val="0"/>
          <w:numId w:val="84"/>
        </w:numPr>
        <w:suppressAutoHyphens w:val="0"/>
        <w:spacing w:after="0" w:line="240" w:lineRule="auto"/>
        <w:ind w:left="851" w:hanging="437"/>
        <w:jc w:val="both"/>
        <w:rPr>
          <w:rFonts w:eastAsia="Calibri" w:cs="Arial"/>
          <w:lang w:eastAsia="en-US"/>
        </w:rPr>
      </w:pPr>
      <w:r w:rsidRPr="00B370B0">
        <w:rPr>
          <w:rFonts w:eastAsia="Calibri" w:cs="Arial"/>
          <w:lang w:eastAsia="en-US"/>
        </w:rPr>
        <w:t>Terminy i miejsce wykonywania prac;</w:t>
      </w:r>
    </w:p>
    <w:p w14:paraId="6F2D1F9A" w14:textId="77777777" w:rsidR="002825B8" w:rsidRPr="00B370B0" w:rsidRDefault="002825B8" w:rsidP="00600277">
      <w:pPr>
        <w:numPr>
          <w:ilvl w:val="0"/>
          <w:numId w:val="84"/>
        </w:numPr>
        <w:suppressAutoHyphens w:val="0"/>
        <w:spacing w:after="0" w:line="240" w:lineRule="auto"/>
        <w:ind w:left="851" w:hanging="437"/>
        <w:jc w:val="both"/>
        <w:rPr>
          <w:rFonts w:eastAsia="Calibri" w:cs="Arial"/>
          <w:lang w:eastAsia="en-US"/>
        </w:rPr>
      </w:pPr>
      <w:r w:rsidRPr="00B370B0">
        <w:rPr>
          <w:rFonts w:eastAsia="Calibri" w:cs="Arial"/>
          <w:lang w:eastAsia="en-US"/>
        </w:rPr>
        <w:t>Wykaz pracowników zatrudnionych przy realizacji pracy;</w:t>
      </w:r>
    </w:p>
    <w:p w14:paraId="31224D8F" w14:textId="77777777" w:rsidR="002825B8" w:rsidRPr="00B370B0" w:rsidRDefault="002825B8" w:rsidP="00600277">
      <w:pPr>
        <w:numPr>
          <w:ilvl w:val="0"/>
          <w:numId w:val="84"/>
        </w:numPr>
        <w:suppressAutoHyphens w:val="0"/>
        <w:spacing w:after="0" w:line="240" w:lineRule="auto"/>
        <w:ind w:left="851" w:hanging="437"/>
        <w:jc w:val="both"/>
        <w:rPr>
          <w:rFonts w:eastAsia="Calibri" w:cs="Arial"/>
          <w:lang w:eastAsia="en-US"/>
        </w:rPr>
      </w:pPr>
      <w:r w:rsidRPr="00B370B0">
        <w:rPr>
          <w:rFonts w:eastAsia="Calibri" w:cs="Arial"/>
          <w:lang w:eastAsia="en-US"/>
        </w:rPr>
        <w:t xml:space="preserve">Analiza Bezpieczeństwa Zadania (JSA) dla rodzajów prac, które mają być wykonane. </w:t>
      </w:r>
    </w:p>
    <w:p w14:paraId="0C062F1C" w14:textId="77777777" w:rsidR="002825B8" w:rsidRPr="00B370B0" w:rsidRDefault="002825B8" w:rsidP="002825B8">
      <w:pPr>
        <w:suppressAutoHyphens w:val="0"/>
        <w:spacing w:after="0" w:line="240" w:lineRule="auto"/>
        <w:ind w:left="851"/>
        <w:jc w:val="both"/>
        <w:rPr>
          <w:rFonts w:eastAsia="Calibri" w:cs="Arial"/>
          <w:lang w:eastAsia="en-US"/>
        </w:rPr>
      </w:pPr>
      <w:r w:rsidRPr="00B370B0">
        <w:rPr>
          <w:rFonts w:eastAsia="Calibri" w:cs="Arial"/>
          <w:lang w:eastAsia="en-US"/>
        </w:rPr>
        <w:t xml:space="preserve">JSA należy dokonać z uwzględnieniem planowanej technologii wykonania prac oraz środków zaradczych planowanych do ograniczenia zagrożeń. Opracowanie musi zawierać konkretne </w:t>
      </w:r>
      <w:r w:rsidRPr="00B370B0">
        <w:rPr>
          <w:rFonts w:eastAsia="Calibri" w:cs="Arial"/>
          <w:lang w:eastAsia="en-US"/>
        </w:rPr>
        <w:lastRenderedPageBreak/>
        <w:t>rozwiązania techniczne i organizacyjne, jakimi dysponuje Wykonawca lub jakie planuje wprowadzić podczas realizacji robót;</w:t>
      </w:r>
    </w:p>
    <w:p w14:paraId="6449F593" w14:textId="77777777" w:rsidR="002825B8" w:rsidRPr="00B370B0" w:rsidRDefault="002825B8" w:rsidP="00600277">
      <w:pPr>
        <w:numPr>
          <w:ilvl w:val="0"/>
          <w:numId w:val="84"/>
        </w:numPr>
        <w:suppressAutoHyphens w:val="0"/>
        <w:spacing w:after="0" w:line="240" w:lineRule="auto"/>
        <w:ind w:left="851" w:hanging="437"/>
        <w:jc w:val="both"/>
        <w:rPr>
          <w:rFonts w:eastAsia="Calibri" w:cs="Arial"/>
          <w:lang w:eastAsia="en-US"/>
        </w:rPr>
      </w:pPr>
      <w:r w:rsidRPr="00B370B0">
        <w:rPr>
          <w:rFonts w:eastAsia="Calibri" w:cs="Arial"/>
          <w:lang w:eastAsia="en-US"/>
        </w:rPr>
        <w:t>Wpływ prac na otoczenie;</w:t>
      </w:r>
    </w:p>
    <w:p w14:paraId="045EEF48" w14:textId="77777777" w:rsidR="002825B8" w:rsidRPr="00B370B0" w:rsidRDefault="002825B8" w:rsidP="00600277">
      <w:pPr>
        <w:numPr>
          <w:ilvl w:val="0"/>
          <w:numId w:val="84"/>
        </w:numPr>
        <w:suppressAutoHyphens w:val="0"/>
        <w:spacing w:after="0" w:line="240" w:lineRule="auto"/>
        <w:ind w:left="851" w:hanging="437"/>
        <w:jc w:val="both"/>
        <w:rPr>
          <w:rFonts w:eastAsia="Calibri" w:cs="Arial"/>
          <w:lang w:eastAsia="en-US"/>
        </w:rPr>
      </w:pPr>
      <w:r w:rsidRPr="00B370B0">
        <w:rPr>
          <w:rFonts w:eastAsia="Calibri" w:cs="Arial"/>
          <w:lang w:eastAsia="en-US"/>
        </w:rPr>
        <w:t>Wykaz zagrożeń podczas realizowanych prac;</w:t>
      </w:r>
    </w:p>
    <w:p w14:paraId="490E5FB1" w14:textId="77777777" w:rsidR="002825B8" w:rsidRPr="00B370B0" w:rsidRDefault="002825B8" w:rsidP="00600277">
      <w:pPr>
        <w:numPr>
          <w:ilvl w:val="0"/>
          <w:numId w:val="84"/>
        </w:numPr>
        <w:suppressAutoHyphens w:val="0"/>
        <w:spacing w:after="0" w:line="240" w:lineRule="auto"/>
        <w:ind w:left="851" w:hanging="437"/>
        <w:jc w:val="both"/>
        <w:rPr>
          <w:rFonts w:eastAsia="Calibri" w:cs="Arial"/>
          <w:lang w:eastAsia="en-US"/>
        </w:rPr>
      </w:pPr>
      <w:r w:rsidRPr="00B370B0">
        <w:rPr>
          <w:rFonts w:eastAsia="Calibri" w:cs="Arial"/>
          <w:lang w:eastAsia="en-US"/>
        </w:rPr>
        <w:t>Ocena ryzyka związanego z realizowanym zadaniem na rzecz ORLEN OIL Sp. z o.o.;</w:t>
      </w:r>
    </w:p>
    <w:p w14:paraId="4779EE87" w14:textId="77777777" w:rsidR="002825B8" w:rsidRPr="00B370B0" w:rsidRDefault="002825B8" w:rsidP="00600277">
      <w:pPr>
        <w:numPr>
          <w:ilvl w:val="0"/>
          <w:numId w:val="84"/>
        </w:numPr>
        <w:suppressAutoHyphens w:val="0"/>
        <w:spacing w:after="0" w:line="240" w:lineRule="auto"/>
        <w:ind w:left="851" w:hanging="437"/>
        <w:jc w:val="both"/>
        <w:rPr>
          <w:rFonts w:eastAsia="Calibri" w:cs="Arial"/>
          <w:lang w:eastAsia="en-US"/>
        </w:rPr>
      </w:pPr>
      <w:r w:rsidRPr="00B370B0">
        <w:rPr>
          <w:rFonts w:eastAsia="Calibri" w:cs="Arial"/>
          <w:lang w:eastAsia="en-US"/>
        </w:rPr>
        <w:t>Plan postępowania w sytuacjach awaryjnych (w tym wykaz telefonów alarmowych oraz instrukcje na wypadek powstania pożaru i innego miejscowego zagrożenia na terenie ORLEN OIL;</w:t>
      </w:r>
    </w:p>
    <w:p w14:paraId="2BC09A18" w14:textId="77777777" w:rsidR="002825B8" w:rsidRPr="00B370B0" w:rsidRDefault="002825B8" w:rsidP="00600277">
      <w:pPr>
        <w:numPr>
          <w:ilvl w:val="0"/>
          <w:numId w:val="84"/>
        </w:numPr>
        <w:suppressAutoHyphens w:val="0"/>
        <w:spacing w:after="0" w:line="240" w:lineRule="auto"/>
        <w:ind w:left="851" w:hanging="437"/>
        <w:jc w:val="both"/>
        <w:rPr>
          <w:rFonts w:eastAsia="Calibri" w:cs="Arial"/>
          <w:lang w:eastAsia="en-US"/>
        </w:rPr>
      </w:pPr>
      <w:r w:rsidRPr="00B370B0">
        <w:rPr>
          <w:rFonts w:eastAsia="Calibri" w:cs="Arial"/>
          <w:lang w:eastAsia="en-US"/>
        </w:rPr>
        <w:t>Wykaz wykorzystywanego sprzętu podczas realizacji prac</w:t>
      </w:r>
    </w:p>
    <w:p w14:paraId="16E45786" w14:textId="77777777" w:rsidR="002825B8" w:rsidRPr="00B370B0" w:rsidRDefault="002825B8" w:rsidP="00600277">
      <w:pPr>
        <w:numPr>
          <w:ilvl w:val="0"/>
          <w:numId w:val="84"/>
        </w:numPr>
        <w:suppressAutoHyphens w:val="0"/>
        <w:spacing w:after="0" w:line="240" w:lineRule="auto"/>
        <w:ind w:left="851" w:hanging="437"/>
        <w:jc w:val="both"/>
        <w:rPr>
          <w:rFonts w:eastAsia="Calibri" w:cs="Arial"/>
          <w:lang w:eastAsia="en-US"/>
        </w:rPr>
      </w:pPr>
      <w:r w:rsidRPr="00B370B0">
        <w:rPr>
          <w:rFonts w:eastAsia="Calibri" w:cs="Arial"/>
          <w:lang w:eastAsia="en-US"/>
        </w:rPr>
        <w:t>Wykaz stosowanych substancji i mieszanin chemicznych załączniki: karty charakterystyk substancji niebezpiecznych stosowanych podczas pracy.</w:t>
      </w:r>
    </w:p>
    <w:p w14:paraId="50FE6A20" w14:textId="77777777" w:rsidR="002825B8" w:rsidRPr="00B370B0" w:rsidRDefault="002825B8" w:rsidP="00600277">
      <w:pPr>
        <w:numPr>
          <w:ilvl w:val="1"/>
          <w:numId w:val="40"/>
        </w:numPr>
        <w:suppressAutoHyphens w:val="0"/>
        <w:spacing w:after="0" w:line="240" w:lineRule="auto"/>
        <w:ind w:left="426" w:hanging="426"/>
        <w:jc w:val="both"/>
        <w:rPr>
          <w:rFonts w:cs="Arial"/>
        </w:rPr>
      </w:pPr>
      <w:r w:rsidRPr="00B370B0">
        <w:rPr>
          <w:rFonts w:eastAsia="Calibri" w:cs="Arial"/>
          <w:lang w:eastAsia="en-US"/>
        </w:rPr>
        <w:t>W szczególnych sytuacjach (awaria, konieczność szybkiej reakcji itp.) wydający zezwolenie na realizacje prac może zwolnić Wykonawcę/Podwykonawcę z opracowania IBWR.</w:t>
      </w:r>
    </w:p>
    <w:p w14:paraId="4B3A1B2D" w14:textId="77777777" w:rsidR="002825B8" w:rsidRPr="00B370B0" w:rsidRDefault="002825B8" w:rsidP="00600277">
      <w:pPr>
        <w:numPr>
          <w:ilvl w:val="1"/>
          <w:numId w:val="40"/>
        </w:numPr>
        <w:suppressAutoHyphens w:val="0"/>
        <w:spacing w:after="0" w:line="240" w:lineRule="auto"/>
        <w:ind w:left="426" w:hanging="426"/>
        <w:jc w:val="both"/>
        <w:rPr>
          <w:rFonts w:cs="Arial"/>
        </w:rPr>
      </w:pPr>
      <w:r w:rsidRPr="00B370B0">
        <w:rPr>
          <w:rFonts w:cs="Arial"/>
        </w:rPr>
        <w:t>Wykaz osób wyznaczonych i przeszkolonych do udzielania pierwszej pomocy przedlekarskiej.</w:t>
      </w:r>
    </w:p>
    <w:p w14:paraId="0F31671D" w14:textId="77777777" w:rsidR="002825B8" w:rsidRPr="00B370B0" w:rsidRDefault="002825B8" w:rsidP="00600277">
      <w:pPr>
        <w:numPr>
          <w:ilvl w:val="1"/>
          <w:numId w:val="40"/>
        </w:numPr>
        <w:suppressAutoHyphens w:val="0"/>
        <w:spacing w:after="0" w:line="240" w:lineRule="auto"/>
        <w:ind w:left="426" w:hanging="426"/>
        <w:jc w:val="both"/>
        <w:rPr>
          <w:rFonts w:cs="Arial"/>
        </w:rPr>
      </w:pPr>
      <w:r w:rsidRPr="00B370B0">
        <w:rPr>
          <w:rFonts w:cs="Arial"/>
        </w:rPr>
        <w:t>Uzupełniony Załącznik nr 7 Karta szkolenia Wykonawcy/Podwykonawcy (dla prac długoterminowych).</w:t>
      </w:r>
    </w:p>
    <w:p w14:paraId="754D8E3C" w14:textId="77777777" w:rsidR="002825B8" w:rsidRPr="00B370B0" w:rsidRDefault="002825B8" w:rsidP="00600277">
      <w:pPr>
        <w:numPr>
          <w:ilvl w:val="1"/>
          <w:numId w:val="40"/>
        </w:numPr>
        <w:suppressAutoHyphens w:val="0"/>
        <w:spacing w:after="0" w:line="240" w:lineRule="auto"/>
        <w:ind w:left="426" w:hanging="426"/>
        <w:jc w:val="both"/>
        <w:rPr>
          <w:rFonts w:cs="Arial"/>
        </w:rPr>
      </w:pPr>
      <w:r w:rsidRPr="00B370B0">
        <w:rPr>
          <w:rFonts w:cs="Arial"/>
          <w:b/>
          <w:color w:val="FF0000"/>
        </w:rPr>
        <w:t xml:space="preserve">UWAGA! </w:t>
      </w:r>
      <w:r w:rsidRPr="00B370B0">
        <w:rPr>
          <w:rFonts w:eastAsia="Calibri" w:cs="Arial"/>
          <w:iCs/>
          <w:lang w:val="pl" w:eastAsia="en-US"/>
        </w:rPr>
        <w:t xml:space="preserve">Wykonawca/Podwykonawca minimum na 3 dni robocze przed rozpoczęciem zaplanowanych prac przedkłada dokumentację określoną w pkt 3 do zatwierdzenia przez Służbę BHP stosownie do lokalizacji: </w:t>
      </w:r>
    </w:p>
    <w:p w14:paraId="3B5697AC" w14:textId="77777777" w:rsidR="002825B8" w:rsidRPr="00B370B0" w:rsidRDefault="002825B8" w:rsidP="00600277">
      <w:pPr>
        <w:pStyle w:val="Akapitzlist"/>
        <w:numPr>
          <w:ilvl w:val="0"/>
          <w:numId w:val="100"/>
        </w:numPr>
        <w:suppressAutoHyphens w:val="0"/>
        <w:spacing w:after="200" w:line="276" w:lineRule="auto"/>
        <w:contextualSpacing/>
        <w:rPr>
          <w:rFonts w:ascii="Arial" w:hAnsi="Arial" w:cs="Arial"/>
          <w:sz w:val="20"/>
          <w:szCs w:val="20"/>
        </w:rPr>
      </w:pPr>
      <w:r w:rsidRPr="00B370B0">
        <w:rPr>
          <w:rFonts w:ascii="Arial" w:hAnsi="Arial" w:cs="Arial"/>
          <w:b/>
          <w:sz w:val="20"/>
          <w:szCs w:val="20"/>
        </w:rPr>
        <w:t>Gdańsk:</w:t>
      </w:r>
      <w:r w:rsidRPr="00B370B0">
        <w:rPr>
          <w:rFonts w:ascii="Arial" w:hAnsi="Arial" w:cs="Arial"/>
          <w:sz w:val="20"/>
          <w:szCs w:val="20"/>
        </w:rPr>
        <w:t xml:space="preserve"> marcin.krasniewski@orlenoil.pl</w:t>
      </w:r>
    </w:p>
    <w:p w14:paraId="04056F57" w14:textId="77777777" w:rsidR="002825B8" w:rsidRPr="00B370B0" w:rsidRDefault="002825B8" w:rsidP="00600277">
      <w:pPr>
        <w:pStyle w:val="Akapitzlist"/>
        <w:numPr>
          <w:ilvl w:val="0"/>
          <w:numId w:val="100"/>
        </w:numPr>
        <w:suppressAutoHyphens w:val="0"/>
        <w:spacing w:after="200" w:line="276" w:lineRule="auto"/>
        <w:contextualSpacing/>
        <w:rPr>
          <w:rFonts w:ascii="Arial" w:hAnsi="Arial" w:cs="Arial"/>
          <w:sz w:val="20"/>
          <w:szCs w:val="20"/>
        </w:rPr>
      </w:pPr>
      <w:r w:rsidRPr="00B370B0">
        <w:rPr>
          <w:rFonts w:ascii="Arial" w:hAnsi="Arial" w:cs="Arial"/>
          <w:b/>
          <w:sz w:val="20"/>
          <w:szCs w:val="20"/>
        </w:rPr>
        <w:t>Jedlicze:</w:t>
      </w:r>
      <w:r w:rsidRPr="00B370B0">
        <w:rPr>
          <w:rFonts w:ascii="Arial" w:hAnsi="Arial" w:cs="Arial"/>
          <w:sz w:val="20"/>
          <w:szCs w:val="20"/>
        </w:rPr>
        <w:t xml:space="preserve"> janusz.sztaba@orlenoil.pl </w:t>
      </w:r>
    </w:p>
    <w:p w14:paraId="5F8D0584" w14:textId="77777777" w:rsidR="002825B8" w:rsidRPr="00B370B0" w:rsidRDefault="002825B8" w:rsidP="00600277">
      <w:pPr>
        <w:pStyle w:val="Akapitzlist"/>
        <w:numPr>
          <w:ilvl w:val="0"/>
          <w:numId w:val="100"/>
        </w:numPr>
        <w:suppressAutoHyphens w:val="0"/>
        <w:spacing w:after="200" w:line="276" w:lineRule="auto"/>
        <w:contextualSpacing/>
        <w:rPr>
          <w:rFonts w:ascii="Arial" w:hAnsi="Arial" w:cs="Arial"/>
          <w:sz w:val="20"/>
          <w:szCs w:val="20"/>
        </w:rPr>
      </w:pPr>
      <w:r w:rsidRPr="00B370B0">
        <w:rPr>
          <w:rFonts w:ascii="Arial" w:hAnsi="Arial" w:cs="Arial"/>
          <w:b/>
          <w:sz w:val="20"/>
          <w:szCs w:val="20"/>
        </w:rPr>
        <w:t>Trzebinia:</w:t>
      </w:r>
      <w:r w:rsidRPr="00B370B0">
        <w:rPr>
          <w:rFonts w:ascii="Arial" w:hAnsi="Arial" w:cs="Arial"/>
          <w:sz w:val="20"/>
          <w:szCs w:val="20"/>
        </w:rPr>
        <w:t xml:space="preserve"> pawel.zmudzki@orlenoil.pl</w:t>
      </w:r>
    </w:p>
    <w:p w14:paraId="40197989" w14:textId="77777777" w:rsidR="002825B8" w:rsidRPr="00B370B0" w:rsidRDefault="002825B8" w:rsidP="00600277">
      <w:pPr>
        <w:pStyle w:val="Akapitzlist"/>
        <w:numPr>
          <w:ilvl w:val="0"/>
          <w:numId w:val="100"/>
        </w:numPr>
        <w:suppressAutoHyphens w:val="0"/>
        <w:spacing w:after="200" w:line="276" w:lineRule="auto"/>
        <w:contextualSpacing/>
        <w:rPr>
          <w:rFonts w:ascii="Arial" w:hAnsi="Arial" w:cs="Arial"/>
          <w:sz w:val="20"/>
          <w:szCs w:val="20"/>
        </w:rPr>
      </w:pPr>
      <w:r w:rsidRPr="00B370B0">
        <w:rPr>
          <w:rFonts w:ascii="Arial" w:hAnsi="Arial" w:cs="Arial"/>
          <w:b/>
          <w:sz w:val="20"/>
          <w:szCs w:val="20"/>
        </w:rPr>
        <w:t>Kraków:</w:t>
      </w:r>
      <w:r w:rsidRPr="00B370B0">
        <w:rPr>
          <w:rFonts w:ascii="Arial" w:hAnsi="Arial" w:cs="Arial"/>
          <w:sz w:val="20"/>
          <w:szCs w:val="20"/>
        </w:rPr>
        <w:t xml:space="preserve"> filip.mossoczy@orlenoil.pl</w:t>
      </w:r>
    </w:p>
    <w:p w14:paraId="2C585BC8" w14:textId="77777777" w:rsidR="002825B8" w:rsidRPr="00B370B0" w:rsidRDefault="002825B8" w:rsidP="00600277">
      <w:pPr>
        <w:pStyle w:val="Akapitzlist"/>
        <w:numPr>
          <w:ilvl w:val="0"/>
          <w:numId w:val="100"/>
        </w:numPr>
        <w:suppressAutoHyphens w:val="0"/>
        <w:spacing w:after="200" w:line="276" w:lineRule="auto"/>
        <w:contextualSpacing/>
        <w:rPr>
          <w:rFonts w:ascii="Arial" w:hAnsi="Arial" w:cs="Arial"/>
          <w:color w:val="1F497D"/>
          <w:sz w:val="20"/>
          <w:szCs w:val="20"/>
        </w:rPr>
      </w:pPr>
      <w:r w:rsidRPr="00B370B0">
        <w:rPr>
          <w:rFonts w:ascii="Arial" w:hAnsi="Arial" w:cs="Arial"/>
          <w:b/>
          <w:sz w:val="20"/>
          <w:szCs w:val="20"/>
        </w:rPr>
        <w:t>Czechowice- Dziedzice:</w:t>
      </w:r>
      <w:r w:rsidRPr="00B370B0">
        <w:rPr>
          <w:rFonts w:ascii="Arial" w:hAnsi="Arial" w:cs="Arial"/>
          <w:sz w:val="20"/>
          <w:szCs w:val="20"/>
        </w:rPr>
        <w:t xml:space="preserve"> pawel.zmudzki@orlenoil.pl</w:t>
      </w:r>
      <w:r w:rsidRPr="00B370B0">
        <w:rPr>
          <w:rFonts w:ascii="Arial" w:hAnsi="Arial" w:cs="Arial"/>
          <w:color w:val="1F497D"/>
          <w:sz w:val="20"/>
          <w:szCs w:val="20"/>
        </w:rPr>
        <w:t xml:space="preserve">, </w:t>
      </w:r>
      <w:r w:rsidRPr="00B370B0">
        <w:rPr>
          <w:rFonts w:ascii="Arial" w:hAnsi="Arial" w:cs="Arial"/>
          <w:sz w:val="20"/>
          <w:szCs w:val="20"/>
        </w:rPr>
        <w:t>marcin.krasniewski@orlenoil.pl</w:t>
      </w:r>
    </w:p>
    <w:p w14:paraId="54C5C76B" w14:textId="77777777" w:rsidR="002825B8" w:rsidRPr="00B370B0" w:rsidRDefault="002825B8" w:rsidP="002825B8">
      <w:pPr>
        <w:suppressAutoHyphens w:val="0"/>
        <w:ind w:left="426"/>
        <w:jc w:val="both"/>
        <w:rPr>
          <w:rFonts w:eastAsia="Calibri" w:cs="Arial"/>
          <w:b/>
          <w:bCs/>
          <w:iCs/>
          <w:lang w:val="pl" w:eastAsia="en-US"/>
        </w:rPr>
      </w:pPr>
      <w:r w:rsidRPr="00B370B0">
        <w:rPr>
          <w:rFonts w:eastAsia="Calibri" w:cs="Arial"/>
          <w:iCs/>
          <w:lang w:val="pl" w:eastAsia="en-US"/>
        </w:rPr>
        <w:t xml:space="preserve">dodatkowo wysyłając do wiadomości informację </w:t>
      </w:r>
      <w:r w:rsidRPr="00B370B0">
        <w:rPr>
          <w:rFonts w:eastAsia="Calibri" w:cs="Arial"/>
          <w:b/>
          <w:bCs/>
          <w:iCs/>
          <w:lang w:val="pl" w:eastAsia="en-US"/>
        </w:rPr>
        <w:t xml:space="preserve">na adres e-mail Zamawiającego usługę - </w:t>
      </w:r>
      <w:r w:rsidRPr="00B370B0">
        <w:rPr>
          <w:rFonts w:eastAsia="Calibri" w:cs="Arial"/>
          <w:b/>
          <w:bCs/>
          <w:iCs/>
          <w:u w:val="single"/>
          <w:lang w:val="pl" w:eastAsia="en-US"/>
        </w:rPr>
        <w:t>pod rygorem wstrzymania realizacji prac.</w:t>
      </w:r>
    </w:p>
    <w:p w14:paraId="428043D0" w14:textId="77777777" w:rsidR="002825B8" w:rsidRPr="00B370B0" w:rsidRDefault="002825B8" w:rsidP="00600277">
      <w:pPr>
        <w:numPr>
          <w:ilvl w:val="0"/>
          <w:numId w:val="40"/>
        </w:numPr>
        <w:suppressAutoHyphens w:val="0"/>
        <w:spacing w:after="0" w:line="240" w:lineRule="auto"/>
        <w:rPr>
          <w:rFonts w:cs="Arial"/>
          <w:b/>
        </w:rPr>
      </w:pPr>
      <w:r w:rsidRPr="00B370B0">
        <w:rPr>
          <w:rFonts w:cs="Arial"/>
          <w:b/>
        </w:rPr>
        <w:t>ZDARZENIA WYPADKOWE ORAZ ZDARZENIA POTENCJALNIE  WYPADKOWE</w:t>
      </w:r>
    </w:p>
    <w:p w14:paraId="4DB66AA3" w14:textId="77777777" w:rsidR="002825B8" w:rsidRPr="00B370B0" w:rsidRDefault="002825B8" w:rsidP="00600277">
      <w:pPr>
        <w:numPr>
          <w:ilvl w:val="1"/>
          <w:numId w:val="40"/>
        </w:numPr>
        <w:suppressAutoHyphens w:val="0"/>
        <w:spacing w:after="0" w:line="240" w:lineRule="auto"/>
        <w:ind w:left="426" w:hanging="426"/>
        <w:jc w:val="both"/>
        <w:rPr>
          <w:rFonts w:cs="Arial"/>
        </w:rPr>
      </w:pPr>
      <w:r w:rsidRPr="00B370B0">
        <w:rPr>
          <w:rFonts w:cs="Arial"/>
        </w:rPr>
        <w:t xml:space="preserve">Wykonawca i/lub Podwykonawca niezwłocznie po wystąpieniu wypadku lub zdarzenia potencjalnie wypadkowego jest zobowiązany poinformować o tym ORLEN OIL w formie ustnej, a następnie najpóźniej w ciągu 12 godzin od zdarzenia w formie pisemnej (Załącznik nr 9 Zawiadomienie </w:t>
      </w:r>
      <w:r w:rsidRPr="00B370B0">
        <w:rPr>
          <w:rFonts w:cs="Arial"/>
        </w:rPr>
        <w:br/>
        <w:t>o zdarzeniu wypadkowym przy pracy Wykonawcy/Podwykonawcy).</w:t>
      </w:r>
    </w:p>
    <w:p w14:paraId="6A25D484" w14:textId="77777777" w:rsidR="002825B8" w:rsidRPr="00B370B0" w:rsidRDefault="002825B8" w:rsidP="00600277">
      <w:pPr>
        <w:numPr>
          <w:ilvl w:val="1"/>
          <w:numId w:val="40"/>
        </w:numPr>
        <w:suppressAutoHyphens w:val="0"/>
        <w:spacing w:after="0" w:line="240" w:lineRule="auto"/>
        <w:ind w:left="426" w:hanging="426"/>
        <w:jc w:val="both"/>
        <w:rPr>
          <w:rFonts w:cs="Arial"/>
        </w:rPr>
      </w:pPr>
      <w:r w:rsidRPr="00B370B0">
        <w:rPr>
          <w:rFonts w:cs="Arial"/>
        </w:rPr>
        <w:t>Wykonawca i/lub Podwykonawca ma obowiązek ustalić okoliczności i przyczyny wypadków, którym ulegli zatrudnieni przez niego pracownicy.</w:t>
      </w:r>
    </w:p>
    <w:p w14:paraId="4856BBF9" w14:textId="77777777" w:rsidR="002825B8" w:rsidRPr="00B370B0" w:rsidRDefault="002825B8" w:rsidP="00600277">
      <w:pPr>
        <w:numPr>
          <w:ilvl w:val="1"/>
          <w:numId w:val="40"/>
        </w:numPr>
        <w:suppressAutoHyphens w:val="0"/>
        <w:spacing w:after="0" w:line="240" w:lineRule="auto"/>
        <w:ind w:left="426" w:hanging="426"/>
        <w:jc w:val="both"/>
        <w:rPr>
          <w:rFonts w:cs="Arial"/>
        </w:rPr>
      </w:pPr>
      <w:r w:rsidRPr="00B370B0">
        <w:rPr>
          <w:rFonts w:cs="Arial"/>
        </w:rPr>
        <w:t xml:space="preserve">ORLEN OIL ma prawo uczestniczyć w postępowaniu powypadkowym. </w:t>
      </w:r>
    </w:p>
    <w:p w14:paraId="42760823" w14:textId="77777777" w:rsidR="002825B8" w:rsidRPr="00B370B0" w:rsidRDefault="002825B8" w:rsidP="00600277">
      <w:pPr>
        <w:numPr>
          <w:ilvl w:val="1"/>
          <w:numId w:val="40"/>
        </w:numPr>
        <w:suppressAutoHyphens w:val="0"/>
        <w:spacing w:after="0" w:line="240" w:lineRule="auto"/>
        <w:ind w:left="426" w:hanging="426"/>
        <w:jc w:val="both"/>
        <w:rPr>
          <w:rFonts w:cs="Arial"/>
        </w:rPr>
      </w:pPr>
      <w:r w:rsidRPr="00B370B0">
        <w:rPr>
          <w:rFonts w:cs="Arial"/>
        </w:rPr>
        <w:t>Na wniosek ORLEN OIL Wykonawca i/lub Podwykonawca ma obowiązek przekazać pełną dokumentację lub raport z postępowania powypadkowego.</w:t>
      </w:r>
    </w:p>
    <w:p w14:paraId="452307E6" w14:textId="77777777" w:rsidR="002825B8" w:rsidRPr="00B370B0" w:rsidRDefault="002825B8" w:rsidP="002825B8">
      <w:pPr>
        <w:suppressAutoHyphens w:val="0"/>
        <w:spacing w:after="0" w:line="240" w:lineRule="auto"/>
        <w:ind w:left="426"/>
        <w:jc w:val="both"/>
        <w:rPr>
          <w:rFonts w:cs="Arial"/>
        </w:rPr>
      </w:pPr>
    </w:p>
    <w:p w14:paraId="6BF2CC95" w14:textId="77777777" w:rsidR="002825B8" w:rsidRPr="00B370B0" w:rsidRDefault="002825B8" w:rsidP="00600277">
      <w:pPr>
        <w:numPr>
          <w:ilvl w:val="0"/>
          <w:numId w:val="40"/>
        </w:numPr>
        <w:suppressAutoHyphens w:val="0"/>
        <w:spacing w:after="0" w:line="240" w:lineRule="auto"/>
        <w:jc w:val="both"/>
        <w:rPr>
          <w:rFonts w:cs="Arial"/>
          <w:b/>
        </w:rPr>
      </w:pPr>
      <w:r w:rsidRPr="00B370B0">
        <w:rPr>
          <w:rFonts w:cs="Arial"/>
          <w:b/>
        </w:rPr>
        <w:t>KONTROLA PRAC I MOŻLIWE KARY</w:t>
      </w:r>
    </w:p>
    <w:p w14:paraId="5C9F5BA6" w14:textId="77777777" w:rsidR="002825B8" w:rsidRPr="00B370B0" w:rsidRDefault="002825B8" w:rsidP="00600277">
      <w:pPr>
        <w:numPr>
          <w:ilvl w:val="1"/>
          <w:numId w:val="40"/>
        </w:numPr>
        <w:suppressAutoHyphens w:val="0"/>
        <w:spacing w:after="0" w:line="240" w:lineRule="auto"/>
        <w:ind w:left="426" w:hanging="426"/>
        <w:jc w:val="both"/>
        <w:rPr>
          <w:rFonts w:cs="Arial"/>
        </w:rPr>
      </w:pPr>
      <w:r w:rsidRPr="00B370B0">
        <w:rPr>
          <w:rFonts w:cs="Arial"/>
        </w:rPr>
        <w:t>Wykonawca i/lub Podwykonawca ma obowiązek stałej kontroli przestrzegania przepisów i zasad BHP oraz niniejszego standardu, podczas wykonywania prac na rzez ORLEN OIL.</w:t>
      </w:r>
    </w:p>
    <w:p w14:paraId="688BE251" w14:textId="77777777" w:rsidR="002825B8" w:rsidRPr="00B370B0" w:rsidRDefault="002825B8" w:rsidP="00600277">
      <w:pPr>
        <w:numPr>
          <w:ilvl w:val="1"/>
          <w:numId w:val="40"/>
        </w:numPr>
        <w:suppressAutoHyphens w:val="0"/>
        <w:spacing w:after="0" w:line="240" w:lineRule="auto"/>
        <w:ind w:left="426" w:hanging="426"/>
        <w:jc w:val="both"/>
        <w:rPr>
          <w:rFonts w:cs="Arial"/>
        </w:rPr>
      </w:pPr>
      <w:r w:rsidRPr="00B370B0">
        <w:rPr>
          <w:rFonts w:cs="Arial"/>
        </w:rPr>
        <w:t>ORLEN OIL zastrzega sobie prawo do kontroli identyfikacji pracowników Wykonawcy/ Podwykonawcy na terenie ORLEN OIL.</w:t>
      </w:r>
    </w:p>
    <w:p w14:paraId="597636A9" w14:textId="77777777" w:rsidR="002825B8" w:rsidRPr="00B370B0" w:rsidRDefault="002825B8" w:rsidP="00600277">
      <w:pPr>
        <w:numPr>
          <w:ilvl w:val="1"/>
          <w:numId w:val="40"/>
        </w:numPr>
        <w:suppressAutoHyphens w:val="0"/>
        <w:spacing w:after="0" w:line="240" w:lineRule="auto"/>
        <w:ind w:left="426" w:hanging="426"/>
        <w:jc w:val="both"/>
        <w:rPr>
          <w:rFonts w:cs="Arial"/>
        </w:rPr>
      </w:pPr>
      <w:r w:rsidRPr="00B370B0">
        <w:rPr>
          <w:rFonts w:cs="Arial"/>
        </w:rPr>
        <w:t>Wykonawca/Podwykonawca powinien zapewnić swojego Przedstawiciela podczas przeprowadzanych kontroli, audytów BHP.</w:t>
      </w:r>
    </w:p>
    <w:p w14:paraId="271BC730" w14:textId="77777777" w:rsidR="002825B8" w:rsidRPr="00B370B0" w:rsidRDefault="002825B8" w:rsidP="00600277">
      <w:pPr>
        <w:numPr>
          <w:ilvl w:val="1"/>
          <w:numId w:val="40"/>
        </w:numPr>
        <w:suppressAutoHyphens w:val="0"/>
        <w:spacing w:after="0" w:line="240" w:lineRule="auto"/>
        <w:ind w:left="426" w:hanging="426"/>
        <w:jc w:val="both"/>
        <w:rPr>
          <w:rFonts w:cs="Arial"/>
        </w:rPr>
      </w:pPr>
      <w:r w:rsidRPr="00B370B0">
        <w:rPr>
          <w:rFonts w:cs="Arial"/>
        </w:rPr>
        <w:t>W przypadku zaistnienia jakichkolwiek nieprawidłowości w zakresie BHP ujętych w zezwoleniu, ORLEN OIL wstrzymuje prace do czasu ich usunięcia.</w:t>
      </w:r>
    </w:p>
    <w:p w14:paraId="6FB55573" w14:textId="77777777" w:rsidR="002825B8" w:rsidRPr="00B370B0" w:rsidRDefault="002825B8" w:rsidP="00600277">
      <w:pPr>
        <w:numPr>
          <w:ilvl w:val="1"/>
          <w:numId w:val="40"/>
        </w:numPr>
        <w:suppressAutoHyphens w:val="0"/>
        <w:spacing w:after="0" w:line="240" w:lineRule="auto"/>
        <w:ind w:left="426" w:hanging="426"/>
        <w:jc w:val="both"/>
        <w:rPr>
          <w:rFonts w:cs="Arial"/>
        </w:rPr>
      </w:pPr>
      <w:r w:rsidRPr="00B370B0">
        <w:rPr>
          <w:rFonts w:cs="Arial"/>
        </w:rPr>
        <w:t>ORLEN OIL zastrzega sobie prawo do stosowania kar zgodnie z wykazem zawartym w Taryfikatorze kar pieniężnych za naruszenie zasad w zakresie BHP, ppoż. lub bezpieczeństwa procesowego (Załącznik nr 3).</w:t>
      </w:r>
    </w:p>
    <w:p w14:paraId="1A9C14E4" w14:textId="77777777" w:rsidR="002825B8" w:rsidRPr="00B370B0" w:rsidRDefault="002825B8" w:rsidP="00600277">
      <w:pPr>
        <w:numPr>
          <w:ilvl w:val="1"/>
          <w:numId w:val="40"/>
        </w:numPr>
        <w:suppressAutoHyphens w:val="0"/>
        <w:spacing w:after="0" w:line="240" w:lineRule="auto"/>
        <w:ind w:left="426" w:hanging="426"/>
        <w:jc w:val="both"/>
        <w:rPr>
          <w:rFonts w:cs="Arial"/>
        </w:rPr>
      </w:pPr>
      <w:r w:rsidRPr="00B370B0">
        <w:rPr>
          <w:rFonts w:cs="Arial"/>
        </w:rPr>
        <w:t xml:space="preserve">W razie stwierdzenia  przez Służbę BHP/wyznaczone osoby z ORLEN OIL wykonywania prac </w:t>
      </w:r>
      <w:r w:rsidRPr="00B370B0">
        <w:rPr>
          <w:rFonts w:cs="Arial"/>
        </w:rPr>
        <w:br/>
        <w:t xml:space="preserve">w sposób zagrażający zdrowiu lub życiu ludzkiemu, a także rażącego naruszania przez Wykonawcę/Podwykonawcę lub osoby pracujące w jego imieniu  przepisów BHP, ochrony przeciwpożarowej  lub bezpieczeństwa procesowego, zawartych w przepisach obowiązujących, a także z niewywiązania się z postanowień, zasad i wytycznych obowiązujących na terenie  ORLEN OIL  zastrzega sobie możliwość: </w:t>
      </w:r>
    </w:p>
    <w:p w14:paraId="70DA28E5" w14:textId="77777777" w:rsidR="002825B8" w:rsidRPr="00B370B0" w:rsidRDefault="002825B8" w:rsidP="00600277">
      <w:pPr>
        <w:numPr>
          <w:ilvl w:val="0"/>
          <w:numId w:val="44"/>
        </w:numPr>
        <w:suppressAutoHyphens w:val="0"/>
        <w:spacing w:after="0" w:line="240" w:lineRule="auto"/>
        <w:ind w:left="851" w:hanging="425"/>
        <w:jc w:val="both"/>
        <w:rPr>
          <w:rFonts w:cs="Arial"/>
        </w:rPr>
      </w:pPr>
      <w:r w:rsidRPr="00B370B0">
        <w:rPr>
          <w:rFonts w:cs="Arial"/>
        </w:rPr>
        <w:t>ukarania karą pieniężną za naruszenie postanowień w zakresie BHP,  ochrony ppoż., lub bezpieczeństwa procesowego,</w:t>
      </w:r>
    </w:p>
    <w:p w14:paraId="7C5FD0A0" w14:textId="77777777" w:rsidR="002825B8" w:rsidRPr="00B370B0" w:rsidRDefault="002825B8" w:rsidP="00600277">
      <w:pPr>
        <w:numPr>
          <w:ilvl w:val="0"/>
          <w:numId w:val="44"/>
        </w:numPr>
        <w:suppressAutoHyphens w:val="0"/>
        <w:spacing w:after="0" w:line="240" w:lineRule="auto"/>
        <w:ind w:left="851" w:hanging="425"/>
        <w:jc w:val="both"/>
        <w:rPr>
          <w:rFonts w:cs="Arial"/>
        </w:rPr>
      </w:pPr>
      <w:r w:rsidRPr="00B370B0">
        <w:rPr>
          <w:rFonts w:cs="Arial"/>
        </w:rPr>
        <w:lastRenderedPageBreak/>
        <w:t>wstrzymania prac i działań bez obowiązku wypłaty odszkodowania (za bezpośrednie zagrożenie życia lub zdrowia ludzkiego, uporczywe (3-krotne) niestosowanie się do ustaleń zawartych w umowie/zasadach/wytycznych),</w:t>
      </w:r>
    </w:p>
    <w:p w14:paraId="02D378A6" w14:textId="77777777" w:rsidR="002825B8" w:rsidRPr="00B370B0" w:rsidRDefault="002825B8" w:rsidP="00600277">
      <w:pPr>
        <w:numPr>
          <w:ilvl w:val="0"/>
          <w:numId w:val="44"/>
        </w:numPr>
        <w:suppressAutoHyphens w:val="0"/>
        <w:spacing w:after="0" w:line="240" w:lineRule="auto"/>
        <w:ind w:left="851" w:hanging="425"/>
        <w:jc w:val="both"/>
        <w:rPr>
          <w:rFonts w:cs="Arial"/>
        </w:rPr>
      </w:pPr>
      <w:r w:rsidRPr="00B370B0">
        <w:rPr>
          <w:rFonts w:cs="Arial"/>
        </w:rPr>
        <w:t>okresowego lub stałego wstrzymania pracownikowi przepustki na wejście na teren ORLEN OIL.</w:t>
      </w:r>
    </w:p>
    <w:p w14:paraId="05C828CA" w14:textId="77777777" w:rsidR="002825B8" w:rsidRPr="00B370B0" w:rsidRDefault="002825B8" w:rsidP="00600277">
      <w:pPr>
        <w:numPr>
          <w:ilvl w:val="1"/>
          <w:numId w:val="40"/>
        </w:numPr>
        <w:suppressAutoHyphens w:val="0"/>
        <w:spacing w:after="0" w:line="240" w:lineRule="auto"/>
        <w:ind w:left="426" w:hanging="426"/>
        <w:jc w:val="both"/>
        <w:rPr>
          <w:rFonts w:cs="Arial"/>
        </w:rPr>
      </w:pPr>
      <w:r w:rsidRPr="00B370B0">
        <w:rPr>
          <w:rFonts w:cs="Arial"/>
        </w:rPr>
        <w:t>Wykonawca/Podwykonawca zobowiązuje się do zapłaty kary pieniężnej w wysokości ustalonej na podstawie Taryfikatora kar pieniężnych za naruszenie postanowień w zakresie BHP, ppoż. lub bezpieczeństwa procesowego w ciągu 14 dni od daty wystawienia noty księgowej (obciążeniowej) przez upoważnione osoby w ORLEN OIL.</w:t>
      </w:r>
    </w:p>
    <w:p w14:paraId="6AD16E80" w14:textId="77777777" w:rsidR="002825B8" w:rsidRPr="00B370B0" w:rsidRDefault="002825B8" w:rsidP="00600277">
      <w:pPr>
        <w:numPr>
          <w:ilvl w:val="1"/>
          <w:numId w:val="40"/>
        </w:numPr>
        <w:suppressAutoHyphens w:val="0"/>
        <w:spacing w:after="0" w:line="240" w:lineRule="auto"/>
        <w:ind w:left="426" w:hanging="426"/>
        <w:jc w:val="both"/>
        <w:rPr>
          <w:rFonts w:cs="Arial"/>
        </w:rPr>
      </w:pPr>
      <w:r w:rsidRPr="00B370B0">
        <w:rPr>
          <w:rFonts w:cs="Arial"/>
        </w:rPr>
        <w:t>Służba BHP lub osoby wyznaczone do nadzór prac ze strony ORLEN OIL w przypadku stwierdzenia w czasie kontroli podstaw do zastosowania kary pieniężnej, wstrzymania prac lub okresowego /stałego wstrzymania pracownikowi przepustki obowiązane są sporządzić protokół (załącznik nr 4), stanowiący podstawę do ukarania za naruszenie postanowień w zakresie bhp, ppoż. lub bezpieczeństwa procesowego. Protokół jest przekazywany do Kierowników Zakładów Produkcyjnych, Dyrektora Centrum Dystrybucyjnego w Trzebinia, Kierowników Magazynów lub Kierownika Projektu z Obszaru Inwestycji, którzy decydują o ukaraniu Wykonawcy/ Podwykonawcy karą pieniężną. Protokół jest przekazywany do odpowiedniej komórki organizacyjnej odpowiedzialnej za realizację umowy celem rozliczenia.</w:t>
      </w:r>
    </w:p>
    <w:p w14:paraId="7F892045" w14:textId="77777777" w:rsidR="002825B8" w:rsidRPr="00B370B0" w:rsidRDefault="002825B8" w:rsidP="00600277">
      <w:pPr>
        <w:numPr>
          <w:ilvl w:val="1"/>
          <w:numId w:val="40"/>
        </w:numPr>
        <w:suppressAutoHyphens w:val="0"/>
        <w:spacing w:after="0" w:line="240" w:lineRule="auto"/>
        <w:ind w:left="426" w:hanging="426"/>
        <w:jc w:val="both"/>
        <w:rPr>
          <w:rFonts w:eastAsia="Calibri" w:cs="Arial"/>
          <w:lang w:eastAsia="en-US"/>
        </w:rPr>
      </w:pPr>
      <w:r w:rsidRPr="00B370B0">
        <w:rPr>
          <w:rFonts w:cs="Arial"/>
          <w:color w:val="FF0000"/>
        </w:rPr>
        <w:t xml:space="preserve">UWAGA! </w:t>
      </w:r>
      <w:r w:rsidRPr="00B370B0">
        <w:rPr>
          <w:rFonts w:cs="Arial"/>
        </w:rPr>
        <w:t>Ze względu na zlokalizowanie obiektów ORLEN OIL na terenach innych podmiotów (Właściciel terenu), Wykonawca/Podwykonawca musi stosować się także do zasad wyznaczonych przez Właściciela terenu. W przypadku stwierdzenia nieprawidłowości w zasadach postępowania na danym terenie i ukarania Wykonawcy/Podwykonawcy przez służby porządkowe Właściciela terenu, ORLEN OIL odstąpi od ukarania za to samo przewinienie, na podstawie wystawionego protokołu (Załącznik nr 4).</w:t>
      </w:r>
    </w:p>
    <w:p w14:paraId="43540EB6" w14:textId="77777777" w:rsidR="00821BAA" w:rsidRPr="00B370B0" w:rsidRDefault="00821BAA" w:rsidP="00600277">
      <w:pPr>
        <w:keepNext/>
        <w:pageBreakBefore/>
        <w:numPr>
          <w:ilvl w:val="1"/>
          <w:numId w:val="82"/>
        </w:numPr>
        <w:suppressAutoHyphens w:val="0"/>
        <w:spacing w:after="240" w:line="240" w:lineRule="auto"/>
        <w:ind w:left="0" w:firstLine="0"/>
        <w:jc w:val="center"/>
        <w:outlineLvl w:val="1"/>
        <w:rPr>
          <w:rFonts w:cs="Arial"/>
          <w:b/>
          <w:iCs/>
        </w:rPr>
      </w:pPr>
      <w:bookmarkStart w:id="118" w:name="_Toc133305874"/>
      <w:r w:rsidRPr="00B370B0">
        <w:rPr>
          <w:rFonts w:cs="Arial"/>
          <w:b/>
          <w:iCs/>
        </w:rPr>
        <w:lastRenderedPageBreak/>
        <w:t>ZAŁĄCZNIK NR 4b-1</w:t>
      </w:r>
      <w:r w:rsidRPr="00B370B0">
        <w:rPr>
          <w:rFonts w:cs="Arial"/>
          <w:b/>
          <w:iCs/>
        </w:rPr>
        <w:br/>
        <w:t>Karta szkolenia dla Wykonawców i Podwykonawców wykonujących prace na terenie zamkniętym ORLEN OIL</w:t>
      </w:r>
      <w:bookmarkEnd w:id="118"/>
    </w:p>
    <w:p w14:paraId="0AC5336A" w14:textId="77777777" w:rsidR="00821BAA" w:rsidRPr="00B370B0" w:rsidRDefault="00821BAA" w:rsidP="00821BAA">
      <w:pPr>
        <w:suppressAutoHyphens w:val="0"/>
        <w:spacing w:after="160" w:line="259" w:lineRule="auto"/>
        <w:rPr>
          <w:rFonts w:eastAsiaTheme="minorHAnsi" w:cs="Arial"/>
          <w:lang w:eastAsia="en-US"/>
        </w:rPr>
      </w:pPr>
      <w:r w:rsidRPr="00B370B0">
        <w:rPr>
          <w:rFonts w:eastAsiaTheme="minorHAnsi" w:cs="Arial"/>
          <w:lang w:eastAsia="en-US"/>
        </w:rPr>
        <w:t>(długoterminowe)</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8"/>
        <w:gridCol w:w="540"/>
        <w:gridCol w:w="2880"/>
        <w:gridCol w:w="2340"/>
      </w:tblGrid>
      <w:tr w:rsidR="00821BAA" w:rsidRPr="00B370B0" w14:paraId="13CE542D" w14:textId="77777777" w:rsidTr="00721DF8">
        <w:trPr>
          <w:jc w:val="center"/>
        </w:trPr>
        <w:tc>
          <w:tcPr>
            <w:tcW w:w="3528" w:type="dxa"/>
          </w:tcPr>
          <w:p w14:paraId="4A520E13" w14:textId="77777777" w:rsidR="00821BAA" w:rsidRPr="00B370B0" w:rsidRDefault="00821BAA" w:rsidP="00821BAA">
            <w:pPr>
              <w:suppressAutoHyphens w:val="0"/>
              <w:autoSpaceDE w:val="0"/>
              <w:autoSpaceDN w:val="0"/>
              <w:adjustRightInd w:val="0"/>
              <w:spacing w:after="0" w:line="240" w:lineRule="auto"/>
              <w:rPr>
                <w:rFonts w:cs="Arial"/>
              </w:rPr>
            </w:pPr>
            <w:r w:rsidRPr="00B370B0">
              <w:rPr>
                <w:rFonts w:cs="Arial"/>
              </w:rPr>
              <w:t>1.Pełna nazwa Wykonawcy/Podwykonawcy i adres lub pieczęć</w:t>
            </w:r>
          </w:p>
          <w:p w14:paraId="48F2BAF4" w14:textId="77777777" w:rsidR="00821BAA" w:rsidRPr="00B370B0" w:rsidRDefault="00821BAA" w:rsidP="00821BAA">
            <w:pPr>
              <w:suppressAutoHyphens w:val="0"/>
              <w:autoSpaceDE w:val="0"/>
              <w:autoSpaceDN w:val="0"/>
              <w:adjustRightInd w:val="0"/>
              <w:spacing w:after="0" w:line="240" w:lineRule="auto"/>
              <w:rPr>
                <w:rFonts w:cs="Arial"/>
              </w:rPr>
            </w:pPr>
          </w:p>
        </w:tc>
        <w:tc>
          <w:tcPr>
            <w:tcW w:w="5760" w:type="dxa"/>
            <w:gridSpan w:val="3"/>
          </w:tcPr>
          <w:p w14:paraId="22FB0A7E" w14:textId="77777777" w:rsidR="00821BAA" w:rsidRPr="00B370B0" w:rsidRDefault="00821BAA" w:rsidP="00821BAA">
            <w:pPr>
              <w:suppressAutoHyphens w:val="0"/>
              <w:spacing w:after="0" w:line="240" w:lineRule="auto"/>
              <w:rPr>
                <w:rFonts w:eastAsia="Calibri" w:cs="Arial"/>
                <w:color w:val="1F4E79"/>
                <w:lang w:val="cs-CZ"/>
              </w:rPr>
            </w:pPr>
          </w:p>
        </w:tc>
      </w:tr>
      <w:tr w:rsidR="00821BAA" w:rsidRPr="00B370B0" w14:paraId="4A71C640" w14:textId="77777777" w:rsidTr="00721DF8">
        <w:trPr>
          <w:jc w:val="center"/>
        </w:trPr>
        <w:tc>
          <w:tcPr>
            <w:tcW w:w="3528" w:type="dxa"/>
          </w:tcPr>
          <w:p w14:paraId="6D7FF200" w14:textId="77777777" w:rsidR="00821BAA" w:rsidRPr="00B370B0" w:rsidRDefault="00821BAA" w:rsidP="00821BAA">
            <w:pPr>
              <w:suppressAutoHyphens w:val="0"/>
              <w:autoSpaceDE w:val="0"/>
              <w:autoSpaceDN w:val="0"/>
              <w:adjustRightInd w:val="0"/>
              <w:spacing w:after="0" w:line="240" w:lineRule="auto"/>
              <w:rPr>
                <w:rFonts w:cs="Arial"/>
              </w:rPr>
            </w:pPr>
            <w:r w:rsidRPr="00B370B0">
              <w:rPr>
                <w:rFonts w:cs="Arial"/>
              </w:rPr>
              <w:t>2.Miejsce wykonywania prac:</w:t>
            </w:r>
          </w:p>
          <w:p w14:paraId="6073D7EB" w14:textId="77777777" w:rsidR="00821BAA" w:rsidRPr="00B370B0" w:rsidRDefault="00821BAA" w:rsidP="00821BAA">
            <w:pPr>
              <w:suppressAutoHyphens w:val="0"/>
              <w:autoSpaceDE w:val="0"/>
              <w:autoSpaceDN w:val="0"/>
              <w:adjustRightInd w:val="0"/>
              <w:spacing w:after="0" w:line="240" w:lineRule="auto"/>
              <w:rPr>
                <w:rFonts w:cs="Arial"/>
              </w:rPr>
            </w:pPr>
          </w:p>
        </w:tc>
        <w:tc>
          <w:tcPr>
            <w:tcW w:w="5760" w:type="dxa"/>
            <w:gridSpan w:val="3"/>
          </w:tcPr>
          <w:p w14:paraId="572F3E31" w14:textId="77777777" w:rsidR="00821BAA" w:rsidRPr="00B370B0" w:rsidRDefault="00821BAA" w:rsidP="00821BAA">
            <w:pPr>
              <w:suppressAutoHyphens w:val="0"/>
              <w:autoSpaceDE w:val="0"/>
              <w:autoSpaceDN w:val="0"/>
              <w:adjustRightInd w:val="0"/>
              <w:spacing w:after="0" w:line="240" w:lineRule="auto"/>
              <w:rPr>
                <w:rFonts w:cs="Arial"/>
              </w:rPr>
            </w:pPr>
            <w:r w:rsidRPr="00B370B0">
              <w:rPr>
                <w:rFonts w:cs="Arial"/>
              </w:rPr>
              <w:t>Czechowice-Dziedzice/Gdańsk/Trzebinia/Jedlicze/Kraków*</w:t>
            </w:r>
          </w:p>
        </w:tc>
      </w:tr>
      <w:tr w:rsidR="00821BAA" w:rsidRPr="00B370B0" w14:paraId="5B12449E" w14:textId="77777777" w:rsidTr="00721DF8">
        <w:trPr>
          <w:jc w:val="center"/>
        </w:trPr>
        <w:tc>
          <w:tcPr>
            <w:tcW w:w="3528" w:type="dxa"/>
          </w:tcPr>
          <w:p w14:paraId="09CF6709" w14:textId="77777777" w:rsidR="00821BAA" w:rsidRPr="00B370B0" w:rsidRDefault="00821BAA" w:rsidP="00821BAA">
            <w:pPr>
              <w:suppressAutoHyphens w:val="0"/>
              <w:autoSpaceDE w:val="0"/>
              <w:autoSpaceDN w:val="0"/>
              <w:adjustRightInd w:val="0"/>
              <w:spacing w:after="0" w:line="240" w:lineRule="auto"/>
              <w:rPr>
                <w:rFonts w:cs="Arial"/>
              </w:rPr>
            </w:pPr>
            <w:r w:rsidRPr="00B370B0">
              <w:rPr>
                <w:rFonts w:cs="Arial"/>
              </w:rPr>
              <w:t>3.Rodzaje prac:</w:t>
            </w:r>
          </w:p>
          <w:p w14:paraId="74B07951" w14:textId="77777777" w:rsidR="00821BAA" w:rsidRPr="00B370B0" w:rsidRDefault="00821BAA" w:rsidP="00821BAA">
            <w:pPr>
              <w:suppressAutoHyphens w:val="0"/>
              <w:autoSpaceDE w:val="0"/>
              <w:autoSpaceDN w:val="0"/>
              <w:adjustRightInd w:val="0"/>
              <w:spacing w:after="0" w:line="240" w:lineRule="auto"/>
              <w:rPr>
                <w:rFonts w:cs="Arial"/>
              </w:rPr>
            </w:pPr>
          </w:p>
        </w:tc>
        <w:tc>
          <w:tcPr>
            <w:tcW w:w="5760" w:type="dxa"/>
            <w:gridSpan w:val="3"/>
          </w:tcPr>
          <w:p w14:paraId="312B0958" w14:textId="77777777" w:rsidR="00821BAA" w:rsidRPr="00B370B0" w:rsidRDefault="00821BAA" w:rsidP="00821BAA">
            <w:pPr>
              <w:suppressAutoHyphens w:val="0"/>
              <w:autoSpaceDE w:val="0"/>
              <w:autoSpaceDN w:val="0"/>
              <w:adjustRightInd w:val="0"/>
              <w:spacing w:after="0" w:line="240" w:lineRule="auto"/>
              <w:rPr>
                <w:rFonts w:cs="Arial"/>
              </w:rPr>
            </w:pPr>
          </w:p>
        </w:tc>
      </w:tr>
      <w:tr w:rsidR="00821BAA" w:rsidRPr="00B370B0" w14:paraId="7BE98482" w14:textId="77777777" w:rsidTr="00721DF8">
        <w:trPr>
          <w:jc w:val="center"/>
        </w:trPr>
        <w:tc>
          <w:tcPr>
            <w:tcW w:w="3528" w:type="dxa"/>
          </w:tcPr>
          <w:p w14:paraId="66DF3E75" w14:textId="77777777" w:rsidR="00821BAA" w:rsidRPr="00B370B0" w:rsidRDefault="00821BAA" w:rsidP="00821BAA">
            <w:pPr>
              <w:suppressAutoHyphens w:val="0"/>
              <w:autoSpaceDE w:val="0"/>
              <w:autoSpaceDN w:val="0"/>
              <w:adjustRightInd w:val="0"/>
              <w:spacing w:after="0" w:line="240" w:lineRule="auto"/>
              <w:rPr>
                <w:rFonts w:cs="Arial"/>
              </w:rPr>
            </w:pPr>
            <w:r w:rsidRPr="00B370B0">
              <w:rPr>
                <w:rFonts w:cs="Arial"/>
              </w:rPr>
              <w:t>4.Termin ważności szkolenia:</w:t>
            </w:r>
          </w:p>
          <w:p w14:paraId="1D6BFF46" w14:textId="77777777" w:rsidR="00821BAA" w:rsidRPr="00B370B0" w:rsidRDefault="00821BAA" w:rsidP="00821BAA">
            <w:pPr>
              <w:suppressAutoHyphens w:val="0"/>
              <w:autoSpaceDE w:val="0"/>
              <w:autoSpaceDN w:val="0"/>
              <w:adjustRightInd w:val="0"/>
              <w:spacing w:after="0" w:line="240" w:lineRule="auto"/>
              <w:rPr>
                <w:rFonts w:cs="Arial"/>
              </w:rPr>
            </w:pPr>
          </w:p>
        </w:tc>
        <w:tc>
          <w:tcPr>
            <w:tcW w:w="5760" w:type="dxa"/>
            <w:gridSpan w:val="3"/>
          </w:tcPr>
          <w:p w14:paraId="532CE211" w14:textId="77777777" w:rsidR="00821BAA" w:rsidRPr="00B370B0" w:rsidRDefault="00821BAA" w:rsidP="00821BAA">
            <w:pPr>
              <w:suppressAutoHyphens w:val="0"/>
              <w:autoSpaceDE w:val="0"/>
              <w:autoSpaceDN w:val="0"/>
              <w:adjustRightInd w:val="0"/>
              <w:spacing w:after="0" w:line="240" w:lineRule="auto"/>
              <w:rPr>
                <w:rFonts w:cs="Arial"/>
              </w:rPr>
            </w:pPr>
            <w:r w:rsidRPr="00B370B0">
              <w:rPr>
                <w:rFonts w:cs="Arial"/>
              </w:rPr>
              <w:t>od ………………………………….. do ………………………………..</w:t>
            </w:r>
          </w:p>
        </w:tc>
      </w:tr>
      <w:tr w:rsidR="00821BAA" w:rsidRPr="00B370B0" w14:paraId="0936BC0A" w14:textId="77777777" w:rsidTr="00721DF8">
        <w:trPr>
          <w:jc w:val="center"/>
        </w:trPr>
        <w:tc>
          <w:tcPr>
            <w:tcW w:w="3528" w:type="dxa"/>
          </w:tcPr>
          <w:p w14:paraId="488D635D" w14:textId="77777777" w:rsidR="00821BAA" w:rsidRPr="00B370B0" w:rsidRDefault="00821BAA" w:rsidP="00821BAA">
            <w:pPr>
              <w:suppressAutoHyphens w:val="0"/>
              <w:autoSpaceDE w:val="0"/>
              <w:autoSpaceDN w:val="0"/>
              <w:adjustRightInd w:val="0"/>
              <w:spacing w:after="0" w:line="240" w:lineRule="auto"/>
              <w:rPr>
                <w:rFonts w:cs="Arial"/>
              </w:rPr>
            </w:pPr>
            <w:r w:rsidRPr="00B370B0">
              <w:rPr>
                <w:rFonts w:cs="Arial"/>
              </w:rPr>
              <w:t xml:space="preserve">5. Osoba do kontaktu ze strony ORLEN OIL </w:t>
            </w:r>
          </w:p>
        </w:tc>
        <w:tc>
          <w:tcPr>
            <w:tcW w:w="5760" w:type="dxa"/>
            <w:gridSpan w:val="3"/>
          </w:tcPr>
          <w:p w14:paraId="7329D59A" w14:textId="77777777" w:rsidR="00821BAA" w:rsidRPr="00B370B0" w:rsidRDefault="00821BAA" w:rsidP="00821BAA">
            <w:pPr>
              <w:suppressAutoHyphens w:val="0"/>
              <w:autoSpaceDE w:val="0"/>
              <w:autoSpaceDN w:val="0"/>
              <w:adjustRightInd w:val="0"/>
              <w:spacing w:after="0" w:line="240" w:lineRule="auto"/>
              <w:jc w:val="center"/>
              <w:rPr>
                <w:rFonts w:cs="Arial"/>
                <w:i/>
              </w:rPr>
            </w:pPr>
          </w:p>
          <w:p w14:paraId="26F46796" w14:textId="77777777" w:rsidR="00821BAA" w:rsidRPr="00B370B0" w:rsidRDefault="00821BAA" w:rsidP="00821BAA">
            <w:pPr>
              <w:suppressAutoHyphens w:val="0"/>
              <w:autoSpaceDE w:val="0"/>
              <w:autoSpaceDN w:val="0"/>
              <w:adjustRightInd w:val="0"/>
              <w:spacing w:after="0" w:line="240" w:lineRule="auto"/>
              <w:jc w:val="center"/>
              <w:rPr>
                <w:rFonts w:cs="Arial"/>
              </w:rPr>
            </w:pPr>
            <w:r w:rsidRPr="00B370B0">
              <w:rPr>
                <w:rFonts w:cs="Arial"/>
                <w:i/>
              </w:rPr>
              <w:t>(imię nazwisko, nr telefonu)</w:t>
            </w:r>
          </w:p>
        </w:tc>
      </w:tr>
      <w:tr w:rsidR="00821BAA" w:rsidRPr="00B370B0" w14:paraId="0938C0C1" w14:textId="77777777" w:rsidTr="00721DF8">
        <w:trPr>
          <w:jc w:val="center"/>
        </w:trPr>
        <w:tc>
          <w:tcPr>
            <w:tcW w:w="3528" w:type="dxa"/>
          </w:tcPr>
          <w:p w14:paraId="13D8773E" w14:textId="77777777" w:rsidR="00821BAA" w:rsidRPr="00B370B0" w:rsidRDefault="00821BAA" w:rsidP="00821BAA">
            <w:pPr>
              <w:suppressAutoHyphens w:val="0"/>
              <w:autoSpaceDE w:val="0"/>
              <w:autoSpaceDN w:val="0"/>
              <w:adjustRightInd w:val="0"/>
              <w:spacing w:after="0" w:line="240" w:lineRule="auto"/>
              <w:rPr>
                <w:rFonts w:cs="Arial"/>
              </w:rPr>
            </w:pPr>
            <w:r w:rsidRPr="00B370B0">
              <w:rPr>
                <w:rFonts w:cs="Arial"/>
              </w:rPr>
              <w:t xml:space="preserve">6. Osoba do kontaktu ze strony </w:t>
            </w:r>
          </w:p>
          <w:p w14:paraId="7263546C" w14:textId="77777777" w:rsidR="00821BAA" w:rsidRPr="00B370B0" w:rsidRDefault="00821BAA" w:rsidP="00821BAA">
            <w:pPr>
              <w:suppressAutoHyphens w:val="0"/>
              <w:autoSpaceDE w:val="0"/>
              <w:autoSpaceDN w:val="0"/>
              <w:adjustRightInd w:val="0"/>
              <w:spacing w:after="0" w:line="240" w:lineRule="auto"/>
              <w:rPr>
                <w:rFonts w:cs="Arial"/>
              </w:rPr>
            </w:pPr>
            <w:r w:rsidRPr="00B370B0">
              <w:rPr>
                <w:rFonts w:cs="Arial"/>
              </w:rPr>
              <w:t>Wykonawcy/Podwykonawcy (Osoba wyznaczona do nadzoru)</w:t>
            </w:r>
          </w:p>
        </w:tc>
        <w:tc>
          <w:tcPr>
            <w:tcW w:w="5760" w:type="dxa"/>
            <w:gridSpan w:val="3"/>
          </w:tcPr>
          <w:p w14:paraId="67AA9756" w14:textId="77777777" w:rsidR="00821BAA" w:rsidRPr="00B370B0" w:rsidRDefault="00821BAA" w:rsidP="00821BAA">
            <w:pPr>
              <w:suppressAutoHyphens w:val="0"/>
              <w:autoSpaceDE w:val="0"/>
              <w:autoSpaceDN w:val="0"/>
              <w:adjustRightInd w:val="0"/>
              <w:spacing w:after="0" w:line="240" w:lineRule="auto"/>
              <w:rPr>
                <w:rFonts w:cs="Arial"/>
              </w:rPr>
            </w:pPr>
          </w:p>
          <w:p w14:paraId="167CB1DC" w14:textId="77777777" w:rsidR="00821BAA" w:rsidRPr="00B370B0" w:rsidRDefault="00821BAA" w:rsidP="00821BAA">
            <w:pPr>
              <w:suppressAutoHyphens w:val="0"/>
              <w:autoSpaceDE w:val="0"/>
              <w:autoSpaceDN w:val="0"/>
              <w:adjustRightInd w:val="0"/>
              <w:spacing w:after="0" w:line="240" w:lineRule="auto"/>
              <w:jc w:val="center"/>
              <w:rPr>
                <w:rFonts w:cs="Arial"/>
                <w:i/>
              </w:rPr>
            </w:pPr>
            <w:r w:rsidRPr="00B370B0">
              <w:rPr>
                <w:rFonts w:cs="Arial"/>
                <w:i/>
              </w:rPr>
              <w:t xml:space="preserve"> </w:t>
            </w:r>
          </w:p>
          <w:p w14:paraId="48C002D0" w14:textId="77777777" w:rsidR="00821BAA" w:rsidRPr="00B370B0" w:rsidRDefault="00821BAA" w:rsidP="00821BAA">
            <w:pPr>
              <w:suppressAutoHyphens w:val="0"/>
              <w:autoSpaceDE w:val="0"/>
              <w:autoSpaceDN w:val="0"/>
              <w:adjustRightInd w:val="0"/>
              <w:spacing w:after="0" w:line="240" w:lineRule="auto"/>
              <w:jc w:val="center"/>
              <w:rPr>
                <w:rFonts w:cs="Arial"/>
                <w:i/>
              </w:rPr>
            </w:pPr>
            <w:r w:rsidRPr="00B370B0">
              <w:rPr>
                <w:rFonts w:cs="Arial"/>
                <w:i/>
              </w:rPr>
              <w:t>(imię nazwisko, nr telefonu)</w:t>
            </w:r>
          </w:p>
        </w:tc>
      </w:tr>
      <w:tr w:rsidR="00821BAA" w:rsidRPr="00B370B0" w14:paraId="69A77FAC" w14:textId="77777777" w:rsidTr="00721DF8">
        <w:trPr>
          <w:jc w:val="center"/>
        </w:trPr>
        <w:tc>
          <w:tcPr>
            <w:tcW w:w="3528" w:type="dxa"/>
          </w:tcPr>
          <w:p w14:paraId="614761C3" w14:textId="77777777" w:rsidR="00821BAA" w:rsidRPr="00B370B0" w:rsidRDefault="00821BAA" w:rsidP="00821BAA">
            <w:pPr>
              <w:suppressAutoHyphens w:val="0"/>
              <w:autoSpaceDE w:val="0"/>
              <w:autoSpaceDN w:val="0"/>
              <w:adjustRightInd w:val="0"/>
              <w:spacing w:after="0" w:line="240" w:lineRule="auto"/>
              <w:rPr>
                <w:rFonts w:cs="Arial"/>
              </w:rPr>
            </w:pPr>
            <w:r w:rsidRPr="00B370B0">
              <w:rPr>
                <w:rFonts w:cs="Arial"/>
              </w:rPr>
              <w:t>7. Wykaz pracowników Wykonawcy/Podwykonawcy wykonujących prace na terenie ORLEN OIL wraz z oświadczeniem</w:t>
            </w:r>
          </w:p>
        </w:tc>
        <w:tc>
          <w:tcPr>
            <w:tcW w:w="540" w:type="dxa"/>
          </w:tcPr>
          <w:p w14:paraId="0A7E51C8" w14:textId="77777777" w:rsidR="00821BAA" w:rsidRPr="00B370B0" w:rsidRDefault="00821BAA" w:rsidP="00821BAA">
            <w:pPr>
              <w:suppressAutoHyphens w:val="0"/>
              <w:autoSpaceDE w:val="0"/>
              <w:autoSpaceDN w:val="0"/>
              <w:adjustRightInd w:val="0"/>
              <w:spacing w:after="0" w:line="240" w:lineRule="auto"/>
              <w:rPr>
                <w:rFonts w:cs="Arial"/>
              </w:rPr>
            </w:pPr>
            <w:r w:rsidRPr="00B370B0">
              <w:rPr>
                <w:rFonts w:cs="Arial"/>
              </w:rPr>
              <w:t>L.p.</w:t>
            </w:r>
          </w:p>
        </w:tc>
        <w:tc>
          <w:tcPr>
            <w:tcW w:w="2880" w:type="dxa"/>
          </w:tcPr>
          <w:p w14:paraId="2B141443" w14:textId="77777777" w:rsidR="00821BAA" w:rsidRPr="00B370B0" w:rsidRDefault="00821BAA" w:rsidP="00821BAA">
            <w:pPr>
              <w:suppressAutoHyphens w:val="0"/>
              <w:autoSpaceDE w:val="0"/>
              <w:autoSpaceDN w:val="0"/>
              <w:adjustRightInd w:val="0"/>
              <w:spacing w:after="0" w:line="240" w:lineRule="auto"/>
              <w:jc w:val="center"/>
              <w:rPr>
                <w:rFonts w:cs="Arial"/>
              </w:rPr>
            </w:pPr>
            <w:r w:rsidRPr="00B370B0">
              <w:rPr>
                <w:rFonts w:cs="Arial"/>
              </w:rPr>
              <w:t>Imię nazwisko</w:t>
            </w:r>
          </w:p>
        </w:tc>
        <w:tc>
          <w:tcPr>
            <w:tcW w:w="2340" w:type="dxa"/>
          </w:tcPr>
          <w:p w14:paraId="3C5A276E" w14:textId="77777777" w:rsidR="00821BAA" w:rsidRPr="00B370B0" w:rsidRDefault="00821BAA" w:rsidP="00821BAA">
            <w:pPr>
              <w:suppressAutoHyphens w:val="0"/>
              <w:autoSpaceDE w:val="0"/>
              <w:autoSpaceDN w:val="0"/>
              <w:adjustRightInd w:val="0"/>
              <w:spacing w:after="0" w:line="240" w:lineRule="auto"/>
              <w:jc w:val="center"/>
              <w:rPr>
                <w:rFonts w:cs="Arial"/>
              </w:rPr>
            </w:pPr>
            <w:r w:rsidRPr="00B370B0">
              <w:rPr>
                <w:rFonts w:cs="Arial"/>
              </w:rPr>
              <w:t>Podpis przeszkolonego</w:t>
            </w:r>
          </w:p>
        </w:tc>
      </w:tr>
      <w:tr w:rsidR="00821BAA" w:rsidRPr="00B370B0" w14:paraId="0A5CD332" w14:textId="77777777" w:rsidTr="00721DF8">
        <w:trPr>
          <w:jc w:val="center"/>
        </w:trPr>
        <w:tc>
          <w:tcPr>
            <w:tcW w:w="3528" w:type="dxa"/>
            <w:vMerge w:val="restart"/>
          </w:tcPr>
          <w:p w14:paraId="59D9EC15" w14:textId="77777777" w:rsidR="00821BAA" w:rsidRPr="00B370B0" w:rsidRDefault="00821BAA" w:rsidP="00821BAA">
            <w:pPr>
              <w:suppressAutoHyphens w:val="0"/>
              <w:autoSpaceDE w:val="0"/>
              <w:autoSpaceDN w:val="0"/>
              <w:adjustRightInd w:val="0"/>
              <w:spacing w:after="0" w:line="240" w:lineRule="auto"/>
              <w:rPr>
                <w:rFonts w:cs="Arial"/>
                <w:i/>
              </w:rPr>
            </w:pPr>
            <w:r w:rsidRPr="00B370B0">
              <w:rPr>
                <w:rFonts w:cs="Arial"/>
                <w:i/>
              </w:rPr>
              <w:t>Oświadczam, że podczas szkolenia zostałem/łam poinformowany/a o zagrożeniach występujących na terenie ORLEN OIL oraz o środkach i sposobach ochrony przed zagrożeniami, zapoznałem/łam się z instrukcją PPOŻ na terenie zakładu oraz umiejscowieniem punktów ewakuacji, a także posiadam wszelkie wymagane uprawnienia do wykonywania zleconych prac</w:t>
            </w:r>
          </w:p>
        </w:tc>
        <w:tc>
          <w:tcPr>
            <w:tcW w:w="540" w:type="dxa"/>
          </w:tcPr>
          <w:p w14:paraId="1842D279" w14:textId="77777777" w:rsidR="00821BAA" w:rsidRPr="00B370B0" w:rsidRDefault="00821BAA" w:rsidP="00821BAA">
            <w:pPr>
              <w:suppressAutoHyphens w:val="0"/>
              <w:autoSpaceDE w:val="0"/>
              <w:autoSpaceDN w:val="0"/>
              <w:adjustRightInd w:val="0"/>
              <w:spacing w:after="0" w:line="240" w:lineRule="auto"/>
              <w:jc w:val="right"/>
              <w:rPr>
                <w:rFonts w:cs="Arial"/>
              </w:rPr>
            </w:pPr>
            <w:r w:rsidRPr="00B370B0">
              <w:rPr>
                <w:rFonts w:cs="Arial"/>
              </w:rPr>
              <w:t>1</w:t>
            </w:r>
          </w:p>
        </w:tc>
        <w:tc>
          <w:tcPr>
            <w:tcW w:w="2880" w:type="dxa"/>
          </w:tcPr>
          <w:p w14:paraId="56913490" w14:textId="77777777" w:rsidR="00821BAA" w:rsidRPr="00B370B0" w:rsidRDefault="00821BAA" w:rsidP="00821BAA">
            <w:pPr>
              <w:suppressAutoHyphens w:val="0"/>
              <w:spacing w:after="0" w:line="240" w:lineRule="auto"/>
              <w:rPr>
                <w:rFonts w:cs="Arial"/>
              </w:rPr>
            </w:pPr>
          </w:p>
        </w:tc>
        <w:tc>
          <w:tcPr>
            <w:tcW w:w="2340" w:type="dxa"/>
          </w:tcPr>
          <w:p w14:paraId="1B9A5287" w14:textId="77777777" w:rsidR="00821BAA" w:rsidRPr="00B370B0" w:rsidRDefault="00821BAA" w:rsidP="00821BAA">
            <w:pPr>
              <w:suppressAutoHyphens w:val="0"/>
              <w:spacing w:after="0" w:line="240" w:lineRule="auto"/>
              <w:rPr>
                <w:rFonts w:cs="Arial"/>
              </w:rPr>
            </w:pPr>
          </w:p>
        </w:tc>
      </w:tr>
      <w:tr w:rsidR="00821BAA" w:rsidRPr="00B370B0" w14:paraId="6A4F7ED3" w14:textId="77777777" w:rsidTr="00721DF8">
        <w:trPr>
          <w:jc w:val="center"/>
        </w:trPr>
        <w:tc>
          <w:tcPr>
            <w:tcW w:w="3528" w:type="dxa"/>
            <w:vMerge/>
          </w:tcPr>
          <w:p w14:paraId="261EE9F3" w14:textId="77777777" w:rsidR="00821BAA" w:rsidRPr="00B370B0" w:rsidRDefault="00821BAA" w:rsidP="00821BAA">
            <w:pPr>
              <w:suppressAutoHyphens w:val="0"/>
              <w:autoSpaceDE w:val="0"/>
              <w:autoSpaceDN w:val="0"/>
              <w:adjustRightInd w:val="0"/>
              <w:spacing w:after="0" w:line="240" w:lineRule="auto"/>
              <w:rPr>
                <w:rFonts w:cs="Arial"/>
              </w:rPr>
            </w:pPr>
          </w:p>
        </w:tc>
        <w:tc>
          <w:tcPr>
            <w:tcW w:w="540" w:type="dxa"/>
          </w:tcPr>
          <w:p w14:paraId="0B01DF61" w14:textId="77777777" w:rsidR="00821BAA" w:rsidRPr="00B370B0" w:rsidRDefault="00821BAA" w:rsidP="00821BAA">
            <w:pPr>
              <w:suppressAutoHyphens w:val="0"/>
              <w:autoSpaceDE w:val="0"/>
              <w:autoSpaceDN w:val="0"/>
              <w:adjustRightInd w:val="0"/>
              <w:spacing w:after="0" w:line="240" w:lineRule="auto"/>
              <w:jc w:val="right"/>
              <w:rPr>
                <w:rFonts w:cs="Arial"/>
              </w:rPr>
            </w:pPr>
            <w:r w:rsidRPr="00B370B0">
              <w:rPr>
                <w:rFonts w:cs="Arial"/>
              </w:rPr>
              <w:t>2</w:t>
            </w:r>
          </w:p>
        </w:tc>
        <w:tc>
          <w:tcPr>
            <w:tcW w:w="2880" w:type="dxa"/>
          </w:tcPr>
          <w:p w14:paraId="61E34662" w14:textId="77777777" w:rsidR="00821BAA" w:rsidRPr="00B370B0" w:rsidRDefault="00821BAA" w:rsidP="00821BAA">
            <w:pPr>
              <w:suppressAutoHyphens w:val="0"/>
              <w:spacing w:after="0" w:line="240" w:lineRule="auto"/>
              <w:rPr>
                <w:rFonts w:cs="Arial"/>
              </w:rPr>
            </w:pPr>
          </w:p>
        </w:tc>
        <w:tc>
          <w:tcPr>
            <w:tcW w:w="2340" w:type="dxa"/>
          </w:tcPr>
          <w:p w14:paraId="670FF5A4" w14:textId="77777777" w:rsidR="00821BAA" w:rsidRPr="00B370B0" w:rsidRDefault="00821BAA" w:rsidP="00821BAA">
            <w:pPr>
              <w:suppressAutoHyphens w:val="0"/>
              <w:spacing w:after="0" w:line="240" w:lineRule="auto"/>
              <w:rPr>
                <w:rFonts w:cs="Arial"/>
              </w:rPr>
            </w:pPr>
          </w:p>
        </w:tc>
      </w:tr>
      <w:tr w:rsidR="00821BAA" w:rsidRPr="00B370B0" w14:paraId="4530FE93" w14:textId="77777777" w:rsidTr="00721DF8">
        <w:trPr>
          <w:jc w:val="center"/>
        </w:trPr>
        <w:tc>
          <w:tcPr>
            <w:tcW w:w="3528" w:type="dxa"/>
            <w:vMerge/>
          </w:tcPr>
          <w:p w14:paraId="06C15439" w14:textId="77777777" w:rsidR="00821BAA" w:rsidRPr="00B370B0" w:rsidRDefault="00821BAA" w:rsidP="00821BAA">
            <w:pPr>
              <w:suppressAutoHyphens w:val="0"/>
              <w:autoSpaceDE w:val="0"/>
              <w:autoSpaceDN w:val="0"/>
              <w:adjustRightInd w:val="0"/>
              <w:spacing w:after="0" w:line="240" w:lineRule="auto"/>
              <w:rPr>
                <w:rFonts w:cs="Arial"/>
              </w:rPr>
            </w:pPr>
          </w:p>
        </w:tc>
        <w:tc>
          <w:tcPr>
            <w:tcW w:w="540" w:type="dxa"/>
          </w:tcPr>
          <w:p w14:paraId="41C8D3F1" w14:textId="77777777" w:rsidR="00821BAA" w:rsidRPr="00B370B0" w:rsidRDefault="00821BAA" w:rsidP="00821BAA">
            <w:pPr>
              <w:suppressAutoHyphens w:val="0"/>
              <w:autoSpaceDE w:val="0"/>
              <w:autoSpaceDN w:val="0"/>
              <w:adjustRightInd w:val="0"/>
              <w:spacing w:after="0" w:line="240" w:lineRule="auto"/>
              <w:jc w:val="right"/>
              <w:rPr>
                <w:rFonts w:cs="Arial"/>
              </w:rPr>
            </w:pPr>
            <w:r w:rsidRPr="00B370B0">
              <w:rPr>
                <w:rFonts w:cs="Arial"/>
              </w:rPr>
              <w:t>3</w:t>
            </w:r>
          </w:p>
        </w:tc>
        <w:tc>
          <w:tcPr>
            <w:tcW w:w="2880" w:type="dxa"/>
          </w:tcPr>
          <w:p w14:paraId="50779818" w14:textId="77777777" w:rsidR="00821BAA" w:rsidRPr="00B370B0" w:rsidRDefault="00821BAA" w:rsidP="00821BAA">
            <w:pPr>
              <w:suppressAutoHyphens w:val="0"/>
              <w:spacing w:after="0" w:line="240" w:lineRule="auto"/>
              <w:rPr>
                <w:rFonts w:cs="Arial"/>
              </w:rPr>
            </w:pPr>
          </w:p>
        </w:tc>
        <w:tc>
          <w:tcPr>
            <w:tcW w:w="2340" w:type="dxa"/>
          </w:tcPr>
          <w:p w14:paraId="1712BEDE" w14:textId="77777777" w:rsidR="00821BAA" w:rsidRPr="00B370B0" w:rsidRDefault="00821BAA" w:rsidP="00821BAA">
            <w:pPr>
              <w:suppressAutoHyphens w:val="0"/>
              <w:spacing w:after="0" w:line="240" w:lineRule="auto"/>
              <w:rPr>
                <w:rFonts w:cs="Arial"/>
              </w:rPr>
            </w:pPr>
          </w:p>
        </w:tc>
      </w:tr>
      <w:tr w:rsidR="00821BAA" w:rsidRPr="00B370B0" w14:paraId="727C4A24" w14:textId="77777777" w:rsidTr="00721DF8">
        <w:trPr>
          <w:jc w:val="center"/>
        </w:trPr>
        <w:tc>
          <w:tcPr>
            <w:tcW w:w="3528" w:type="dxa"/>
            <w:vMerge/>
          </w:tcPr>
          <w:p w14:paraId="03A32286" w14:textId="77777777" w:rsidR="00821BAA" w:rsidRPr="00B370B0" w:rsidRDefault="00821BAA" w:rsidP="00821BAA">
            <w:pPr>
              <w:suppressAutoHyphens w:val="0"/>
              <w:autoSpaceDE w:val="0"/>
              <w:autoSpaceDN w:val="0"/>
              <w:adjustRightInd w:val="0"/>
              <w:spacing w:after="0" w:line="240" w:lineRule="auto"/>
              <w:rPr>
                <w:rFonts w:cs="Arial"/>
              </w:rPr>
            </w:pPr>
          </w:p>
        </w:tc>
        <w:tc>
          <w:tcPr>
            <w:tcW w:w="540" w:type="dxa"/>
          </w:tcPr>
          <w:p w14:paraId="24702F58" w14:textId="77777777" w:rsidR="00821BAA" w:rsidRPr="00B370B0" w:rsidRDefault="00821BAA" w:rsidP="00821BAA">
            <w:pPr>
              <w:suppressAutoHyphens w:val="0"/>
              <w:autoSpaceDE w:val="0"/>
              <w:autoSpaceDN w:val="0"/>
              <w:adjustRightInd w:val="0"/>
              <w:spacing w:after="0" w:line="240" w:lineRule="auto"/>
              <w:jc w:val="right"/>
              <w:rPr>
                <w:rFonts w:cs="Arial"/>
              </w:rPr>
            </w:pPr>
            <w:r w:rsidRPr="00B370B0">
              <w:rPr>
                <w:rFonts w:cs="Arial"/>
              </w:rPr>
              <w:t>4</w:t>
            </w:r>
          </w:p>
        </w:tc>
        <w:tc>
          <w:tcPr>
            <w:tcW w:w="2880" w:type="dxa"/>
          </w:tcPr>
          <w:p w14:paraId="7ED51370" w14:textId="77777777" w:rsidR="00821BAA" w:rsidRPr="00B370B0" w:rsidRDefault="00821BAA" w:rsidP="00821BAA">
            <w:pPr>
              <w:suppressAutoHyphens w:val="0"/>
              <w:spacing w:after="0" w:line="240" w:lineRule="auto"/>
              <w:rPr>
                <w:rFonts w:cs="Arial"/>
              </w:rPr>
            </w:pPr>
          </w:p>
        </w:tc>
        <w:tc>
          <w:tcPr>
            <w:tcW w:w="2340" w:type="dxa"/>
          </w:tcPr>
          <w:p w14:paraId="4F57B309" w14:textId="77777777" w:rsidR="00821BAA" w:rsidRPr="00B370B0" w:rsidRDefault="00821BAA" w:rsidP="00821BAA">
            <w:pPr>
              <w:suppressAutoHyphens w:val="0"/>
              <w:spacing w:after="0" w:line="240" w:lineRule="auto"/>
              <w:rPr>
                <w:rFonts w:cs="Arial"/>
              </w:rPr>
            </w:pPr>
          </w:p>
        </w:tc>
      </w:tr>
      <w:tr w:rsidR="00821BAA" w:rsidRPr="00B370B0" w14:paraId="358E3EE8" w14:textId="77777777" w:rsidTr="00721DF8">
        <w:trPr>
          <w:jc w:val="center"/>
        </w:trPr>
        <w:tc>
          <w:tcPr>
            <w:tcW w:w="3528" w:type="dxa"/>
            <w:vMerge/>
          </w:tcPr>
          <w:p w14:paraId="25353A2C" w14:textId="77777777" w:rsidR="00821BAA" w:rsidRPr="00B370B0" w:rsidRDefault="00821BAA" w:rsidP="00821BAA">
            <w:pPr>
              <w:suppressAutoHyphens w:val="0"/>
              <w:autoSpaceDE w:val="0"/>
              <w:autoSpaceDN w:val="0"/>
              <w:adjustRightInd w:val="0"/>
              <w:spacing w:after="0" w:line="240" w:lineRule="auto"/>
              <w:rPr>
                <w:rFonts w:cs="Arial"/>
              </w:rPr>
            </w:pPr>
          </w:p>
        </w:tc>
        <w:tc>
          <w:tcPr>
            <w:tcW w:w="540" w:type="dxa"/>
          </w:tcPr>
          <w:p w14:paraId="06055D77" w14:textId="77777777" w:rsidR="00821BAA" w:rsidRPr="00B370B0" w:rsidRDefault="00821BAA" w:rsidP="00821BAA">
            <w:pPr>
              <w:suppressAutoHyphens w:val="0"/>
              <w:autoSpaceDE w:val="0"/>
              <w:autoSpaceDN w:val="0"/>
              <w:adjustRightInd w:val="0"/>
              <w:spacing w:after="0" w:line="240" w:lineRule="auto"/>
              <w:jc w:val="right"/>
              <w:rPr>
                <w:rFonts w:cs="Arial"/>
              </w:rPr>
            </w:pPr>
            <w:r w:rsidRPr="00B370B0">
              <w:rPr>
                <w:rFonts w:cs="Arial"/>
              </w:rPr>
              <w:t>5</w:t>
            </w:r>
          </w:p>
        </w:tc>
        <w:tc>
          <w:tcPr>
            <w:tcW w:w="2880" w:type="dxa"/>
          </w:tcPr>
          <w:p w14:paraId="16DF498B" w14:textId="77777777" w:rsidR="00821BAA" w:rsidRPr="00B370B0" w:rsidRDefault="00821BAA" w:rsidP="00821BAA">
            <w:pPr>
              <w:suppressAutoHyphens w:val="0"/>
              <w:spacing w:after="0" w:line="240" w:lineRule="auto"/>
              <w:rPr>
                <w:rFonts w:cs="Arial"/>
              </w:rPr>
            </w:pPr>
          </w:p>
        </w:tc>
        <w:tc>
          <w:tcPr>
            <w:tcW w:w="2340" w:type="dxa"/>
          </w:tcPr>
          <w:p w14:paraId="0F150C87" w14:textId="77777777" w:rsidR="00821BAA" w:rsidRPr="00B370B0" w:rsidRDefault="00821BAA" w:rsidP="00821BAA">
            <w:pPr>
              <w:suppressAutoHyphens w:val="0"/>
              <w:spacing w:after="0" w:line="240" w:lineRule="auto"/>
              <w:rPr>
                <w:rFonts w:cs="Arial"/>
              </w:rPr>
            </w:pPr>
          </w:p>
        </w:tc>
      </w:tr>
      <w:tr w:rsidR="00821BAA" w:rsidRPr="00B370B0" w14:paraId="064C1BA4" w14:textId="77777777" w:rsidTr="00721DF8">
        <w:trPr>
          <w:jc w:val="center"/>
        </w:trPr>
        <w:tc>
          <w:tcPr>
            <w:tcW w:w="3528" w:type="dxa"/>
            <w:vMerge/>
          </w:tcPr>
          <w:p w14:paraId="2D101609" w14:textId="77777777" w:rsidR="00821BAA" w:rsidRPr="00B370B0" w:rsidRDefault="00821BAA" w:rsidP="00821BAA">
            <w:pPr>
              <w:suppressAutoHyphens w:val="0"/>
              <w:autoSpaceDE w:val="0"/>
              <w:autoSpaceDN w:val="0"/>
              <w:adjustRightInd w:val="0"/>
              <w:spacing w:after="0" w:line="240" w:lineRule="auto"/>
              <w:rPr>
                <w:rFonts w:cs="Arial"/>
              </w:rPr>
            </w:pPr>
          </w:p>
        </w:tc>
        <w:tc>
          <w:tcPr>
            <w:tcW w:w="540" w:type="dxa"/>
          </w:tcPr>
          <w:p w14:paraId="5D2A233F" w14:textId="77777777" w:rsidR="00821BAA" w:rsidRPr="00B370B0" w:rsidRDefault="00821BAA" w:rsidP="00821BAA">
            <w:pPr>
              <w:suppressAutoHyphens w:val="0"/>
              <w:autoSpaceDE w:val="0"/>
              <w:autoSpaceDN w:val="0"/>
              <w:adjustRightInd w:val="0"/>
              <w:spacing w:after="0" w:line="240" w:lineRule="auto"/>
              <w:jc w:val="right"/>
              <w:rPr>
                <w:rFonts w:cs="Arial"/>
              </w:rPr>
            </w:pPr>
            <w:r w:rsidRPr="00B370B0">
              <w:rPr>
                <w:rFonts w:cs="Arial"/>
              </w:rPr>
              <w:t>6</w:t>
            </w:r>
          </w:p>
        </w:tc>
        <w:tc>
          <w:tcPr>
            <w:tcW w:w="2880" w:type="dxa"/>
          </w:tcPr>
          <w:p w14:paraId="349708C5" w14:textId="77777777" w:rsidR="00821BAA" w:rsidRPr="00B370B0" w:rsidRDefault="00821BAA" w:rsidP="00821BAA">
            <w:pPr>
              <w:suppressAutoHyphens w:val="0"/>
              <w:spacing w:after="0" w:line="240" w:lineRule="auto"/>
              <w:rPr>
                <w:rFonts w:cs="Arial"/>
              </w:rPr>
            </w:pPr>
          </w:p>
        </w:tc>
        <w:tc>
          <w:tcPr>
            <w:tcW w:w="2340" w:type="dxa"/>
          </w:tcPr>
          <w:p w14:paraId="21384216" w14:textId="77777777" w:rsidR="00821BAA" w:rsidRPr="00B370B0" w:rsidRDefault="00821BAA" w:rsidP="00821BAA">
            <w:pPr>
              <w:suppressAutoHyphens w:val="0"/>
              <w:spacing w:after="0" w:line="240" w:lineRule="auto"/>
              <w:rPr>
                <w:rFonts w:cs="Arial"/>
              </w:rPr>
            </w:pPr>
          </w:p>
        </w:tc>
      </w:tr>
      <w:tr w:rsidR="00821BAA" w:rsidRPr="00B370B0" w14:paraId="7A9D3682" w14:textId="77777777" w:rsidTr="00721DF8">
        <w:trPr>
          <w:jc w:val="center"/>
        </w:trPr>
        <w:tc>
          <w:tcPr>
            <w:tcW w:w="3528" w:type="dxa"/>
            <w:vMerge/>
          </w:tcPr>
          <w:p w14:paraId="30CD074B" w14:textId="77777777" w:rsidR="00821BAA" w:rsidRPr="00B370B0" w:rsidRDefault="00821BAA" w:rsidP="00821BAA">
            <w:pPr>
              <w:suppressAutoHyphens w:val="0"/>
              <w:autoSpaceDE w:val="0"/>
              <w:autoSpaceDN w:val="0"/>
              <w:adjustRightInd w:val="0"/>
              <w:spacing w:after="0" w:line="240" w:lineRule="auto"/>
              <w:rPr>
                <w:rFonts w:cs="Arial"/>
              </w:rPr>
            </w:pPr>
          </w:p>
        </w:tc>
        <w:tc>
          <w:tcPr>
            <w:tcW w:w="540" w:type="dxa"/>
          </w:tcPr>
          <w:p w14:paraId="449DA23C" w14:textId="77777777" w:rsidR="00821BAA" w:rsidRPr="00B370B0" w:rsidRDefault="00821BAA" w:rsidP="00821BAA">
            <w:pPr>
              <w:suppressAutoHyphens w:val="0"/>
              <w:autoSpaceDE w:val="0"/>
              <w:autoSpaceDN w:val="0"/>
              <w:adjustRightInd w:val="0"/>
              <w:spacing w:after="0" w:line="240" w:lineRule="auto"/>
              <w:jc w:val="right"/>
              <w:rPr>
                <w:rFonts w:cs="Arial"/>
              </w:rPr>
            </w:pPr>
            <w:r w:rsidRPr="00B370B0">
              <w:rPr>
                <w:rFonts w:cs="Arial"/>
              </w:rPr>
              <w:t>7</w:t>
            </w:r>
          </w:p>
        </w:tc>
        <w:tc>
          <w:tcPr>
            <w:tcW w:w="2880" w:type="dxa"/>
          </w:tcPr>
          <w:p w14:paraId="6E65B767" w14:textId="77777777" w:rsidR="00821BAA" w:rsidRPr="00B370B0" w:rsidRDefault="00821BAA" w:rsidP="00821BAA">
            <w:pPr>
              <w:suppressAutoHyphens w:val="0"/>
              <w:spacing w:after="0" w:line="240" w:lineRule="auto"/>
              <w:rPr>
                <w:rFonts w:cs="Arial"/>
              </w:rPr>
            </w:pPr>
          </w:p>
        </w:tc>
        <w:tc>
          <w:tcPr>
            <w:tcW w:w="2340" w:type="dxa"/>
          </w:tcPr>
          <w:p w14:paraId="4F39E1EE" w14:textId="77777777" w:rsidR="00821BAA" w:rsidRPr="00B370B0" w:rsidRDefault="00821BAA" w:rsidP="00821BAA">
            <w:pPr>
              <w:suppressAutoHyphens w:val="0"/>
              <w:spacing w:after="0" w:line="240" w:lineRule="auto"/>
              <w:rPr>
                <w:rFonts w:cs="Arial"/>
              </w:rPr>
            </w:pPr>
          </w:p>
        </w:tc>
      </w:tr>
      <w:tr w:rsidR="00821BAA" w:rsidRPr="00B370B0" w14:paraId="07955D10" w14:textId="77777777" w:rsidTr="00721DF8">
        <w:trPr>
          <w:jc w:val="center"/>
        </w:trPr>
        <w:tc>
          <w:tcPr>
            <w:tcW w:w="3528" w:type="dxa"/>
            <w:vMerge/>
          </w:tcPr>
          <w:p w14:paraId="7C410B44" w14:textId="77777777" w:rsidR="00821BAA" w:rsidRPr="00B370B0" w:rsidRDefault="00821BAA" w:rsidP="00821BAA">
            <w:pPr>
              <w:suppressAutoHyphens w:val="0"/>
              <w:autoSpaceDE w:val="0"/>
              <w:autoSpaceDN w:val="0"/>
              <w:adjustRightInd w:val="0"/>
              <w:spacing w:after="0" w:line="240" w:lineRule="auto"/>
              <w:rPr>
                <w:rFonts w:cs="Arial"/>
              </w:rPr>
            </w:pPr>
          </w:p>
        </w:tc>
        <w:tc>
          <w:tcPr>
            <w:tcW w:w="540" w:type="dxa"/>
          </w:tcPr>
          <w:p w14:paraId="665A1B39" w14:textId="77777777" w:rsidR="00821BAA" w:rsidRPr="00B370B0" w:rsidRDefault="00821BAA" w:rsidP="00821BAA">
            <w:pPr>
              <w:suppressAutoHyphens w:val="0"/>
              <w:autoSpaceDE w:val="0"/>
              <w:autoSpaceDN w:val="0"/>
              <w:adjustRightInd w:val="0"/>
              <w:spacing w:after="0" w:line="240" w:lineRule="auto"/>
              <w:jc w:val="right"/>
              <w:rPr>
                <w:rFonts w:cs="Arial"/>
              </w:rPr>
            </w:pPr>
            <w:r w:rsidRPr="00B370B0">
              <w:rPr>
                <w:rFonts w:cs="Arial"/>
              </w:rPr>
              <w:t>8</w:t>
            </w:r>
          </w:p>
        </w:tc>
        <w:tc>
          <w:tcPr>
            <w:tcW w:w="2880" w:type="dxa"/>
          </w:tcPr>
          <w:p w14:paraId="29D34CB9" w14:textId="77777777" w:rsidR="00821BAA" w:rsidRPr="00B370B0" w:rsidRDefault="00821BAA" w:rsidP="00821BAA">
            <w:pPr>
              <w:suppressAutoHyphens w:val="0"/>
              <w:spacing w:after="0" w:line="240" w:lineRule="auto"/>
              <w:rPr>
                <w:rFonts w:cs="Arial"/>
              </w:rPr>
            </w:pPr>
          </w:p>
        </w:tc>
        <w:tc>
          <w:tcPr>
            <w:tcW w:w="2340" w:type="dxa"/>
          </w:tcPr>
          <w:p w14:paraId="2A332814" w14:textId="77777777" w:rsidR="00821BAA" w:rsidRPr="00B370B0" w:rsidRDefault="00821BAA" w:rsidP="00821BAA">
            <w:pPr>
              <w:suppressAutoHyphens w:val="0"/>
              <w:spacing w:after="0" w:line="240" w:lineRule="auto"/>
              <w:rPr>
                <w:rFonts w:cs="Arial"/>
              </w:rPr>
            </w:pPr>
          </w:p>
        </w:tc>
      </w:tr>
      <w:tr w:rsidR="00821BAA" w:rsidRPr="00B370B0" w14:paraId="2BBE920E" w14:textId="77777777" w:rsidTr="00721DF8">
        <w:trPr>
          <w:jc w:val="center"/>
        </w:trPr>
        <w:tc>
          <w:tcPr>
            <w:tcW w:w="3528" w:type="dxa"/>
            <w:vMerge/>
          </w:tcPr>
          <w:p w14:paraId="081FE178" w14:textId="77777777" w:rsidR="00821BAA" w:rsidRPr="00B370B0" w:rsidRDefault="00821BAA" w:rsidP="00821BAA">
            <w:pPr>
              <w:suppressAutoHyphens w:val="0"/>
              <w:autoSpaceDE w:val="0"/>
              <w:autoSpaceDN w:val="0"/>
              <w:adjustRightInd w:val="0"/>
              <w:spacing w:after="0" w:line="240" w:lineRule="auto"/>
              <w:rPr>
                <w:rFonts w:cs="Arial"/>
              </w:rPr>
            </w:pPr>
          </w:p>
        </w:tc>
        <w:tc>
          <w:tcPr>
            <w:tcW w:w="540" w:type="dxa"/>
          </w:tcPr>
          <w:p w14:paraId="4A1963FA" w14:textId="77777777" w:rsidR="00821BAA" w:rsidRPr="00B370B0" w:rsidRDefault="00821BAA" w:rsidP="00821BAA">
            <w:pPr>
              <w:suppressAutoHyphens w:val="0"/>
              <w:autoSpaceDE w:val="0"/>
              <w:autoSpaceDN w:val="0"/>
              <w:adjustRightInd w:val="0"/>
              <w:spacing w:after="0" w:line="240" w:lineRule="auto"/>
              <w:jc w:val="right"/>
              <w:rPr>
                <w:rFonts w:cs="Arial"/>
              </w:rPr>
            </w:pPr>
            <w:r w:rsidRPr="00B370B0">
              <w:rPr>
                <w:rFonts w:cs="Arial"/>
              </w:rPr>
              <w:t>9</w:t>
            </w:r>
          </w:p>
        </w:tc>
        <w:tc>
          <w:tcPr>
            <w:tcW w:w="2880" w:type="dxa"/>
          </w:tcPr>
          <w:p w14:paraId="4B1D4E2E" w14:textId="77777777" w:rsidR="00821BAA" w:rsidRPr="00B370B0" w:rsidRDefault="00821BAA" w:rsidP="00821BAA">
            <w:pPr>
              <w:suppressAutoHyphens w:val="0"/>
              <w:spacing w:after="0" w:line="240" w:lineRule="auto"/>
              <w:rPr>
                <w:rFonts w:cs="Arial"/>
              </w:rPr>
            </w:pPr>
          </w:p>
        </w:tc>
        <w:tc>
          <w:tcPr>
            <w:tcW w:w="2340" w:type="dxa"/>
          </w:tcPr>
          <w:p w14:paraId="3E4D04D1" w14:textId="77777777" w:rsidR="00821BAA" w:rsidRPr="00B370B0" w:rsidRDefault="00821BAA" w:rsidP="00821BAA">
            <w:pPr>
              <w:suppressAutoHyphens w:val="0"/>
              <w:spacing w:after="0" w:line="240" w:lineRule="auto"/>
              <w:rPr>
                <w:rFonts w:cs="Arial"/>
              </w:rPr>
            </w:pPr>
          </w:p>
        </w:tc>
      </w:tr>
      <w:tr w:rsidR="00821BAA" w:rsidRPr="00B370B0" w14:paraId="7447F994" w14:textId="77777777" w:rsidTr="00721DF8">
        <w:trPr>
          <w:jc w:val="center"/>
        </w:trPr>
        <w:tc>
          <w:tcPr>
            <w:tcW w:w="3528" w:type="dxa"/>
            <w:vMerge/>
          </w:tcPr>
          <w:p w14:paraId="48F5EB8B" w14:textId="77777777" w:rsidR="00821BAA" w:rsidRPr="00B370B0" w:rsidRDefault="00821BAA" w:rsidP="00821BAA">
            <w:pPr>
              <w:suppressAutoHyphens w:val="0"/>
              <w:autoSpaceDE w:val="0"/>
              <w:autoSpaceDN w:val="0"/>
              <w:adjustRightInd w:val="0"/>
              <w:spacing w:after="0" w:line="240" w:lineRule="auto"/>
              <w:rPr>
                <w:rFonts w:cs="Arial"/>
              </w:rPr>
            </w:pPr>
          </w:p>
        </w:tc>
        <w:tc>
          <w:tcPr>
            <w:tcW w:w="540" w:type="dxa"/>
          </w:tcPr>
          <w:p w14:paraId="1D59FFC7" w14:textId="77777777" w:rsidR="00821BAA" w:rsidRPr="00B370B0" w:rsidRDefault="00821BAA" w:rsidP="00821BAA">
            <w:pPr>
              <w:suppressAutoHyphens w:val="0"/>
              <w:autoSpaceDE w:val="0"/>
              <w:autoSpaceDN w:val="0"/>
              <w:adjustRightInd w:val="0"/>
              <w:spacing w:after="0" w:line="240" w:lineRule="auto"/>
              <w:jc w:val="right"/>
              <w:rPr>
                <w:rFonts w:cs="Arial"/>
              </w:rPr>
            </w:pPr>
            <w:r w:rsidRPr="00B370B0">
              <w:rPr>
                <w:rFonts w:cs="Arial"/>
              </w:rPr>
              <w:t>10</w:t>
            </w:r>
          </w:p>
        </w:tc>
        <w:tc>
          <w:tcPr>
            <w:tcW w:w="2880" w:type="dxa"/>
          </w:tcPr>
          <w:p w14:paraId="20B62553" w14:textId="77777777" w:rsidR="00821BAA" w:rsidRPr="00B370B0" w:rsidRDefault="00821BAA" w:rsidP="00821BAA">
            <w:pPr>
              <w:suppressAutoHyphens w:val="0"/>
              <w:spacing w:after="0" w:line="240" w:lineRule="auto"/>
              <w:rPr>
                <w:rFonts w:cs="Arial"/>
              </w:rPr>
            </w:pPr>
          </w:p>
        </w:tc>
        <w:tc>
          <w:tcPr>
            <w:tcW w:w="2340" w:type="dxa"/>
          </w:tcPr>
          <w:p w14:paraId="06C2A531" w14:textId="77777777" w:rsidR="00821BAA" w:rsidRPr="00B370B0" w:rsidRDefault="00821BAA" w:rsidP="00821BAA">
            <w:pPr>
              <w:suppressAutoHyphens w:val="0"/>
              <w:spacing w:after="0" w:line="240" w:lineRule="auto"/>
              <w:rPr>
                <w:rFonts w:cs="Arial"/>
              </w:rPr>
            </w:pPr>
          </w:p>
        </w:tc>
      </w:tr>
      <w:tr w:rsidR="00821BAA" w:rsidRPr="00B370B0" w14:paraId="38BDDE82" w14:textId="77777777" w:rsidTr="00721DF8">
        <w:trPr>
          <w:jc w:val="center"/>
        </w:trPr>
        <w:tc>
          <w:tcPr>
            <w:tcW w:w="3528" w:type="dxa"/>
            <w:vMerge/>
          </w:tcPr>
          <w:p w14:paraId="083E8620" w14:textId="77777777" w:rsidR="00821BAA" w:rsidRPr="00B370B0" w:rsidRDefault="00821BAA" w:rsidP="00821BAA">
            <w:pPr>
              <w:suppressAutoHyphens w:val="0"/>
              <w:autoSpaceDE w:val="0"/>
              <w:autoSpaceDN w:val="0"/>
              <w:adjustRightInd w:val="0"/>
              <w:spacing w:after="0" w:line="240" w:lineRule="auto"/>
              <w:rPr>
                <w:rFonts w:cs="Arial"/>
              </w:rPr>
            </w:pPr>
          </w:p>
        </w:tc>
        <w:tc>
          <w:tcPr>
            <w:tcW w:w="540" w:type="dxa"/>
          </w:tcPr>
          <w:p w14:paraId="61AC27B4" w14:textId="77777777" w:rsidR="00821BAA" w:rsidRPr="00B370B0" w:rsidRDefault="00821BAA" w:rsidP="00821BAA">
            <w:pPr>
              <w:suppressAutoHyphens w:val="0"/>
              <w:autoSpaceDE w:val="0"/>
              <w:autoSpaceDN w:val="0"/>
              <w:adjustRightInd w:val="0"/>
              <w:spacing w:after="0" w:line="240" w:lineRule="auto"/>
              <w:jc w:val="right"/>
              <w:rPr>
                <w:rFonts w:cs="Arial"/>
              </w:rPr>
            </w:pPr>
            <w:r w:rsidRPr="00B370B0">
              <w:rPr>
                <w:rFonts w:cs="Arial"/>
              </w:rPr>
              <w:t>11</w:t>
            </w:r>
          </w:p>
        </w:tc>
        <w:tc>
          <w:tcPr>
            <w:tcW w:w="2880" w:type="dxa"/>
          </w:tcPr>
          <w:p w14:paraId="247C196E" w14:textId="77777777" w:rsidR="00821BAA" w:rsidRPr="00B370B0" w:rsidRDefault="00821BAA" w:rsidP="00821BAA">
            <w:pPr>
              <w:suppressAutoHyphens w:val="0"/>
              <w:spacing w:after="0" w:line="240" w:lineRule="auto"/>
              <w:rPr>
                <w:rFonts w:cs="Arial"/>
              </w:rPr>
            </w:pPr>
          </w:p>
        </w:tc>
        <w:tc>
          <w:tcPr>
            <w:tcW w:w="2340" w:type="dxa"/>
          </w:tcPr>
          <w:p w14:paraId="47E86029" w14:textId="77777777" w:rsidR="00821BAA" w:rsidRPr="00B370B0" w:rsidRDefault="00821BAA" w:rsidP="00821BAA">
            <w:pPr>
              <w:suppressAutoHyphens w:val="0"/>
              <w:spacing w:after="0" w:line="240" w:lineRule="auto"/>
              <w:rPr>
                <w:rFonts w:cs="Arial"/>
              </w:rPr>
            </w:pPr>
          </w:p>
        </w:tc>
      </w:tr>
      <w:tr w:rsidR="00821BAA" w:rsidRPr="00B370B0" w14:paraId="1B4A7056" w14:textId="77777777" w:rsidTr="00721DF8">
        <w:trPr>
          <w:jc w:val="center"/>
        </w:trPr>
        <w:tc>
          <w:tcPr>
            <w:tcW w:w="3528" w:type="dxa"/>
            <w:vMerge/>
          </w:tcPr>
          <w:p w14:paraId="670E045B" w14:textId="77777777" w:rsidR="00821BAA" w:rsidRPr="00B370B0" w:rsidRDefault="00821BAA" w:rsidP="00821BAA">
            <w:pPr>
              <w:suppressAutoHyphens w:val="0"/>
              <w:autoSpaceDE w:val="0"/>
              <w:autoSpaceDN w:val="0"/>
              <w:adjustRightInd w:val="0"/>
              <w:spacing w:after="0" w:line="240" w:lineRule="auto"/>
              <w:rPr>
                <w:rFonts w:cs="Arial"/>
              </w:rPr>
            </w:pPr>
          </w:p>
        </w:tc>
        <w:tc>
          <w:tcPr>
            <w:tcW w:w="540" w:type="dxa"/>
          </w:tcPr>
          <w:p w14:paraId="1FC9FCD0" w14:textId="77777777" w:rsidR="00821BAA" w:rsidRPr="00B370B0" w:rsidRDefault="00821BAA" w:rsidP="00821BAA">
            <w:pPr>
              <w:suppressAutoHyphens w:val="0"/>
              <w:autoSpaceDE w:val="0"/>
              <w:autoSpaceDN w:val="0"/>
              <w:adjustRightInd w:val="0"/>
              <w:spacing w:after="0" w:line="240" w:lineRule="auto"/>
              <w:jc w:val="right"/>
              <w:rPr>
                <w:rFonts w:cs="Arial"/>
              </w:rPr>
            </w:pPr>
            <w:r w:rsidRPr="00B370B0">
              <w:rPr>
                <w:rFonts w:cs="Arial"/>
              </w:rPr>
              <w:t>12</w:t>
            </w:r>
          </w:p>
        </w:tc>
        <w:tc>
          <w:tcPr>
            <w:tcW w:w="2880" w:type="dxa"/>
          </w:tcPr>
          <w:p w14:paraId="22F484AA" w14:textId="77777777" w:rsidR="00821BAA" w:rsidRPr="00B370B0" w:rsidRDefault="00821BAA" w:rsidP="00821BAA">
            <w:pPr>
              <w:suppressAutoHyphens w:val="0"/>
              <w:spacing w:after="0" w:line="240" w:lineRule="auto"/>
              <w:rPr>
                <w:rFonts w:cs="Arial"/>
              </w:rPr>
            </w:pPr>
          </w:p>
        </w:tc>
        <w:tc>
          <w:tcPr>
            <w:tcW w:w="2340" w:type="dxa"/>
          </w:tcPr>
          <w:p w14:paraId="19924414" w14:textId="77777777" w:rsidR="00821BAA" w:rsidRPr="00B370B0" w:rsidRDefault="00821BAA" w:rsidP="00821BAA">
            <w:pPr>
              <w:suppressAutoHyphens w:val="0"/>
              <w:spacing w:after="0" w:line="240" w:lineRule="auto"/>
              <w:rPr>
                <w:rFonts w:cs="Arial"/>
              </w:rPr>
            </w:pPr>
          </w:p>
        </w:tc>
      </w:tr>
    </w:tbl>
    <w:p w14:paraId="11C44825" w14:textId="77777777" w:rsidR="00821BAA" w:rsidRPr="00B370B0" w:rsidRDefault="00821BAA" w:rsidP="00821BAA">
      <w:pPr>
        <w:suppressAutoHyphens w:val="0"/>
        <w:spacing w:before="240" w:after="0" w:line="240" w:lineRule="auto"/>
        <w:rPr>
          <w:rFonts w:cs="Arial"/>
          <w:b/>
        </w:rPr>
      </w:pPr>
    </w:p>
    <w:tbl>
      <w:tblPr>
        <w:tblW w:w="92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10"/>
        <w:gridCol w:w="6540"/>
      </w:tblGrid>
      <w:tr w:rsidR="00821BAA" w:rsidRPr="00B370B0" w14:paraId="1CA78493" w14:textId="77777777" w:rsidTr="00721DF8">
        <w:trPr>
          <w:jc w:val="center"/>
        </w:trPr>
        <w:tc>
          <w:tcPr>
            <w:tcW w:w="2710" w:type="dxa"/>
          </w:tcPr>
          <w:p w14:paraId="3210700F" w14:textId="77777777" w:rsidR="00821BAA" w:rsidRPr="00B370B0" w:rsidRDefault="00821BAA" w:rsidP="00821BAA">
            <w:pPr>
              <w:suppressAutoHyphens w:val="0"/>
              <w:spacing w:after="0" w:line="240" w:lineRule="auto"/>
              <w:rPr>
                <w:rFonts w:cs="Arial"/>
              </w:rPr>
            </w:pPr>
            <w:r w:rsidRPr="00B370B0">
              <w:rPr>
                <w:rFonts w:cs="Arial"/>
              </w:rPr>
              <w:t>Szkolenie z zakresu BHP**</w:t>
            </w:r>
          </w:p>
          <w:p w14:paraId="3BA7C744" w14:textId="77777777" w:rsidR="00821BAA" w:rsidRPr="00B370B0" w:rsidRDefault="00821BAA" w:rsidP="00821BAA">
            <w:pPr>
              <w:suppressAutoHyphens w:val="0"/>
              <w:spacing w:before="120" w:after="120" w:line="240" w:lineRule="auto"/>
              <w:rPr>
                <w:rFonts w:cs="Arial"/>
                <w:snapToGrid w:val="0"/>
              </w:rPr>
            </w:pPr>
          </w:p>
        </w:tc>
        <w:tc>
          <w:tcPr>
            <w:tcW w:w="6540" w:type="dxa"/>
          </w:tcPr>
          <w:p w14:paraId="2E94510C" w14:textId="77777777" w:rsidR="00821BAA" w:rsidRPr="00B370B0" w:rsidRDefault="00821BAA" w:rsidP="00821BAA">
            <w:pPr>
              <w:suppressAutoHyphens w:val="0"/>
              <w:spacing w:before="120" w:after="120" w:line="240" w:lineRule="auto"/>
              <w:rPr>
                <w:rFonts w:cs="Arial"/>
                <w:snapToGrid w:val="0"/>
              </w:rPr>
            </w:pPr>
            <w:r w:rsidRPr="00B370B0">
              <w:rPr>
                <w:rFonts w:cs="Arial"/>
                <w:snapToGrid w:val="0"/>
              </w:rPr>
              <w:t>przeprowadził w dniu ..................................................................................r.</w:t>
            </w:r>
          </w:p>
          <w:p w14:paraId="0AF60EEE" w14:textId="77777777" w:rsidR="00821BAA" w:rsidRPr="00B370B0" w:rsidRDefault="00821BAA" w:rsidP="00821BAA">
            <w:pPr>
              <w:suppressAutoHyphens w:val="0"/>
              <w:spacing w:before="120" w:after="120" w:line="240" w:lineRule="auto"/>
              <w:jc w:val="center"/>
              <w:rPr>
                <w:rFonts w:cs="Arial"/>
                <w:snapToGrid w:val="0"/>
              </w:rPr>
            </w:pPr>
            <w:r w:rsidRPr="00B370B0">
              <w:rPr>
                <w:rFonts w:cs="Arial"/>
                <w:snapToGrid w:val="0"/>
              </w:rPr>
              <w:t xml:space="preserve">...........................................................................................................................................                              </w:t>
            </w:r>
            <w:r w:rsidRPr="00B370B0">
              <w:rPr>
                <w:rFonts w:cs="Arial"/>
                <w:i/>
                <w:snapToGrid w:val="0"/>
              </w:rPr>
              <w:t>(imię i nazwisko przeprowadzającego szkolenie)</w:t>
            </w:r>
          </w:p>
        </w:tc>
      </w:tr>
      <w:tr w:rsidR="00821BAA" w:rsidRPr="00B370B0" w14:paraId="1A2A498E" w14:textId="77777777" w:rsidTr="00721DF8">
        <w:trPr>
          <w:jc w:val="center"/>
        </w:trPr>
        <w:tc>
          <w:tcPr>
            <w:tcW w:w="2710" w:type="dxa"/>
            <w:tcBorders>
              <w:top w:val="single" w:sz="4" w:space="0" w:color="auto"/>
              <w:left w:val="single" w:sz="4" w:space="0" w:color="auto"/>
              <w:bottom w:val="single" w:sz="4" w:space="0" w:color="auto"/>
              <w:right w:val="single" w:sz="4" w:space="0" w:color="auto"/>
            </w:tcBorders>
          </w:tcPr>
          <w:p w14:paraId="6195B326" w14:textId="77777777" w:rsidR="00821BAA" w:rsidRPr="00B370B0" w:rsidRDefault="00821BAA" w:rsidP="00821BAA">
            <w:pPr>
              <w:suppressAutoHyphens w:val="0"/>
              <w:spacing w:after="0" w:line="240" w:lineRule="auto"/>
              <w:rPr>
                <w:rFonts w:cs="Arial"/>
              </w:rPr>
            </w:pPr>
            <w:r w:rsidRPr="00B370B0">
              <w:rPr>
                <w:rFonts w:cs="Arial"/>
              </w:rPr>
              <w:t xml:space="preserve">Przekazanie informacji organizacyjnych** </w:t>
            </w:r>
          </w:p>
        </w:tc>
        <w:tc>
          <w:tcPr>
            <w:tcW w:w="6540" w:type="dxa"/>
            <w:tcBorders>
              <w:top w:val="single" w:sz="4" w:space="0" w:color="auto"/>
              <w:left w:val="single" w:sz="4" w:space="0" w:color="auto"/>
              <w:bottom w:val="single" w:sz="4" w:space="0" w:color="auto"/>
              <w:right w:val="single" w:sz="4" w:space="0" w:color="auto"/>
            </w:tcBorders>
          </w:tcPr>
          <w:p w14:paraId="4706980A" w14:textId="77777777" w:rsidR="00821BAA" w:rsidRPr="00B370B0" w:rsidRDefault="00821BAA" w:rsidP="00821BAA">
            <w:pPr>
              <w:suppressAutoHyphens w:val="0"/>
              <w:spacing w:before="120" w:after="120" w:line="240" w:lineRule="auto"/>
              <w:rPr>
                <w:rFonts w:cs="Arial"/>
                <w:snapToGrid w:val="0"/>
              </w:rPr>
            </w:pPr>
            <w:r w:rsidRPr="00B370B0">
              <w:rPr>
                <w:rFonts w:cs="Arial"/>
                <w:snapToGrid w:val="0"/>
              </w:rPr>
              <w:t>przeprowadził w dniu ..................................................................................r.</w:t>
            </w:r>
          </w:p>
          <w:p w14:paraId="63038C4D" w14:textId="77777777" w:rsidR="00821BAA" w:rsidRPr="00B370B0" w:rsidRDefault="00821BAA" w:rsidP="00821BAA">
            <w:pPr>
              <w:suppressAutoHyphens w:val="0"/>
              <w:spacing w:before="120" w:after="120" w:line="240" w:lineRule="auto"/>
              <w:jc w:val="center"/>
              <w:rPr>
                <w:rFonts w:cs="Arial"/>
                <w:snapToGrid w:val="0"/>
              </w:rPr>
            </w:pPr>
            <w:r w:rsidRPr="00B370B0">
              <w:rPr>
                <w:rFonts w:cs="Arial"/>
                <w:snapToGrid w:val="0"/>
              </w:rPr>
              <w:t xml:space="preserve">...........................................................................................................................................                              </w:t>
            </w:r>
            <w:r w:rsidRPr="00B370B0">
              <w:rPr>
                <w:rFonts w:cs="Arial"/>
                <w:i/>
                <w:snapToGrid w:val="0"/>
              </w:rPr>
              <w:t>(imię i nazwisko przekazującego informacje organizacyjne - Dopuszczającego)</w:t>
            </w:r>
          </w:p>
        </w:tc>
      </w:tr>
    </w:tbl>
    <w:p w14:paraId="63548F6C" w14:textId="77777777" w:rsidR="00821BAA" w:rsidRPr="00B370B0" w:rsidRDefault="00821BAA" w:rsidP="00821BAA">
      <w:pPr>
        <w:suppressAutoHyphens w:val="0"/>
        <w:autoSpaceDE w:val="0"/>
        <w:autoSpaceDN w:val="0"/>
        <w:adjustRightInd w:val="0"/>
        <w:spacing w:after="0" w:line="240" w:lineRule="auto"/>
        <w:jc w:val="center"/>
        <w:rPr>
          <w:rFonts w:cs="Arial"/>
          <w:b/>
        </w:rPr>
      </w:pPr>
      <w:r w:rsidRPr="00B370B0">
        <w:rPr>
          <w:rFonts w:cs="Arial"/>
          <w:b/>
        </w:rPr>
        <w:t>Oświadczenie osoby nadzorującej prace ze strony Wykonawcy/Podwykonawcy*</w:t>
      </w:r>
    </w:p>
    <w:p w14:paraId="3E0EFCF9" w14:textId="77777777" w:rsidR="00821BAA" w:rsidRPr="00B370B0" w:rsidRDefault="00821BAA" w:rsidP="00821BAA">
      <w:pPr>
        <w:suppressAutoHyphens w:val="0"/>
        <w:autoSpaceDE w:val="0"/>
        <w:autoSpaceDN w:val="0"/>
        <w:adjustRightInd w:val="0"/>
        <w:spacing w:after="0" w:line="240" w:lineRule="auto"/>
        <w:jc w:val="both"/>
        <w:rPr>
          <w:rFonts w:cs="Arial"/>
        </w:rPr>
      </w:pPr>
      <w:r w:rsidRPr="00B370B0">
        <w:rPr>
          <w:rFonts w:cs="Arial"/>
        </w:rPr>
        <w:t xml:space="preserve">Oświadczam, że moi pracownicy, którzy wykonują prace zlecone na terenie ORLEN OIL posiadają aktualne badania lekarskie bez przeciwskazań do wykonywania powierzonej pracy, posiadają aktualne szkolenia BHP wstępne (instruktaż ogólny i stanowiskowy) lub szkolenia BHP okresowe, posiadają wymagane kwalifikacje do wykonywania zleconych prac oraz obsługi wymaganych podczas realizacji prac maszyn i urządzeń zgodnie z przepisami prawa.                                                                                       </w:t>
      </w:r>
      <w:r w:rsidR="00F95133" w:rsidRPr="00B370B0">
        <w:rPr>
          <w:rFonts w:cs="Arial"/>
        </w:rPr>
        <w:t xml:space="preserve">                               </w:t>
      </w:r>
      <w:r w:rsidRPr="00B370B0">
        <w:rPr>
          <w:rFonts w:cs="Arial"/>
        </w:rPr>
        <w:t xml:space="preserve">                                                                     </w:t>
      </w:r>
      <w:r w:rsidR="00F95133" w:rsidRPr="00B370B0">
        <w:rPr>
          <w:rFonts w:cs="Arial"/>
        </w:rPr>
        <w:t xml:space="preserve">            </w:t>
      </w:r>
    </w:p>
    <w:p w14:paraId="600BB505" w14:textId="77777777" w:rsidR="00821BAA" w:rsidRPr="00B370B0" w:rsidRDefault="00821BAA" w:rsidP="00821BAA">
      <w:pPr>
        <w:suppressAutoHyphens w:val="0"/>
        <w:autoSpaceDE w:val="0"/>
        <w:autoSpaceDN w:val="0"/>
        <w:adjustRightInd w:val="0"/>
        <w:spacing w:after="0" w:line="240" w:lineRule="auto"/>
        <w:jc w:val="right"/>
        <w:rPr>
          <w:rFonts w:cs="Arial"/>
        </w:rPr>
      </w:pPr>
      <w:r w:rsidRPr="00B370B0">
        <w:rPr>
          <w:rFonts w:cs="Arial"/>
        </w:rPr>
        <w:t>…………………………………………….</w:t>
      </w:r>
    </w:p>
    <w:p w14:paraId="3C2C757B" w14:textId="77777777" w:rsidR="00821BAA" w:rsidRPr="00B370B0" w:rsidRDefault="00821BAA" w:rsidP="00F95133">
      <w:pPr>
        <w:suppressAutoHyphens w:val="0"/>
        <w:autoSpaceDE w:val="0"/>
        <w:autoSpaceDN w:val="0"/>
        <w:adjustRightInd w:val="0"/>
        <w:spacing w:after="0" w:line="240" w:lineRule="auto"/>
        <w:jc w:val="right"/>
        <w:rPr>
          <w:rFonts w:cs="Arial"/>
        </w:rPr>
      </w:pPr>
      <w:r w:rsidRPr="00B370B0">
        <w:rPr>
          <w:rFonts w:cs="Arial"/>
        </w:rPr>
        <w:t xml:space="preserve">                                                                                                                                                                                                      Imię i nazwisko </w:t>
      </w:r>
      <w:r w:rsidRPr="00B370B0">
        <w:rPr>
          <w:rFonts w:cs="Arial"/>
          <w:b/>
        </w:rPr>
        <w:t>czytelnie</w:t>
      </w:r>
      <w:r w:rsidRPr="00B370B0">
        <w:rPr>
          <w:rFonts w:cs="Arial"/>
        </w:rPr>
        <w:t xml:space="preserve"> + podpis</w:t>
      </w:r>
    </w:p>
    <w:p w14:paraId="10A3C268" w14:textId="77777777" w:rsidR="00821BAA" w:rsidRPr="00B370B0" w:rsidRDefault="00821BAA" w:rsidP="00821BAA">
      <w:pPr>
        <w:suppressAutoHyphens w:val="0"/>
        <w:spacing w:after="0" w:line="240" w:lineRule="auto"/>
        <w:rPr>
          <w:rFonts w:cs="Arial"/>
          <w:b/>
        </w:rPr>
      </w:pPr>
    </w:p>
    <w:p w14:paraId="7565D7A2" w14:textId="77777777" w:rsidR="00821BAA" w:rsidRPr="00B370B0" w:rsidRDefault="00821BAA" w:rsidP="00821BAA">
      <w:pPr>
        <w:suppressAutoHyphens w:val="0"/>
        <w:spacing w:after="0" w:line="240" w:lineRule="auto"/>
        <w:jc w:val="center"/>
        <w:rPr>
          <w:rFonts w:cs="Arial"/>
          <w:b/>
        </w:rPr>
      </w:pPr>
    </w:p>
    <w:p w14:paraId="5F0E6978" w14:textId="77777777" w:rsidR="00821BAA" w:rsidRPr="00B370B0" w:rsidRDefault="00821BAA" w:rsidP="00821BAA">
      <w:pPr>
        <w:suppressAutoHyphens w:val="0"/>
        <w:spacing w:after="0" w:line="240" w:lineRule="auto"/>
        <w:jc w:val="center"/>
        <w:rPr>
          <w:rFonts w:cs="Arial"/>
          <w:b/>
        </w:rPr>
      </w:pPr>
      <w:r w:rsidRPr="00B370B0">
        <w:rPr>
          <w:rFonts w:cs="Arial"/>
          <w:b/>
        </w:rPr>
        <w:t xml:space="preserve">Skrócone wytyczne dla Wykonawców i Podwykonawców </w:t>
      </w:r>
    </w:p>
    <w:p w14:paraId="46F1181B" w14:textId="77777777" w:rsidR="00821BAA" w:rsidRPr="00B370B0" w:rsidRDefault="00821BAA" w:rsidP="00821BAA">
      <w:pPr>
        <w:suppressAutoHyphens w:val="0"/>
        <w:spacing w:after="0" w:line="240" w:lineRule="auto"/>
        <w:jc w:val="center"/>
        <w:rPr>
          <w:rFonts w:cs="Arial"/>
          <w:b/>
        </w:rPr>
      </w:pPr>
    </w:p>
    <w:p w14:paraId="2A3692C9" w14:textId="77777777" w:rsidR="00821BAA" w:rsidRPr="00B370B0" w:rsidRDefault="00821BAA" w:rsidP="00600277">
      <w:pPr>
        <w:numPr>
          <w:ilvl w:val="0"/>
          <w:numId w:val="86"/>
        </w:numPr>
        <w:suppressAutoHyphens w:val="0"/>
        <w:spacing w:after="0" w:line="240" w:lineRule="auto"/>
        <w:contextualSpacing/>
        <w:jc w:val="both"/>
        <w:rPr>
          <w:rFonts w:cs="Arial"/>
        </w:rPr>
      </w:pPr>
      <w:r w:rsidRPr="00B370B0">
        <w:rPr>
          <w:rFonts w:cs="Arial"/>
        </w:rPr>
        <w:t>Wszyscy pracownicy Wykonawcy i/lub Podwykonawcy wykonujący prace na rzecz ORLEN OIL, muszą odbyć udokumentowane szkolenie z zakresu BHP, prowadzone wg programu i przez osobę wyznaczoną przez ORLEN OIL.</w:t>
      </w:r>
    </w:p>
    <w:p w14:paraId="0AA9EDBB" w14:textId="77777777" w:rsidR="00821BAA" w:rsidRPr="00B370B0" w:rsidRDefault="00821BAA" w:rsidP="00600277">
      <w:pPr>
        <w:numPr>
          <w:ilvl w:val="0"/>
          <w:numId w:val="86"/>
        </w:numPr>
        <w:suppressAutoHyphens w:val="0"/>
        <w:spacing w:after="0" w:line="240" w:lineRule="auto"/>
        <w:contextualSpacing/>
        <w:jc w:val="both"/>
        <w:rPr>
          <w:rFonts w:cs="Arial"/>
        </w:rPr>
      </w:pPr>
      <w:r w:rsidRPr="00B370B0">
        <w:rPr>
          <w:rFonts w:cs="Arial"/>
        </w:rPr>
        <w:t>Wykonawcy i/lub Podwykonawcy ustalają termin szkolenia  z osobą z ORLEN OIL stosownie do lokalizacji,  która jest bezpośrednio odpowiedzialna za nadzór nad zleconymi pracami.</w:t>
      </w:r>
    </w:p>
    <w:p w14:paraId="3411E811" w14:textId="77777777" w:rsidR="00821BAA" w:rsidRPr="00B370B0" w:rsidRDefault="00821BAA" w:rsidP="00600277">
      <w:pPr>
        <w:numPr>
          <w:ilvl w:val="0"/>
          <w:numId w:val="86"/>
        </w:numPr>
        <w:suppressAutoHyphens w:val="0"/>
        <w:autoSpaceDE w:val="0"/>
        <w:autoSpaceDN w:val="0"/>
        <w:adjustRightInd w:val="0"/>
        <w:spacing w:after="0" w:line="240" w:lineRule="auto"/>
        <w:contextualSpacing/>
        <w:jc w:val="both"/>
        <w:rPr>
          <w:rFonts w:cs="Arial"/>
        </w:rPr>
      </w:pPr>
      <w:r w:rsidRPr="00B370B0">
        <w:rPr>
          <w:rFonts w:cs="Arial"/>
        </w:rPr>
        <w:t xml:space="preserve">Wykonawcy i/lub Podwykonawcy zgłaszają się na szkolenie z zakresu BHP z wypełnioną </w:t>
      </w:r>
      <w:r w:rsidRPr="00B370B0">
        <w:rPr>
          <w:rFonts w:cs="Arial"/>
          <w:b/>
        </w:rPr>
        <w:t xml:space="preserve">Kartą szkolenia </w:t>
      </w:r>
      <w:r w:rsidRPr="00B370B0">
        <w:rPr>
          <w:rFonts w:cs="Arial"/>
          <w:b/>
          <w:bCs/>
          <w:iCs/>
          <w:lang w:val="pl"/>
        </w:rPr>
        <w:t>z  zakresu BHP dla firm wykonujących prace</w:t>
      </w:r>
      <w:r w:rsidRPr="00B370B0">
        <w:rPr>
          <w:rFonts w:cs="Arial"/>
          <w:b/>
        </w:rPr>
        <w:t xml:space="preserve"> na terenie zamkniętym ORLEN OIL</w:t>
      </w:r>
      <w:r w:rsidRPr="00B370B0">
        <w:rPr>
          <w:rFonts w:cs="Arial"/>
        </w:rPr>
        <w:t>.</w:t>
      </w:r>
    </w:p>
    <w:p w14:paraId="2E009271" w14:textId="77777777" w:rsidR="00821BAA" w:rsidRPr="00B370B0" w:rsidRDefault="00821BAA" w:rsidP="00600277">
      <w:pPr>
        <w:numPr>
          <w:ilvl w:val="0"/>
          <w:numId w:val="86"/>
        </w:numPr>
        <w:suppressAutoHyphens w:val="0"/>
        <w:spacing w:after="0" w:line="240" w:lineRule="auto"/>
        <w:contextualSpacing/>
        <w:jc w:val="both"/>
        <w:rPr>
          <w:rFonts w:cs="Arial"/>
        </w:rPr>
      </w:pPr>
      <w:r w:rsidRPr="00B370B0">
        <w:rPr>
          <w:rFonts w:cs="Arial"/>
        </w:rPr>
        <w:t>Przed przystąpieniem do wykonywania prac wynikających z umowy Wykonawca i/lub Podwykonawca musi przygotować dokumentację z zakresu BHP:</w:t>
      </w:r>
    </w:p>
    <w:p w14:paraId="66FED0B7" w14:textId="77777777" w:rsidR="00821BAA" w:rsidRPr="00B370B0" w:rsidRDefault="00821BAA" w:rsidP="00600277">
      <w:pPr>
        <w:numPr>
          <w:ilvl w:val="1"/>
          <w:numId w:val="86"/>
        </w:numPr>
        <w:suppressAutoHyphens w:val="0"/>
        <w:spacing w:after="0" w:line="240" w:lineRule="auto"/>
        <w:ind w:left="993" w:hanging="284"/>
        <w:jc w:val="both"/>
        <w:rPr>
          <w:rFonts w:cs="Arial"/>
        </w:rPr>
      </w:pPr>
      <w:r w:rsidRPr="00B370B0">
        <w:rPr>
          <w:rFonts w:cs="Arial"/>
        </w:rPr>
        <w:t>Aktualne szkolenia BHP wszystkich pracowników wykonujących prace na terenie ORLEN OIL: wstępne lub okresowe.</w:t>
      </w:r>
    </w:p>
    <w:p w14:paraId="5899EA40" w14:textId="77777777" w:rsidR="00821BAA" w:rsidRPr="00B370B0" w:rsidRDefault="00821BAA" w:rsidP="00600277">
      <w:pPr>
        <w:numPr>
          <w:ilvl w:val="1"/>
          <w:numId w:val="86"/>
        </w:numPr>
        <w:suppressAutoHyphens w:val="0"/>
        <w:spacing w:after="0" w:line="240" w:lineRule="auto"/>
        <w:ind w:left="993" w:hanging="284"/>
        <w:jc w:val="both"/>
        <w:rPr>
          <w:rFonts w:cs="Arial"/>
        </w:rPr>
      </w:pPr>
      <w:r w:rsidRPr="00B370B0">
        <w:rPr>
          <w:rFonts w:cs="Arial"/>
        </w:rPr>
        <w:t>Oświadczenie Pracodawcy o posiadaniu przez pracowników delegowanych do wykonania usługi na terenie ORLEN OIL ważnych Zaświadczeń Lekarskich oraz braku przeciwskazań zdrowotnych do wykonywania prac z zakresu zleconej usługi.</w:t>
      </w:r>
    </w:p>
    <w:p w14:paraId="23BC7710" w14:textId="77777777" w:rsidR="00821BAA" w:rsidRPr="00B370B0" w:rsidRDefault="00821BAA" w:rsidP="00600277">
      <w:pPr>
        <w:numPr>
          <w:ilvl w:val="1"/>
          <w:numId w:val="86"/>
        </w:numPr>
        <w:suppressAutoHyphens w:val="0"/>
        <w:spacing w:after="0" w:line="240" w:lineRule="auto"/>
        <w:ind w:left="993" w:hanging="284"/>
        <w:jc w:val="both"/>
        <w:rPr>
          <w:rFonts w:cs="Arial"/>
        </w:rPr>
      </w:pPr>
      <w:r w:rsidRPr="00B370B0">
        <w:rPr>
          <w:rFonts w:cs="Arial"/>
        </w:rPr>
        <w:t>Potwierdzenia wymaganych kwalifikacji i uprawnień do wykonywania określonych robót specjalistycznych, obsługi sprzętu, kierowania pojazdami lub maszynami.</w:t>
      </w:r>
    </w:p>
    <w:p w14:paraId="1030642D" w14:textId="77777777" w:rsidR="00821BAA" w:rsidRPr="00B370B0" w:rsidRDefault="00821BAA" w:rsidP="00600277">
      <w:pPr>
        <w:numPr>
          <w:ilvl w:val="1"/>
          <w:numId w:val="86"/>
        </w:numPr>
        <w:suppressAutoHyphens w:val="0"/>
        <w:spacing w:after="0" w:line="240" w:lineRule="auto"/>
        <w:ind w:left="993" w:hanging="284"/>
        <w:jc w:val="both"/>
        <w:rPr>
          <w:rFonts w:cs="Arial"/>
        </w:rPr>
      </w:pPr>
      <w:r w:rsidRPr="00B370B0">
        <w:rPr>
          <w:rFonts w:cs="Arial"/>
        </w:rPr>
        <w:t>Instrukcję Bezpiecznego Wykonywania Robót (IBWR) dla prac remontowych i budowlanych lub Plan Bezpieczeństwa i Ochrony Zdrowia (BIOZ) dla prac wymagających pozwolenia na budowę.</w:t>
      </w:r>
    </w:p>
    <w:p w14:paraId="2B7FD124" w14:textId="77777777" w:rsidR="00821BAA" w:rsidRPr="00B370B0" w:rsidRDefault="00821BAA" w:rsidP="00600277">
      <w:pPr>
        <w:numPr>
          <w:ilvl w:val="0"/>
          <w:numId w:val="86"/>
        </w:numPr>
        <w:suppressAutoHyphens w:val="0"/>
        <w:spacing w:after="0" w:line="240" w:lineRule="auto"/>
        <w:ind w:left="709" w:hanging="283"/>
        <w:jc w:val="both"/>
        <w:rPr>
          <w:rFonts w:cs="Arial"/>
        </w:rPr>
      </w:pPr>
      <w:r w:rsidRPr="00B370B0">
        <w:rPr>
          <w:rFonts w:cs="Arial"/>
          <w:b/>
        </w:rPr>
        <w:t xml:space="preserve">IBWR </w:t>
      </w:r>
      <w:r w:rsidRPr="00B370B0">
        <w:rPr>
          <w:rFonts w:cs="Arial"/>
          <w:bCs/>
        </w:rPr>
        <w:t xml:space="preserve">musi zawierać: </w:t>
      </w:r>
    </w:p>
    <w:p w14:paraId="61870DCB" w14:textId="77777777" w:rsidR="00821BAA" w:rsidRPr="00B370B0" w:rsidRDefault="00821BAA" w:rsidP="00600277">
      <w:pPr>
        <w:numPr>
          <w:ilvl w:val="0"/>
          <w:numId w:val="87"/>
        </w:numPr>
        <w:suppressAutoHyphens w:val="0"/>
        <w:spacing w:after="0" w:line="240" w:lineRule="auto"/>
        <w:ind w:left="993" w:hanging="284"/>
        <w:jc w:val="both"/>
        <w:rPr>
          <w:rFonts w:cs="Arial"/>
        </w:rPr>
      </w:pPr>
      <w:r w:rsidRPr="00B370B0">
        <w:rPr>
          <w:rFonts w:cs="Arial"/>
          <w:bCs/>
        </w:rPr>
        <w:t>Szczegółowy opis każdej z wykonywanych robót np. prace montażowe, cięcie, spawanie, prace na wysokości, prace w wykopach itd.</w:t>
      </w:r>
      <w:r w:rsidRPr="00B370B0">
        <w:rPr>
          <w:rFonts w:cs="Arial"/>
          <w:b/>
        </w:rPr>
        <w:t xml:space="preserve">  </w:t>
      </w:r>
    </w:p>
    <w:p w14:paraId="15291C09" w14:textId="77777777" w:rsidR="00821BAA" w:rsidRPr="00B370B0" w:rsidRDefault="00821BAA" w:rsidP="00600277">
      <w:pPr>
        <w:numPr>
          <w:ilvl w:val="0"/>
          <w:numId w:val="87"/>
        </w:numPr>
        <w:suppressAutoHyphens w:val="0"/>
        <w:spacing w:after="0" w:line="240" w:lineRule="auto"/>
        <w:ind w:left="993" w:hanging="284"/>
        <w:jc w:val="both"/>
        <w:rPr>
          <w:rFonts w:cs="Arial"/>
        </w:rPr>
      </w:pPr>
      <w:r w:rsidRPr="00B370B0">
        <w:rPr>
          <w:rFonts w:cs="Arial"/>
          <w:bCs/>
        </w:rPr>
        <w:t xml:space="preserve">Opis czynności, które muszą wykonać pracownicy i Dozór przed wykonywaniem prac, BHP w trakcie wykonywania prac, czynności po zakończeniu pracy oraz  sytuacje awaryjne (identyfikacja sytuacji awaryjnych i jak się w takiej sytuacji mają zachować pracownicy). </w:t>
      </w:r>
    </w:p>
    <w:p w14:paraId="65253F56" w14:textId="77777777" w:rsidR="00821BAA" w:rsidRPr="00B370B0" w:rsidRDefault="00821BAA" w:rsidP="00600277">
      <w:pPr>
        <w:numPr>
          <w:ilvl w:val="0"/>
          <w:numId w:val="88"/>
        </w:numPr>
        <w:suppressAutoHyphens w:val="0"/>
        <w:spacing w:after="0" w:line="240" w:lineRule="auto"/>
        <w:ind w:left="993" w:hanging="567"/>
        <w:jc w:val="both"/>
        <w:rPr>
          <w:rFonts w:cs="Arial"/>
        </w:rPr>
      </w:pPr>
      <w:r w:rsidRPr="00B370B0">
        <w:rPr>
          <w:rFonts w:cs="Arial"/>
        </w:rPr>
        <w:t>Pełny zakres wymagań dostępny w Załącznikach nr: 1, 1a, 2 (Standard BHP i Standard środowiskowy).</w:t>
      </w:r>
    </w:p>
    <w:p w14:paraId="60FBBDAD" w14:textId="77777777" w:rsidR="00821BAA" w:rsidRPr="00B370B0" w:rsidRDefault="00821BAA" w:rsidP="00600277">
      <w:pPr>
        <w:numPr>
          <w:ilvl w:val="0"/>
          <w:numId w:val="88"/>
        </w:numPr>
        <w:suppressAutoHyphens w:val="0"/>
        <w:spacing w:after="0" w:line="240" w:lineRule="auto"/>
        <w:ind w:left="709" w:hanging="283"/>
        <w:jc w:val="both"/>
        <w:rPr>
          <w:rFonts w:cs="Arial"/>
          <w:color w:val="FF0000"/>
        </w:rPr>
      </w:pPr>
      <w:r w:rsidRPr="00B370B0">
        <w:rPr>
          <w:rFonts w:cs="Arial"/>
        </w:rPr>
        <w:t xml:space="preserve">Skany dokumentacji określonej  w pkt 4 powyżej należy przesłać do akceptacji 3 dni robocze przed planowanym rozpoczęciem prac </w:t>
      </w:r>
      <w:r w:rsidRPr="00B370B0">
        <w:rPr>
          <w:rFonts w:cs="Arial"/>
          <w:bCs/>
          <w:iCs/>
          <w:lang w:val="pl"/>
        </w:rPr>
        <w:t xml:space="preserve">stosownie do lokalizacji: </w:t>
      </w:r>
    </w:p>
    <w:p w14:paraId="34A88438" w14:textId="77777777" w:rsidR="00821BAA" w:rsidRPr="00B370B0" w:rsidRDefault="00821BAA" w:rsidP="00600277">
      <w:pPr>
        <w:numPr>
          <w:ilvl w:val="0"/>
          <w:numId w:val="89"/>
        </w:numPr>
        <w:tabs>
          <w:tab w:val="left" w:pos="993"/>
        </w:tabs>
        <w:suppressAutoHyphens w:val="0"/>
        <w:spacing w:after="0" w:line="240" w:lineRule="auto"/>
        <w:ind w:left="1276" w:hanging="567"/>
        <w:jc w:val="both"/>
        <w:rPr>
          <w:rFonts w:cs="Arial"/>
          <w:iCs/>
          <w:lang w:val="pl"/>
        </w:rPr>
      </w:pPr>
      <w:r w:rsidRPr="00B370B0">
        <w:rPr>
          <w:rFonts w:cs="Arial"/>
          <w:b/>
          <w:bCs/>
          <w:iCs/>
          <w:lang w:val="pl"/>
        </w:rPr>
        <w:t xml:space="preserve">Czechowice-Dziedzice: </w:t>
      </w:r>
      <w:hyperlink r:id="rId10" w:history="1">
        <w:r w:rsidRPr="00B370B0">
          <w:rPr>
            <w:rFonts w:cs="Arial"/>
            <w:iCs/>
            <w:lang w:val="pl"/>
          </w:rPr>
          <w:t>marek.szendzielorz@orlenoil.pl</w:t>
        </w:r>
      </w:hyperlink>
    </w:p>
    <w:p w14:paraId="3FE5212D" w14:textId="77777777" w:rsidR="00821BAA" w:rsidRPr="00B370B0" w:rsidRDefault="00821BAA" w:rsidP="00600277">
      <w:pPr>
        <w:numPr>
          <w:ilvl w:val="0"/>
          <w:numId w:val="89"/>
        </w:numPr>
        <w:tabs>
          <w:tab w:val="left" w:pos="993"/>
        </w:tabs>
        <w:suppressAutoHyphens w:val="0"/>
        <w:spacing w:after="0" w:line="240" w:lineRule="auto"/>
        <w:ind w:left="1276" w:hanging="567"/>
        <w:jc w:val="both"/>
        <w:rPr>
          <w:rFonts w:cs="Arial"/>
          <w:iCs/>
          <w:lang w:val="pl"/>
        </w:rPr>
      </w:pPr>
      <w:r w:rsidRPr="00B370B0">
        <w:rPr>
          <w:rFonts w:cs="Arial"/>
          <w:b/>
          <w:bCs/>
          <w:iCs/>
          <w:lang w:val="pl"/>
        </w:rPr>
        <w:t>Gdańsk:</w:t>
      </w:r>
      <w:r w:rsidRPr="00B370B0">
        <w:rPr>
          <w:rFonts w:cs="Arial"/>
          <w:iCs/>
          <w:lang w:val="pl"/>
        </w:rPr>
        <w:t xml:space="preserve"> marcin.krasniewski@orlenoil.pl</w:t>
      </w:r>
    </w:p>
    <w:p w14:paraId="5436841A" w14:textId="77777777" w:rsidR="00821BAA" w:rsidRPr="00B370B0" w:rsidRDefault="00821BAA" w:rsidP="00600277">
      <w:pPr>
        <w:numPr>
          <w:ilvl w:val="0"/>
          <w:numId w:val="89"/>
        </w:numPr>
        <w:tabs>
          <w:tab w:val="left" w:pos="993"/>
        </w:tabs>
        <w:suppressAutoHyphens w:val="0"/>
        <w:spacing w:after="0" w:line="240" w:lineRule="auto"/>
        <w:ind w:left="1276" w:hanging="567"/>
        <w:jc w:val="both"/>
        <w:rPr>
          <w:rFonts w:cs="Arial"/>
          <w:iCs/>
          <w:lang w:val="pl"/>
        </w:rPr>
      </w:pPr>
      <w:r w:rsidRPr="00B370B0">
        <w:rPr>
          <w:rFonts w:cs="Arial"/>
          <w:b/>
          <w:bCs/>
          <w:iCs/>
          <w:lang w:val="pl"/>
        </w:rPr>
        <w:t>Jedlicze</w:t>
      </w:r>
      <w:r w:rsidRPr="00B370B0">
        <w:rPr>
          <w:rFonts w:cs="Arial"/>
          <w:iCs/>
          <w:lang w:val="pl"/>
        </w:rPr>
        <w:t xml:space="preserve">: </w:t>
      </w:r>
      <w:hyperlink r:id="rId11" w:history="1">
        <w:r w:rsidRPr="00B370B0">
          <w:rPr>
            <w:rFonts w:cs="Arial"/>
            <w:iCs/>
            <w:lang w:val="pl"/>
          </w:rPr>
          <w:t>janusz.sztaba@orlenoil.pl</w:t>
        </w:r>
      </w:hyperlink>
      <w:r w:rsidRPr="00B370B0">
        <w:rPr>
          <w:rFonts w:cs="Arial"/>
          <w:iCs/>
          <w:lang w:val="pl"/>
        </w:rPr>
        <w:t xml:space="preserve"> </w:t>
      </w:r>
    </w:p>
    <w:p w14:paraId="4A76C198" w14:textId="77777777" w:rsidR="00821BAA" w:rsidRPr="00B370B0" w:rsidRDefault="00821BAA" w:rsidP="00600277">
      <w:pPr>
        <w:numPr>
          <w:ilvl w:val="0"/>
          <w:numId w:val="89"/>
        </w:numPr>
        <w:tabs>
          <w:tab w:val="left" w:pos="993"/>
        </w:tabs>
        <w:suppressAutoHyphens w:val="0"/>
        <w:spacing w:after="0" w:line="240" w:lineRule="auto"/>
        <w:ind w:left="1276" w:hanging="567"/>
        <w:jc w:val="both"/>
        <w:rPr>
          <w:rFonts w:cs="Arial"/>
          <w:iCs/>
          <w:lang w:val="pl"/>
        </w:rPr>
      </w:pPr>
      <w:r w:rsidRPr="00B370B0">
        <w:rPr>
          <w:rFonts w:cs="Arial"/>
          <w:b/>
          <w:bCs/>
          <w:iCs/>
          <w:lang w:val="pl"/>
        </w:rPr>
        <w:t>Trzebinia, Kraków</w:t>
      </w:r>
      <w:r w:rsidRPr="00B370B0">
        <w:rPr>
          <w:rFonts w:cs="Arial"/>
          <w:iCs/>
          <w:lang w:val="pl"/>
        </w:rPr>
        <w:t xml:space="preserve">: </w:t>
      </w:r>
      <w:hyperlink r:id="rId12" w:history="1">
        <w:r w:rsidRPr="00B370B0">
          <w:rPr>
            <w:rFonts w:cs="Arial"/>
            <w:iCs/>
            <w:lang w:val="pl"/>
          </w:rPr>
          <w:t>pawel.zmudzki@orlenoil.pl</w:t>
        </w:r>
      </w:hyperlink>
      <w:r w:rsidRPr="00B370B0">
        <w:rPr>
          <w:rFonts w:cs="Arial"/>
          <w:iCs/>
        </w:rPr>
        <w:t xml:space="preserve">. </w:t>
      </w:r>
    </w:p>
    <w:p w14:paraId="48EDD07D" w14:textId="77777777" w:rsidR="00821BAA" w:rsidRPr="00B370B0" w:rsidRDefault="00821BAA" w:rsidP="00821BAA">
      <w:pPr>
        <w:suppressAutoHyphens w:val="0"/>
        <w:spacing w:after="0" w:line="240" w:lineRule="auto"/>
        <w:ind w:left="720"/>
        <w:jc w:val="both"/>
        <w:rPr>
          <w:rFonts w:cs="Arial"/>
          <w:b/>
          <w:bCs/>
          <w:iCs/>
          <w:lang w:val="pl"/>
        </w:rPr>
      </w:pPr>
      <w:r w:rsidRPr="00B370B0">
        <w:rPr>
          <w:rFonts w:cs="Arial"/>
          <w:iCs/>
          <w:lang w:val="pl"/>
        </w:rPr>
        <w:t xml:space="preserve">dodatkowo wysyłając do wiadomości informację </w:t>
      </w:r>
      <w:r w:rsidRPr="00B370B0">
        <w:rPr>
          <w:rFonts w:cs="Arial"/>
          <w:b/>
          <w:bCs/>
          <w:iCs/>
          <w:lang w:val="pl"/>
        </w:rPr>
        <w:t xml:space="preserve">na adres e-mail Zamawiającego usługę - </w:t>
      </w:r>
      <w:r w:rsidRPr="00B370B0">
        <w:rPr>
          <w:rFonts w:cs="Arial"/>
          <w:b/>
          <w:bCs/>
          <w:iCs/>
          <w:u w:val="single"/>
          <w:lang w:val="pl"/>
        </w:rPr>
        <w:t>pod rygorem wstrzymania realizacji prac</w:t>
      </w:r>
      <w:r w:rsidRPr="00B370B0">
        <w:rPr>
          <w:rFonts w:cs="Arial"/>
          <w:b/>
          <w:bCs/>
          <w:iCs/>
          <w:lang w:val="pl"/>
        </w:rPr>
        <w:t>.</w:t>
      </w:r>
    </w:p>
    <w:p w14:paraId="6664374E" w14:textId="77777777" w:rsidR="00821BAA" w:rsidRPr="00B370B0" w:rsidRDefault="00821BAA" w:rsidP="00600277">
      <w:pPr>
        <w:numPr>
          <w:ilvl w:val="0"/>
          <w:numId w:val="88"/>
        </w:numPr>
        <w:suppressAutoHyphens w:val="0"/>
        <w:spacing w:after="0" w:line="240" w:lineRule="auto"/>
        <w:ind w:left="709" w:hanging="283"/>
        <w:contextualSpacing/>
        <w:jc w:val="both"/>
        <w:rPr>
          <w:rFonts w:cs="Arial"/>
        </w:rPr>
      </w:pPr>
      <w:r w:rsidRPr="00B370B0">
        <w:rPr>
          <w:rFonts w:cs="Arial"/>
        </w:rPr>
        <w:t xml:space="preserve">W przypadku realizacji szkolenia BHP w dniu przystąpienia do prac, pracownicy  zatrudnieni na stanowiskach robotniczych zobowiązani są przyjść na szkolenie BHP w kompletnym ubraniu roboczym. </w:t>
      </w:r>
    </w:p>
    <w:p w14:paraId="2DAA9AC1" w14:textId="77777777" w:rsidR="00821BAA" w:rsidRPr="00B370B0" w:rsidRDefault="00821BAA" w:rsidP="00600277">
      <w:pPr>
        <w:numPr>
          <w:ilvl w:val="0"/>
          <w:numId w:val="88"/>
        </w:numPr>
        <w:suppressAutoHyphens w:val="0"/>
        <w:spacing w:after="0" w:line="240" w:lineRule="auto"/>
        <w:ind w:left="709" w:hanging="283"/>
        <w:jc w:val="both"/>
        <w:rPr>
          <w:rFonts w:cs="Arial"/>
        </w:rPr>
      </w:pPr>
      <w:r w:rsidRPr="00B370B0">
        <w:rPr>
          <w:rFonts w:cs="Arial"/>
          <w:b/>
          <w:bCs/>
        </w:rPr>
        <w:t>Program szkolenia dla Wykonawców i Podwykonawców wykonujących prace na terenie ORLEN OIL*</w:t>
      </w:r>
    </w:p>
    <w:p w14:paraId="04FFBBC7" w14:textId="77777777" w:rsidR="00821BAA" w:rsidRPr="00B370B0" w:rsidRDefault="00821BAA" w:rsidP="00821BAA">
      <w:pPr>
        <w:suppressAutoHyphens w:val="0"/>
        <w:spacing w:after="0" w:line="240" w:lineRule="auto"/>
        <w:ind w:left="709"/>
        <w:jc w:val="both"/>
        <w:rPr>
          <w:rFonts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7579"/>
        <w:gridCol w:w="965"/>
      </w:tblGrid>
      <w:tr w:rsidR="00821BAA" w:rsidRPr="00B370B0" w14:paraId="42A790B8" w14:textId="77777777" w:rsidTr="00721DF8">
        <w:trPr>
          <w:trHeight w:val="228"/>
          <w:jc w:val="center"/>
        </w:trPr>
        <w:tc>
          <w:tcPr>
            <w:tcW w:w="511" w:type="dxa"/>
            <w:vAlign w:val="center"/>
          </w:tcPr>
          <w:p w14:paraId="61D376B7" w14:textId="77777777" w:rsidR="00821BAA" w:rsidRPr="00B370B0" w:rsidRDefault="00821BAA" w:rsidP="00821BAA">
            <w:pPr>
              <w:suppressAutoHyphens w:val="0"/>
              <w:spacing w:after="0" w:line="240" w:lineRule="auto"/>
              <w:rPr>
                <w:rFonts w:cs="Arial"/>
                <w:b/>
                <w:bCs/>
              </w:rPr>
            </w:pPr>
            <w:r w:rsidRPr="00B370B0">
              <w:rPr>
                <w:rFonts w:cs="Arial"/>
                <w:b/>
                <w:bCs/>
              </w:rPr>
              <w:t>Lp.</w:t>
            </w:r>
          </w:p>
        </w:tc>
        <w:tc>
          <w:tcPr>
            <w:tcW w:w="8070" w:type="dxa"/>
            <w:vAlign w:val="center"/>
          </w:tcPr>
          <w:p w14:paraId="087E37E1" w14:textId="77777777" w:rsidR="00821BAA" w:rsidRPr="00B370B0" w:rsidRDefault="00821BAA" w:rsidP="00821BAA">
            <w:pPr>
              <w:suppressAutoHyphens w:val="0"/>
              <w:spacing w:after="0" w:line="240" w:lineRule="auto"/>
              <w:jc w:val="center"/>
              <w:rPr>
                <w:rFonts w:cs="Arial"/>
                <w:b/>
                <w:bCs/>
              </w:rPr>
            </w:pPr>
            <w:r w:rsidRPr="00B370B0">
              <w:rPr>
                <w:rFonts w:cs="Arial"/>
                <w:b/>
                <w:bCs/>
              </w:rPr>
              <w:t>Tematyka</w:t>
            </w:r>
          </w:p>
        </w:tc>
        <w:tc>
          <w:tcPr>
            <w:tcW w:w="992" w:type="dxa"/>
            <w:vAlign w:val="center"/>
          </w:tcPr>
          <w:p w14:paraId="6D326DB4" w14:textId="77777777" w:rsidR="00821BAA" w:rsidRPr="00B370B0" w:rsidRDefault="00821BAA" w:rsidP="00821BAA">
            <w:pPr>
              <w:suppressAutoHyphens w:val="0"/>
              <w:spacing w:after="0" w:line="240" w:lineRule="auto"/>
              <w:jc w:val="center"/>
              <w:rPr>
                <w:rFonts w:cs="Arial"/>
                <w:b/>
                <w:bCs/>
              </w:rPr>
            </w:pPr>
            <w:r w:rsidRPr="00B370B0">
              <w:rPr>
                <w:rFonts w:cs="Arial"/>
                <w:b/>
                <w:bCs/>
              </w:rPr>
              <w:t>Czas</w:t>
            </w:r>
          </w:p>
        </w:tc>
      </w:tr>
      <w:tr w:rsidR="00821BAA" w:rsidRPr="00B370B0" w14:paraId="3701BD0C" w14:textId="77777777" w:rsidTr="00721DF8">
        <w:trPr>
          <w:jc w:val="center"/>
        </w:trPr>
        <w:tc>
          <w:tcPr>
            <w:tcW w:w="511" w:type="dxa"/>
            <w:vAlign w:val="center"/>
          </w:tcPr>
          <w:p w14:paraId="3167C646" w14:textId="77777777" w:rsidR="00821BAA" w:rsidRPr="00B370B0" w:rsidRDefault="00821BAA" w:rsidP="00821BAA">
            <w:pPr>
              <w:suppressAutoHyphens w:val="0"/>
              <w:spacing w:after="0" w:line="240" w:lineRule="auto"/>
              <w:rPr>
                <w:rFonts w:cs="Arial"/>
                <w:bCs/>
              </w:rPr>
            </w:pPr>
            <w:r w:rsidRPr="00B370B0">
              <w:rPr>
                <w:rFonts w:cs="Arial"/>
                <w:bCs/>
              </w:rPr>
              <w:t>1</w:t>
            </w:r>
          </w:p>
        </w:tc>
        <w:tc>
          <w:tcPr>
            <w:tcW w:w="8070" w:type="dxa"/>
          </w:tcPr>
          <w:p w14:paraId="752E46B0" w14:textId="77777777" w:rsidR="00821BAA" w:rsidRPr="00B370B0" w:rsidRDefault="00821BAA" w:rsidP="00821BAA">
            <w:pPr>
              <w:suppressAutoHyphens w:val="0"/>
              <w:spacing w:after="0" w:line="240" w:lineRule="auto"/>
              <w:rPr>
                <w:rFonts w:cs="Arial"/>
                <w:bCs/>
              </w:rPr>
            </w:pPr>
            <w:r w:rsidRPr="00B370B0">
              <w:rPr>
                <w:rFonts w:cs="Arial"/>
                <w:bCs/>
              </w:rPr>
              <w:t>Omówienie znaczących zagrożeń występujących na terenie zakładu a także najważniejszych zagrożeń wypadkowych i zagrożeń dla zdrowia występujących w zakładzie i podstawowych środków zapobiegawczych. Omówienie wykazu prac szczególnie niebezpiecznych oraz zasad wykonywania tych prac.</w:t>
            </w:r>
          </w:p>
        </w:tc>
        <w:tc>
          <w:tcPr>
            <w:tcW w:w="992" w:type="dxa"/>
            <w:vAlign w:val="center"/>
          </w:tcPr>
          <w:p w14:paraId="0B5AD749" w14:textId="77777777" w:rsidR="00821BAA" w:rsidRPr="00B370B0" w:rsidRDefault="00821BAA" w:rsidP="00821BAA">
            <w:pPr>
              <w:suppressAutoHyphens w:val="0"/>
              <w:spacing w:after="0" w:line="240" w:lineRule="auto"/>
              <w:jc w:val="center"/>
              <w:rPr>
                <w:rFonts w:cs="Arial"/>
                <w:bCs/>
              </w:rPr>
            </w:pPr>
            <w:r w:rsidRPr="00B370B0">
              <w:rPr>
                <w:rFonts w:cs="Arial"/>
                <w:bCs/>
              </w:rPr>
              <w:t>20 min</w:t>
            </w:r>
          </w:p>
        </w:tc>
      </w:tr>
      <w:tr w:rsidR="00821BAA" w:rsidRPr="00B370B0" w14:paraId="2A423AD4" w14:textId="77777777" w:rsidTr="00721DF8">
        <w:trPr>
          <w:jc w:val="center"/>
        </w:trPr>
        <w:tc>
          <w:tcPr>
            <w:tcW w:w="511" w:type="dxa"/>
            <w:vAlign w:val="center"/>
          </w:tcPr>
          <w:p w14:paraId="58BE51AB" w14:textId="77777777" w:rsidR="00821BAA" w:rsidRPr="00B370B0" w:rsidRDefault="00821BAA" w:rsidP="00821BAA">
            <w:pPr>
              <w:suppressAutoHyphens w:val="0"/>
              <w:spacing w:after="0" w:line="240" w:lineRule="auto"/>
              <w:rPr>
                <w:rFonts w:cs="Arial"/>
                <w:bCs/>
              </w:rPr>
            </w:pPr>
            <w:r w:rsidRPr="00B370B0">
              <w:rPr>
                <w:rFonts w:cs="Arial"/>
                <w:bCs/>
              </w:rPr>
              <w:t>2</w:t>
            </w:r>
          </w:p>
        </w:tc>
        <w:tc>
          <w:tcPr>
            <w:tcW w:w="8070" w:type="dxa"/>
          </w:tcPr>
          <w:p w14:paraId="185004EF" w14:textId="77777777" w:rsidR="00821BAA" w:rsidRPr="00B370B0" w:rsidRDefault="00821BAA" w:rsidP="00821BAA">
            <w:pPr>
              <w:suppressAutoHyphens w:val="0"/>
              <w:spacing w:after="0" w:line="240" w:lineRule="auto"/>
              <w:rPr>
                <w:rFonts w:cs="Arial"/>
                <w:bCs/>
              </w:rPr>
            </w:pPr>
            <w:r w:rsidRPr="00B370B0">
              <w:rPr>
                <w:rFonts w:cs="Arial"/>
                <w:bCs/>
              </w:rPr>
              <w:t>Omówienie zasad bezpieczeństwa obowiązujących na terenie zakładu, w tym:</w:t>
            </w:r>
          </w:p>
          <w:p w14:paraId="50DA094F" w14:textId="77777777" w:rsidR="00821BAA" w:rsidRPr="00B370B0" w:rsidRDefault="00821BAA" w:rsidP="00600277">
            <w:pPr>
              <w:numPr>
                <w:ilvl w:val="0"/>
                <w:numId w:val="85"/>
              </w:numPr>
              <w:suppressAutoHyphens w:val="0"/>
              <w:spacing w:after="0" w:line="240" w:lineRule="auto"/>
              <w:rPr>
                <w:rFonts w:cs="Arial"/>
                <w:bCs/>
              </w:rPr>
            </w:pPr>
            <w:r w:rsidRPr="00B370B0">
              <w:rPr>
                <w:rFonts w:cs="Arial"/>
                <w:bCs/>
              </w:rPr>
              <w:t>zasad wejścia na teren zakładu pracowników Wykonawcy / Podwykonawcy,</w:t>
            </w:r>
          </w:p>
          <w:p w14:paraId="57A3F649" w14:textId="77777777" w:rsidR="00821BAA" w:rsidRPr="00B370B0" w:rsidRDefault="00821BAA" w:rsidP="00600277">
            <w:pPr>
              <w:numPr>
                <w:ilvl w:val="0"/>
                <w:numId w:val="85"/>
              </w:numPr>
              <w:suppressAutoHyphens w:val="0"/>
              <w:spacing w:after="0" w:line="240" w:lineRule="auto"/>
              <w:rPr>
                <w:rFonts w:cs="Arial"/>
                <w:bCs/>
              </w:rPr>
            </w:pPr>
            <w:r w:rsidRPr="00B370B0">
              <w:rPr>
                <w:rFonts w:cs="Arial"/>
                <w:bCs/>
              </w:rPr>
              <w:t>zasad poruszania się na terenie zakładu,</w:t>
            </w:r>
          </w:p>
          <w:p w14:paraId="482C3F83" w14:textId="77777777" w:rsidR="00821BAA" w:rsidRPr="00B370B0" w:rsidRDefault="00821BAA" w:rsidP="00600277">
            <w:pPr>
              <w:numPr>
                <w:ilvl w:val="0"/>
                <w:numId w:val="85"/>
              </w:numPr>
              <w:suppressAutoHyphens w:val="0"/>
              <w:spacing w:after="0" w:line="240" w:lineRule="auto"/>
              <w:rPr>
                <w:rFonts w:cs="Arial"/>
                <w:bCs/>
              </w:rPr>
            </w:pPr>
            <w:r w:rsidRPr="00B370B0">
              <w:rPr>
                <w:rFonts w:cs="Arial"/>
                <w:bCs/>
              </w:rPr>
              <w:t>zasad wnoszenia sprzętu i urządzeń na teren zakładu,</w:t>
            </w:r>
          </w:p>
          <w:p w14:paraId="648D5B21" w14:textId="77777777" w:rsidR="00821BAA" w:rsidRPr="00B370B0" w:rsidRDefault="00821BAA" w:rsidP="00600277">
            <w:pPr>
              <w:numPr>
                <w:ilvl w:val="0"/>
                <w:numId w:val="85"/>
              </w:numPr>
              <w:suppressAutoHyphens w:val="0"/>
              <w:spacing w:after="0" w:line="240" w:lineRule="auto"/>
              <w:rPr>
                <w:rFonts w:cs="Arial"/>
                <w:bCs/>
              </w:rPr>
            </w:pPr>
            <w:r w:rsidRPr="00B370B0">
              <w:rPr>
                <w:rFonts w:cs="Arial"/>
                <w:bCs/>
              </w:rPr>
              <w:t>zasad używania sprzętu ochrony indywidualnej,</w:t>
            </w:r>
          </w:p>
          <w:p w14:paraId="1DEDF953" w14:textId="77777777" w:rsidR="00821BAA" w:rsidRPr="00B370B0" w:rsidRDefault="00821BAA" w:rsidP="00600277">
            <w:pPr>
              <w:numPr>
                <w:ilvl w:val="0"/>
                <w:numId w:val="85"/>
              </w:numPr>
              <w:suppressAutoHyphens w:val="0"/>
              <w:spacing w:after="0" w:line="240" w:lineRule="auto"/>
              <w:rPr>
                <w:rFonts w:cs="Arial"/>
                <w:bCs/>
              </w:rPr>
            </w:pPr>
            <w:r w:rsidRPr="00B370B0">
              <w:rPr>
                <w:rFonts w:cs="Arial"/>
                <w:bCs/>
              </w:rPr>
              <w:t>zachowania czystości i porządku na stanowisku i po zakończonej pracy.</w:t>
            </w:r>
          </w:p>
        </w:tc>
        <w:tc>
          <w:tcPr>
            <w:tcW w:w="992" w:type="dxa"/>
            <w:vAlign w:val="center"/>
          </w:tcPr>
          <w:p w14:paraId="4D82B40D" w14:textId="77777777" w:rsidR="00821BAA" w:rsidRPr="00B370B0" w:rsidRDefault="00821BAA" w:rsidP="00821BAA">
            <w:pPr>
              <w:suppressAutoHyphens w:val="0"/>
              <w:spacing w:after="0" w:line="240" w:lineRule="auto"/>
              <w:jc w:val="center"/>
              <w:rPr>
                <w:rFonts w:cs="Arial"/>
                <w:bCs/>
              </w:rPr>
            </w:pPr>
            <w:r w:rsidRPr="00B370B0">
              <w:rPr>
                <w:rFonts w:cs="Arial"/>
                <w:bCs/>
              </w:rPr>
              <w:t>20 min</w:t>
            </w:r>
          </w:p>
        </w:tc>
      </w:tr>
      <w:tr w:rsidR="00821BAA" w:rsidRPr="00B370B0" w14:paraId="27FB25E4" w14:textId="77777777" w:rsidTr="00721DF8">
        <w:trPr>
          <w:jc w:val="center"/>
        </w:trPr>
        <w:tc>
          <w:tcPr>
            <w:tcW w:w="511" w:type="dxa"/>
            <w:vAlign w:val="center"/>
          </w:tcPr>
          <w:p w14:paraId="49D7A444" w14:textId="77777777" w:rsidR="00821BAA" w:rsidRPr="00B370B0" w:rsidRDefault="00821BAA" w:rsidP="00821BAA">
            <w:pPr>
              <w:suppressAutoHyphens w:val="0"/>
              <w:spacing w:after="0" w:line="240" w:lineRule="auto"/>
              <w:rPr>
                <w:rFonts w:cs="Arial"/>
                <w:bCs/>
              </w:rPr>
            </w:pPr>
            <w:r w:rsidRPr="00B370B0">
              <w:rPr>
                <w:rFonts w:cs="Arial"/>
                <w:bCs/>
              </w:rPr>
              <w:t>3</w:t>
            </w:r>
          </w:p>
        </w:tc>
        <w:tc>
          <w:tcPr>
            <w:tcW w:w="8070" w:type="dxa"/>
          </w:tcPr>
          <w:p w14:paraId="70C5A8F4" w14:textId="77777777" w:rsidR="00821BAA" w:rsidRPr="00B370B0" w:rsidRDefault="00821BAA" w:rsidP="00821BAA">
            <w:pPr>
              <w:suppressAutoHyphens w:val="0"/>
              <w:spacing w:after="0" w:line="240" w:lineRule="auto"/>
              <w:rPr>
                <w:rFonts w:cs="Arial"/>
                <w:bCs/>
              </w:rPr>
            </w:pPr>
            <w:r w:rsidRPr="00B370B0">
              <w:rPr>
                <w:rFonts w:cs="Arial"/>
                <w:bCs/>
              </w:rPr>
              <w:t>Omówienie zasad postępowania w razie wypadku w czasie pracy i sytuacjach zagrożeń (pożaru, awarii lub innego miejscowego zagrożenia) w zakładzie.</w:t>
            </w:r>
          </w:p>
        </w:tc>
        <w:tc>
          <w:tcPr>
            <w:tcW w:w="992" w:type="dxa"/>
            <w:vAlign w:val="center"/>
          </w:tcPr>
          <w:p w14:paraId="69EF9A30" w14:textId="77777777" w:rsidR="00821BAA" w:rsidRPr="00B370B0" w:rsidRDefault="00821BAA" w:rsidP="00821BAA">
            <w:pPr>
              <w:suppressAutoHyphens w:val="0"/>
              <w:spacing w:after="0" w:line="240" w:lineRule="auto"/>
              <w:jc w:val="center"/>
              <w:rPr>
                <w:rFonts w:cs="Arial"/>
                <w:bCs/>
              </w:rPr>
            </w:pPr>
            <w:r w:rsidRPr="00B370B0">
              <w:rPr>
                <w:rFonts w:cs="Arial"/>
                <w:bCs/>
              </w:rPr>
              <w:t>20 min</w:t>
            </w:r>
          </w:p>
        </w:tc>
      </w:tr>
      <w:tr w:rsidR="00821BAA" w:rsidRPr="00B370B0" w14:paraId="3D0CA0A9" w14:textId="77777777" w:rsidTr="00721DF8">
        <w:trPr>
          <w:jc w:val="center"/>
        </w:trPr>
        <w:tc>
          <w:tcPr>
            <w:tcW w:w="511" w:type="dxa"/>
            <w:vAlign w:val="center"/>
          </w:tcPr>
          <w:p w14:paraId="68E9585E" w14:textId="77777777" w:rsidR="00821BAA" w:rsidRPr="00B370B0" w:rsidRDefault="00821BAA" w:rsidP="00821BAA">
            <w:pPr>
              <w:suppressAutoHyphens w:val="0"/>
              <w:spacing w:after="0" w:line="240" w:lineRule="auto"/>
              <w:rPr>
                <w:rFonts w:cs="Arial"/>
                <w:bCs/>
              </w:rPr>
            </w:pPr>
            <w:r w:rsidRPr="00B370B0">
              <w:rPr>
                <w:rFonts w:cs="Arial"/>
                <w:bCs/>
              </w:rPr>
              <w:t>4</w:t>
            </w:r>
          </w:p>
        </w:tc>
        <w:tc>
          <w:tcPr>
            <w:tcW w:w="8070" w:type="dxa"/>
          </w:tcPr>
          <w:p w14:paraId="5AF0055C" w14:textId="77777777" w:rsidR="00821BAA" w:rsidRPr="00B370B0" w:rsidRDefault="00821BAA" w:rsidP="00821BAA">
            <w:pPr>
              <w:suppressAutoHyphens w:val="0"/>
              <w:spacing w:after="0" w:line="240" w:lineRule="auto"/>
              <w:rPr>
                <w:rFonts w:cs="Arial"/>
                <w:bCs/>
              </w:rPr>
            </w:pPr>
            <w:r w:rsidRPr="00B370B0">
              <w:rPr>
                <w:rFonts w:cs="Arial"/>
                <w:bCs/>
              </w:rPr>
              <w:t>Omówienie zasad ochrony przeciwpożarowej na terenie zakładu.</w:t>
            </w:r>
          </w:p>
        </w:tc>
        <w:tc>
          <w:tcPr>
            <w:tcW w:w="992" w:type="dxa"/>
            <w:vAlign w:val="center"/>
          </w:tcPr>
          <w:p w14:paraId="450A73E3" w14:textId="77777777" w:rsidR="00821BAA" w:rsidRPr="00B370B0" w:rsidRDefault="00821BAA" w:rsidP="00821BAA">
            <w:pPr>
              <w:suppressAutoHyphens w:val="0"/>
              <w:spacing w:after="0" w:line="240" w:lineRule="auto"/>
              <w:jc w:val="center"/>
              <w:rPr>
                <w:rFonts w:cs="Arial"/>
                <w:bCs/>
              </w:rPr>
            </w:pPr>
            <w:r w:rsidRPr="00B370B0">
              <w:rPr>
                <w:rFonts w:cs="Arial"/>
                <w:bCs/>
              </w:rPr>
              <w:t>20 min</w:t>
            </w:r>
          </w:p>
        </w:tc>
      </w:tr>
      <w:tr w:rsidR="00821BAA" w:rsidRPr="00B370B0" w14:paraId="4BB61204" w14:textId="77777777" w:rsidTr="00721DF8">
        <w:trPr>
          <w:jc w:val="center"/>
        </w:trPr>
        <w:tc>
          <w:tcPr>
            <w:tcW w:w="511" w:type="dxa"/>
            <w:vAlign w:val="center"/>
          </w:tcPr>
          <w:p w14:paraId="287C3B07" w14:textId="77777777" w:rsidR="00821BAA" w:rsidRPr="00B370B0" w:rsidRDefault="00821BAA" w:rsidP="00821BAA">
            <w:pPr>
              <w:suppressAutoHyphens w:val="0"/>
              <w:spacing w:after="0" w:line="240" w:lineRule="auto"/>
              <w:rPr>
                <w:rFonts w:cs="Arial"/>
                <w:bCs/>
              </w:rPr>
            </w:pPr>
            <w:r w:rsidRPr="00B370B0">
              <w:rPr>
                <w:rFonts w:cs="Arial"/>
                <w:bCs/>
              </w:rPr>
              <w:lastRenderedPageBreak/>
              <w:t>5</w:t>
            </w:r>
          </w:p>
        </w:tc>
        <w:tc>
          <w:tcPr>
            <w:tcW w:w="8070" w:type="dxa"/>
          </w:tcPr>
          <w:p w14:paraId="40F147E5" w14:textId="77777777" w:rsidR="00821BAA" w:rsidRPr="00B370B0" w:rsidRDefault="00821BAA" w:rsidP="00821BAA">
            <w:pPr>
              <w:suppressAutoHyphens w:val="0"/>
              <w:spacing w:after="0" w:line="240" w:lineRule="auto"/>
              <w:rPr>
                <w:rFonts w:cs="Arial"/>
                <w:bCs/>
              </w:rPr>
            </w:pPr>
            <w:r w:rsidRPr="00B370B0">
              <w:rPr>
                <w:rFonts w:cs="Arial"/>
                <w:bCs/>
              </w:rPr>
              <w:t>Omówienie nakazów i zakazów obowiązujących na terenie zakładu.</w:t>
            </w:r>
          </w:p>
          <w:p w14:paraId="035FF98E" w14:textId="77777777" w:rsidR="00821BAA" w:rsidRPr="00B370B0" w:rsidRDefault="00821BAA" w:rsidP="00821BAA">
            <w:pPr>
              <w:suppressAutoHyphens w:val="0"/>
              <w:spacing w:after="0" w:line="240" w:lineRule="auto"/>
              <w:rPr>
                <w:rFonts w:cs="Arial"/>
                <w:bCs/>
              </w:rPr>
            </w:pPr>
            <w:r w:rsidRPr="00B370B0">
              <w:rPr>
                <w:rFonts w:cs="Arial"/>
                <w:bCs/>
              </w:rPr>
              <w:t>Odpowiedzialność za naruszenie przepisów lub zasad bezpieczeństwa i higieny pracy.</w:t>
            </w:r>
          </w:p>
        </w:tc>
        <w:tc>
          <w:tcPr>
            <w:tcW w:w="992" w:type="dxa"/>
            <w:vAlign w:val="center"/>
          </w:tcPr>
          <w:p w14:paraId="13F57C81" w14:textId="77777777" w:rsidR="00821BAA" w:rsidRPr="00B370B0" w:rsidRDefault="00821BAA" w:rsidP="00821BAA">
            <w:pPr>
              <w:suppressAutoHyphens w:val="0"/>
              <w:spacing w:after="0" w:line="240" w:lineRule="auto"/>
              <w:jc w:val="center"/>
              <w:rPr>
                <w:rFonts w:cs="Arial"/>
                <w:bCs/>
              </w:rPr>
            </w:pPr>
            <w:r w:rsidRPr="00B370B0">
              <w:rPr>
                <w:rFonts w:cs="Arial"/>
                <w:bCs/>
              </w:rPr>
              <w:t>20 min</w:t>
            </w:r>
          </w:p>
        </w:tc>
      </w:tr>
      <w:tr w:rsidR="00821BAA" w:rsidRPr="00B370B0" w14:paraId="519C9373" w14:textId="77777777" w:rsidTr="00721DF8">
        <w:trPr>
          <w:jc w:val="center"/>
        </w:trPr>
        <w:tc>
          <w:tcPr>
            <w:tcW w:w="511" w:type="dxa"/>
            <w:vAlign w:val="center"/>
          </w:tcPr>
          <w:p w14:paraId="22DE034A" w14:textId="77777777" w:rsidR="00821BAA" w:rsidRPr="00B370B0" w:rsidRDefault="00821BAA" w:rsidP="00821BAA">
            <w:pPr>
              <w:suppressAutoHyphens w:val="0"/>
              <w:spacing w:after="0" w:line="240" w:lineRule="auto"/>
              <w:rPr>
                <w:rFonts w:cs="Arial"/>
                <w:bCs/>
              </w:rPr>
            </w:pPr>
            <w:r w:rsidRPr="00B370B0">
              <w:rPr>
                <w:rFonts w:cs="Arial"/>
                <w:bCs/>
              </w:rPr>
              <w:t>6</w:t>
            </w:r>
          </w:p>
        </w:tc>
        <w:tc>
          <w:tcPr>
            <w:tcW w:w="8070" w:type="dxa"/>
          </w:tcPr>
          <w:p w14:paraId="3A30ED93" w14:textId="77777777" w:rsidR="00821BAA" w:rsidRPr="00B370B0" w:rsidRDefault="00821BAA" w:rsidP="00821BAA">
            <w:pPr>
              <w:suppressAutoHyphens w:val="0"/>
              <w:spacing w:after="0" w:line="240" w:lineRule="auto"/>
              <w:rPr>
                <w:rFonts w:cs="Arial"/>
                <w:bCs/>
              </w:rPr>
            </w:pPr>
            <w:r w:rsidRPr="00B370B0">
              <w:rPr>
                <w:rFonts w:cs="Arial"/>
                <w:bCs/>
              </w:rPr>
              <w:t>Omówienie wymagań dotyczących Zintegrowanego Systemu Zarządzania.</w:t>
            </w:r>
          </w:p>
          <w:p w14:paraId="0216E305" w14:textId="77777777" w:rsidR="00821BAA" w:rsidRPr="00B370B0" w:rsidRDefault="00821BAA" w:rsidP="00821BAA">
            <w:pPr>
              <w:suppressAutoHyphens w:val="0"/>
              <w:spacing w:after="0" w:line="240" w:lineRule="auto"/>
              <w:rPr>
                <w:rFonts w:cs="Arial"/>
                <w:bCs/>
              </w:rPr>
            </w:pPr>
            <w:r w:rsidRPr="00B370B0">
              <w:rPr>
                <w:rFonts w:cs="Arial"/>
                <w:bCs/>
              </w:rPr>
              <w:t>Wymagania środowiskowe.</w:t>
            </w:r>
          </w:p>
        </w:tc>
        <w:tc>
          <w:tcPr>
            <w:tcW w:w="992" w:type="dxa"/>
            <w:vAlign w:val="center"/>
          </w:tcPr>
          <w:p w14:paraId="430FD649" w14:textId="77777777" w:rsidR="00821BAA" w:rsidRPr="00B370B0" w:rsidRDefault="00821BAA" w:rsidP="00821BAA">
            <w:pPr>
              <w:suppressAutoHyphens w:val="0"/>
              <w:spacing w:after="0" w:line="240" w:lineRule="auto"/>
              <w:jc w:val="center"/>
              <w:rPr>
                <w:rFonts w:cs="Arial"/>
                <w:bCs/>
              </w:rPr>
            </w:pPr>
            <w:r w:rsidRPr="00B370B0">
              <w:rPr>
                <w:rFonts w:cs="Arial"/>
                <w:bCs/>
              </w:rPr>
              <w:t>20 min</w:t>
            </w:r>
          </w:p>
        </w:tc>
      </w:tr>
    </w:tbl>
    <w:p w14:paraId="7ED186F4" w14:textId="77777777" w:rsidR="00821BAA" w:rsidRPr="00B370B0" w:rsidRDefault="00821BAA" w:rsidP="00821BAA">
      <w:pPr>
        <w:suppressAutoHyphens w:val="0"/>
        <w:spacing w:after="160" w:line="259" w:lineRule="auto"/>
        <w:rPr>
          <w:rFonts w:eastAsiaTheme="minorHAnsi" w:cs="Arial"/>
          <w:lang w:eastAsia="en-US"/>
        </w:rPr>
      </w:pPr>
    </w:p>
    <w:p w14:paraId="47333939" w14:textId="77777777" w:rsidR="00821BAA" w:rsidRPr="00B370B0" w:rsidRDefault="00821BAA" w:rsidP="00600277">
      <w:pPr>
        <w:keepNext/>
        <w:pageBreakBefore/>
        <w:numPr>
          <w:ilvl w:val="1"/>
          <w:numId w:val="82"/>
        </w:numPr>
        <w:suppressAutoHyphens w:val="0"/>
        <w:spacing w:after="240" w:line="240" w:lineRule="auto"/>
        <w:ind w:left="0" w:firstLine="0"/>
        <w:jc w:val="center"/>
        <w:outlineLvl w:val="1"/>
        <w:rPr>
          <w:rFonts w:cs="Arial"/>
          <w:b/>
          <w:iCs/>
        </w:rPr>
      </w:pPr>
      <w:bookmarkStart w:id="119" w:name="_Toc133305875"/>
      <w:r w:rsidRPr="00B370B0">
        <w:rPr>
          <w:rFonts w:cs="Arial"/>
          <w:b/>
          <w:iCs/>
        </w:rPr>
        <w:lastRenderedPageBreak/>
        <w:t>ZAŁĄCZNIK NR 4b-2</w:t>
      </w:r>
      <w:r w:rsidRPr="00B370B0">
        <w:rPr>
          <w:rFonts w:cs="Arial"/>
          <w:b/>
          <w:iCs/>
        </w:rPr>
        <w:br/>
        <w:t>Wzór zawiadomienia o zdarzeniu wypadkowym</w:t>
      </w:r>
      <w:bookmarkEnd w:id="119"/>
    </w:p>
    <w:p w14:paraId="13271FD8" w14:textId="77777777" w:rsidR="00821BAA" w:rsidRPr="00B370B0" w:rsidRDefault="00821BAA" w:rsidP="00821BAA">
      <w:pPr>
        <w:suppressAutoHyphens w:val="0"/>
        <w:spacing w:after="0" w:line="240" w:lineRule="auto"/>
        <w:jc w:val="both"/>
        <w:rPr>
          <w:rFonts w:cs="Arial"/>
        </w:rPr>
      </w:pPr>
    </w:p>
    <w:p w14:paraId="5EFD56AB" w14:textId="77777777" w:rsidR="00821BAA" w:rsidRPr="00B370B0" w:rsidRDefault="00821BAA" w:rsidP="00821BAA">
      <w:pPr>
        <w:suppressAutoHyphens w:val="0"/>
        <w:spacing w:after="0" w:line="240" w:lineRule="auto"/>
        <w:jc w:val="both"/>
        <w:rPr>
          <w:rFonts w:cs="Arial"/>
          <w:i/>
          <w:iCs/>
        </w:rPr>
      </w:pPr>
      <w:r w:rsidRPr="00B370B0">
        <w:rPr>
          <w:rFonts w:cs="Arial"/>
          <w:i/>
          <w:iCs/>
        </w:rPr>
        <w:t xml:space="preserve">…………………………….………….                                                                                                                    …………………………..   </w:t>
      </w:r>
    </w:p>
    <w:p w14:paraId="37F2B69D" w14:textId="77777777" w:rsidR="00821BAA" w:rsidRPr="00B370B0" w:rsidRDefault="00821BAA" w:rsidP="00821BAA">
      <w:pPr>
        <w:suppressAutoHyphens w:val="0"/>
        <w:spacing w:after="0" w:line="240" w:lineRule="auto"/>
        <w:rPr>
          <w:rFonts w:cs="Arial"/>
          <w:i/>
          <w:iCs/>
        </w:rPr>
      </w:pPr>
      <w:r w:rsidRPr="00B370B0">
        <w:rPr>
          <w:rFonts w:cs="Arial"/>
          <w:i/>
          <w:iCs/>
        </w:rPr>
        <w:t xml:space="preserve">    nazwisko i imię Zgłaszającego                                                                                                                                                     miejscowość  i data</w:t>
      </w:r>
    </w:p>
    <w:p w14:paraId="75546C5D" w14:textId="77777777" w:rsidR="00821BAA" w:rsidRPr="00B370B0" w:rsidRDefault="00821BAA" w:rsidP="00821BAA">
      <w:pPr>
        <w:suppressAutoHyphens w:val="0"/>
        <w:spacing w:after="0" w:line="240" w:lineRule="auto"/>
        <w:rPr>
          <w:rFonts w:cs="Arial"/>
          <w:i/>
          <w:iCs/>
        </w:rPr>
      </w:pPr>
      <w:r w:rsidRPr="00B370B0">
        <w:rPr>
          <w:rFonts w:cs="Arial"/>
          <w:i/>
          <w:iCs/>
        </w:rPr>
        <w:t xml:space="preserve">                                                                                            </w:t>
      </w:r>
    </w:p>
    <w:p w14:paraId="42CE28FE" w14:textId="77777777" w:rsidR="00821BAA" w:rsidRPr="00B370B0" w:rsidRDefault="00821BAA" w:rsidP="00821BAA">
      <w:pPr>
        <w:suppressAutoHyphens w:val="0"/>
        <w:spacing w:after="0" w:line="240" w:lineRule="auto"/>
        <w:jc w:val="both"/>
        <w:rPr>
          <w:rFonts w:cs="Arial"/>
          <w:i/>
          <w:iCs/>
        </w:rPr>
      </w:pPr>
    </w:p>
    <w:p w14:paraId="7A075FD4" w14:textId="77777777" w:rsidR="00821BAA" w:rsidRPr="00B370B0" w:rsidRDefault="00821BAA" w:rsidP="00821BAA">
      <w:pPr>
        <w:suppressAutoHyphens w:val="0"/>
        <w:spacing w:after="0" w:line="240" w:lineRule="auto"/>
        <w:jc w:val="both"/>
        <w:rPr>
          <w:rFonts w:cs="Arial"/>
          <w:i/>
          <w:iCs/>
        </w:rPr>
      </w:pPr>
      <w:r w:rsidRPr="00B370B0">
        <w:rPr>
          <w:rFonts w:cs="Arial"/>
          <w:i/>
          <w:iCs/>
        </w:rPr>
        <w:t>………………………………..………….</w:t>
      </w:r>
    </w:p>
    <w:p w14:paraId="07F433C4" w14:textId="77777777" w:rsidR="00821BAA" w:rsidRPr="00B370B0" w:rsidRDefault="00821BAA" w:rsidP="00821BAA">
      <w:pPr>
        <w:suppressAutoHyphens w:val="0"/>
        <w:spacing w:after="0" w:line="240" w:lineRule="auto"/>
        <w:jc w:val="both"/>
        <w:rPr>
          <w:rFonts w:cs="Arial"/>
          <w:i/>
          <w:iCs/>
        </w:rPr>
      </w:pPr>
      <w:r w:rsidRPr="00B370B0">
        <w:rPr>
          <w:rFonts w:cs="Arial"/>
          <w:i/>
          <w:iCs/>
        </w:rPr>
        <w:t xml:space="preserve">          miejsce pracy</w:t>
      </w:r>
    </w:p>
    <w:p w14:paraId="3E72A179" w14:textId="77777777" w:rsidR="00821BAA" w:rsidRPr="00B370B0" w:rsidRDefault="00821BAA" w:rsidP="00821BAA">
      <w:pPr>
        <w:suppressAutoHyphens w:val="0"/>
        <w:spacing w:after="0" w:line="240" w:lineRule="auto"/>
        <w:jc w:val="both"/>
        <w:rPr>
          <w:rFonts w:cs="Arial"/>
          <w:i/>
          <w:iCs/>
        </w:rPr>
      </w:pPr>
    </w:p>
    <w:p w14:paraId="4EA96C6F" w14:textId="77777777" w:rsidR="00821BAA" w:rsidRPr="00B370B0" w:rsidRDefault="00821BAA" w:rsidP="00821BAA">
      <w:pPr>
        <w:suppressAutoHyphens w:val="0"/>
        <w:spacing w:after="0" w:line="240" w:lineRule="auto"/>
        <w:jc w:val="both"/>
        <w:rPr>
          <w:rFonts w:cs="Arial"/>
          <w:i/>
          <w:iCs/>
        </w:rPr>
      </w:pPr>
    </w:p>
    <w:p w14:paraId="54B1B11E" w14:textId="77777777" w:rsidR="00821BAA" w:rsidRPr="00B370B0" w:rsidRDefault="00821BAA" w:rsidP="00821BAA">
      <w:pPr>
        <w:suppressAutoHyphens w:val="0"/>
        <w:spacing w:after="0" w:line="240" w:lineRule="auto"/>
        <w:jc w:val="both"/>
        <w:rPr>
          <w:rFonts w:cs="Arial"/>
          <w:i/>
          <w:iCs/>
        </w:rPr>
      </w:pPr>
      <w:r w:rsidRPr="00B370B0">
        <w:rPr>
          <w:rFonts w:cs="Arial"/>
          <w:i/>
          <w:iCs/>
        </w:rPr>
        <w:t>………………………………..………….</w:t>
      </w:r>
    </w:p>
    <w:p w14:paraId="3FE4C116" w14:textId="77777777" w:rsidR="00821BAA" w:rsidRPr="00B370B0" w:rsidRDefault="00821BAA" w:rsidP="00821BAA">
      <w:pPr>
        <w:suppressAutoHyphens w:val="0"/>
        <w:spacing w:after="0" w:line="240" w:lineRule="auto"/>
        <w:jc w:val="both"/>
        <w:rPr>
          <w:rFonts w:cs="Arial"/>
          <w:i/>
          <w:iCs/>
        </w:rPr>
      </w:pPr>
      <w:r w:rsidRPr="00B370B0">
        <w:rPr>
          <w:rFonts w:cs="Arial"/>
          <w:i/>
          <w:iCs/>
        </w:rPr>
        <w:t xml:space="preserve">       stanowisko służbowe</w:t>
      </w:r>
    </w:p>
    <w:p w14:paraId="45D04621" w14:textId="77777777" w:rsidR="00821BAA" w:rsidRPr="00B370B0" w:rsidRDefault="00821BAA" w:rsidP="00821BAA">
      <w:pPr>
        <w:suppressAutoHyphens w:val="0"/>
        <w:spacing w:after="0" w:line="240" w:lineRule="auto"/>
        <w:jc w:val="both"/>
        <w:rPr>
          <w:rFonts w:cs="Arial"/>
          <w:i/>
          <w:iCs/>
        </w:rPr>
      </w:pPr>
    </w:p>
    <w:p w14:paraId="621F315C" w14:textId="77777777" w:rsidR="00821BAA" w:rsidRPr="00B370B0" w:rsidRDefault="00821BAA" w:rsidP="00821BAA">
      <w:pPr>
        <w:suppressAutoHyphens w:val="0"/>
        <w:spacing w:after="0" w:line="240" w:lineRule="auto"/>
        <w:jc w:val="both"/>
        <w:rPr>
          <w:rFonts w:cs="Arial"/>
        </w:rPr>
      </w:pPr>
    </w:p>
    <w:p w14:paraId="61B57A4D" w14:textId="77777777" w:rsidR="00821BAA" w:rsidRPr="00B370B0" w:rsidRDefault="00821BAA" w:rsidP="00821BAA">
      <w:pPr>
        <w:suppressAutoHyphens w:val="0"/>
        <w:spacing w:after="0" w:line="240" w:lineRule="auto"/>
        <w:jc w:val="both"/>
        <w:rPr>
          <w:rFonts w:cs="Arial"/>
        </w:rPr>
      </w:pPr>
    </w:p>
    <w:p w14:paraId="0A21BAB0" w14:textId="77777777" w:rsidR="00821BAA" w:rsidRPr="00B370B0" w:rsidRDefault="00821BAA" w:rsidP="00821BAA">
      <w:pPr>
        <w:suppressAutoHyphens w:val="0"/>
        <w:spacing w:after="0" w:line="240" w:lineRule="auto"/>
        <w:jc w:val="center"/>
        <w:rPr>
          <w:rFonts w:cs="Arial"/>
          <w:b/>
        </w:rPr>
      </w:pPr>
      <w:r w:rsidRPr="00B370B0">
        <w:rPr>
          <w:rFonts w:cs="Arial"/>
          <w:b/>
        </w:rPr>
        <w:t>Zawiadomienie o zdarzeniu wypadkowym przy pracy Wykonawcy/Podwykonawcy</w:t>
      </w:r>
    </w:p>
    <w:p w14:paraId="4B0395D4" w14:textId="77777777" w:rsidR="00821BAA" w:rsidRPr="00B370B0" w:rsidRDefault="00821BAA" w:rsidP="00821BAA">
      <w:pPr>
        <w:suppressAutoHyphens w:val="0"/>
        <w:spacing w:after="0" w:line="240" w:lineRule="auto"/>
        <w:jc w:val="both"/>
        <w:rPr>
          <w:rFonts w:cs="Arial"/>
          <w:b/>
        </w:rPr>
      </w:pPr>
    </w:p>
    <w:p w14:paraId="6397C014" w14:textId="77777777" w:rsidR="00821BAA" w:rsidRPr="00B370B0" w:rsidRDefault="00821BAA" w:rsidP="00821BAA">
      <w:pPr>
        <w:suppressAutoHyphens w:val="0"/>
        <w:spacing w:after="0" w:line="240" w:lineRule="auto"/>
        <w:jc w:val="both"/>
        <w:rPr>
          <w:rFonts w:cs="Arial"/>
          <w:b/>
        </w:rPr>
      </w:pPr>
    </w:p>
    <w:p w14:paraId="4FB0A5D8" w14:textId="77777777" w:rsidR="00821BAA" w:rsidRPr="00B370B0" w:rsidRDefault="00821BAA" w:rsidP="00600277">
      <w:pPr>
        <w:numPr>
          <w:ilvl w:val="0"/>
          <w:numId w:val="62"/>
        </w:numPr>
        <w:suppressAutoHyphens w:val="0"/>
        <w:spacing w:after="0" w:line="360" w:lineRule="auto"/>
        <w:ind w:left="714" w:hanging="357"/>
        <w:rPr>
          <w:rFonts w:cs="Arial"/>
        </w:rPr>
      </w:pPr>
      <w:r w:rsidRPr="00B370B0">
        <w:rPr>
          <w:rFonts w:cs="Arial"/>
        </w:rPr>
        <w:t>Imię i nazwisko osoby poszkodowanej…………………….…………………………………………</w:t>
      </w:r>
    </w:p>
    <w:p w14:paraId="46D71C7F" w14:textId="77777777" w:rsidR="00821BAA" w:rsidRPr="00B370B0" w:rsidRDefault="00821BAA" w:rsidP="00600277">
      <w:pPr>
        <w:numPr>
          <w:ilvl w:val="0"/>
          <w:numId w:val="62"/>
        </w:numPr>
        <w:suppressAutoHyphens w:val="0"/>
        <w:spacing w:after="0" w:line="360" w:lineRule="auto"/>
        <w:ind w:left="714" w:hanging="357"/>
        <w:rPr>
          <w:rFonts w:cs="Arial"/>
        </w:rPr>
      </w:pPr>
      <w:r w:rsidRPr="00B370B0">
        <w:rPr>
          <w:rFonts w:cs="Arial"/>
        </w:rPr>
        <w:t>Nazwa Wykonawcy/Podwykonawcy ……..…………………………….……………………………………...………………..</w:t>
      </w:r>
    </w:p>
    <w:p w14:paraId="456D037C" w14:textId="77777777" w:rsidR="00821BAA" w:rsidRPr="00B370B0" w:rsidRDefault="00821BAA" w:rsidP="00600277">
      <w:pPr>
        <w:numPr>
          <w:ilvl w:val="0"/>
          <w:numId w:val="62"/>
        </w:numPr>
        <w:suppressAutoHyphens w:val="0"/>
        <w:spacing w:after="0" w:line="360" w:lineRule="auto"/>
        <w:ind w:left="714" w:hanging="357"/>
        <w:rPr>
          <w:rFonts w:cs="Arial"/>
        </w:rPr>
      </w:pPr>
      <w:r w:rsidRPr="00B370B0">
        <w:rPr>
          <w:rFonts w:cs="Arial"/>
        </w:rPr>
        <w:t>Data i godzina zdarzenia …………………………………………........………..……</w:t>
      </w:r>
    </w:p>
    <w:p w14:paraId="022B939A" w14:textId="77777777" w:rsidR="00821BAA" w:rsidRPr="00B370B0" w:rsidRDefault="00821BAA" w:rsidP="00600277">
      <w:pPr>
        <w:numPr>
          <w:ilvl w:val="0"/>
          <w:numId w:val="62"/>
        </w:numPr>
        <w:suppressAutoHyphens w:val="0"/>
        <w:spacing w:after="0" w:line="360" w:lineRule="auto"/>
        <w:ind w:left="714" w:hanging="357"/>
        <w:rPr>
          <w:rFonts w:cs="Arial"/>
        </w:rPr>
      </w:pPr>
      <w:r w:rsidRPr="00B370B0">
        <w:rPr>
          <w:rFonts w:cs="Arial"/>
        </w:rPr>
        <w:t>Miejsce zdarzenia ………………………………………………………..……………</w:t>
      </w:r>
    </w:p>
    <w:p w14:paraId="5CCA2F78" w14:textId="77777777" w:rsidR="00821BAA" w:rsidRPr="00B370B0" w:rsidRDefault="00821BAA" w:rsidP="00600277">
      <w:pPr>
        <w:numPr>
          <w:ilvl w:val="0"/>
          <w:numId w:val="62"/>
        </w:numPr>
        <w:suppressAutoHyphens w:val="0"/>
        <w:spacing w:after="0" w:line="360" w:lineRule="auto"/>
        <w:ind w:left="714" w:hanging="357"/>
        <w:rPr>
          <w:rFonts w:cs="Arial"/>
        </w:rPr>
      </w:pPr>
      <w:r w:rsidRPr="00B370B0">
        <w:rPr>
          <w:rFonts w:cs="Arial"/>
        </w:rPr>
        <w:t>Rodzaj zdarzenia:  wypadek przy pracy / zdarzenie potencjalnie wypadkowe</w:t>
      </w:r>
      <w:r w:rsidRPr="00B370B0">
        <w:rPr>
          <w:rFonts w:eastAsia="Calibri" w:cs="Arial"/>
          <w:b/>
          <w:lang w:eastAsia="en-US"/>
        </w:rPr>
        <w:t>*</w:t>
      </w:r>
    </w:p>
    <w:p w14:paraId="538BF519" w14:textId="77777777" w:rsidR="00821BAA" w:rsidRPr="00B370B0" w:rsidRDefault="00821BAA" w:rsidP="00600277">
      <w:pPr>
        <w:numPr>
          <w:ilvl w:val="0"/>
          <w:numId w:val="62"/>
        </w:numPr>
        <w:suppressAutoHyphens w:val="0"/>
        <w:spacing w:after="0" w:line="360" w:lineRule="auto"/>
        <w:ind w:left="714" w:hanging="357"/>
        <w:rPr>
          <w:rFonts w:cs="Arial"/>
        </w:rPr>
      </w:pPr>
      <w:r w:rsidRPr="00B370B0">
        <w:rPr>
          <w:rFonts w:cs="Arial"/>
        </w:rPr>
        <w:t>Skutki zdarzenia ………………………………………………………………………</w:t>
      </w:r>
    </w:p>
    <w:p w14:paraId="3B469D25" w14:textId="77777777" w:rsidR="00821BAA" w:rsidRPr="00B370B0" w:rsidRDefault="00821BAA" w:rsidP="00821BAA">
      <w:pPr>
        <w:suppressAutoHyphens w:val="0"/>
        <w:spacing w:after="0" w:line="240" w:lineRule="auto"/>
        <w:ind w:left="360"/>
        <w:rPr>
          <w:rFonts w:cs="Arial"/>
        </w:rPr>
      </w:pPr>
      <w:r w:rsidRPr="00B370B0">
        <w:rPr>
          <w:rFonts w:cs="Arial"/>
        </w:rPr>
        <w:t>………………………………………………………………………………………………………………….</w:t>
      </w:r>
    </w:p>
    <w:p w14:paraId="1F075ED9" w14:textId="77777777" w:rsidR="00821BAA" w:rsidRPr="00B370B0" w:rsidRDefault="00821BAA" w:rsidP="00600277">
      <w:pPr>
        <w:numPr>
          <w:ilvl w:val="0"/>
          <w:numId w:val="62"/>
        </w:numPr>
        <w:suppressAutoHyphens w:val="0"/>
        <w:spacing w:after="0" w:line="360" w:lineRule="auto"/>
        <w:rPr>
          <w:rFonts w:cs="Arial"/>
        </w:rPr>
      </w:pPr>
      <w:r w:rsidRPr="00B370B0">
        <w:rPr>
          <w:rFonts w:cs="Arial"/>
        </w:rPr>
        <w:t xml:space="preserve">Świadkowie zdarzenia </w:t>
      </w:r>
      <w:r w:rsidRPr="00B370B0">
        <w:rPr>
          <w:rFonts w:cs="Arial"/>
          <w:i/>
        </w:rPr>
        <w:t>(imię i nazwisko)</w:t>
      </w:r>
    </w:p>
    <w:p w14:paraId="78CE6C77" w14:textId="77777777" w:rsidR="00821BAA" w:rsidRPr="00B370B0" w:rsidRDefault="00821BAA" w:rsidP="00600277">
      <w:pPr>
        <w:numPr>
          <w:ilvl w:val="0"/>
          <w:numId w:val="63"/>
        </w:numPr>
        <w:suppressAutoHyphens w:val="0"/>
        <w:spacing w:after="0" w:line="360" w:lineRule="auto"/>
        <w:rPr>
          <w:rFonts w:cs="Arial"/>
        </w:rPr>
      </w:pPr>
      <w:r w:rsidRPr="00B370B0">
        <w:rPr>
          <w:rFonts w:cs="Arial"/>
        </w:rPr>
        <w:t>……………………………………………………………………………………………………………..</w:t>
      </w:r>
    </w:p>
    <w:p w14:paraId="222415EE" w14:textId="77777777" w:rsidR="00821BAA" w:rsidRPr="00B370B0" w:rsidRDefault="00821BAA" w:rsidP="00821BAA">
      <w:pPr>
        <w:suppressAutoHyphens w:val="0"/>
        <w:spacing w:after="0" w:line="360" w:lineRule="auto"/>
        <w:ind w:left="360"/>
        <w:rPr>
          <w:rFonts w:cs="Arial"/>
        </w:rPr>
      </w:pPr>
      <w:r w:rsidRPr="00B370B0">
        <w:rPr>
          <w:rFonts w:cs="Arial"/>
        </w:rPr>
        <w:t>b)  …………………………………………..…………………………………………….……………………</w:t>
      </w:r>
    </w:p>
    <w:p w14:paraId="5D6A194F" w14:textId="77777777" w:rsidR="00821BAA" w:rsidRPr="00B370B0" w:rsidRDefault="00821BAA" w:rsidP="00600277">
      <w:pPr>
        <w:numPr>
          <w:ilvl w:val="0"/>
          <w:numId w:val="62"/>
        </w:numPr>
        <w:suppressAutoHyphens w:val="0"/>
        <w:spacing w:after="0" w:line="360" w:lineRule="auto"/>
        <w:rPr>
          <w:rFonts w:cs="Arial"/>
        </w:rPr>
      </w:pPr>
      <w:r w:rsidRPr="00B370B0">
        <w:rPr>
          <w:rFonts w:cs="Arial"/>
        </w:rPr>
        <w:t>Opis zdarzenia :</w:t>
      </w:r>
    </w:p>
    <w:p w14:paraId="4A59E156" w14:textId="258ABFB2" w:rsidR="00821BAA" w:rsidRPr="00B370B0" w:rsidRDefault="00821BAA" w:rsidP="00821BAA">
      <w:pPr>
        <w:suppressAutoHyphens w:val="0"/>
        <w:spacing w:after="0" w:line="360" w:lineRule="auto"/>
        <w:ind w:left="360"/>
        <w:rPr>
          <w:rFonts w:cs="Arial"/>
        </w:rPr>
      </w:pPr>
      <w:r w:rsidRPr="00B370B0">
        <w:rPr>
          <w:rFonts w:cs="Arial"/>
        </w:rPr>
        <w:t>…………………………………………………………………………………………………...……………</w:t>
      </w:r>
    </w:p>
    <w:p w14:paraId="752680D2" w14:textId="77777777" w:rsidR="00821BAA" w:rsidRPr="00B370B0" w:rsidRDefault="00821BAA" w:rsidP="00821BAA">
      <w:pPr>
        <w:suppressAutoHyphens w:val="0"/>
        <w:spacing w:after="0" w:line="360" w:lineRule="auto"/>
        <w:ind w:left="360"/>
        <w:rPr>
          <w:rFonts w:cs="Arial"/>
        </w:rPr>
      </w:pPr>
      <w:r w:rsidRPr="00B370B0">
        <w:rPr>
          <w:rFonts w:cs="Arial"/>
        </w:rPr>
        <w:t>………………………………………………………………………………………………………………………………………………………</w:t>
      </w:r>
    </w:p>
    <w:p w14:paraId="7C982285" w14:textId="3E5091C1" w:rsidR="00821BAA" w:rsidRPr="00B370B0" w:rsidRDefault="00821BAA" w:rsidP="00A95B01">
      <w:pPr>
        <w:suppressAutoHyphens w:val="0"/>
        <w:spacing w:after="0" w:line="360" w:lineRule="auto"/>
        <w:ind w:left="360"/>
        <w:rPr>
          <w:rFonts w:cs="Arial"/>
        </w:rPr>
      </w:pPr>
      <w:r w:rsidRPr="00B370B0">
        <w:rPr>
          <w:rFonts w:cs="Arial"/>
        </w:rPr>
        <w:t>…………………………………………………………………………………………………...…………..……………………………………</w:t>
      </w:r>
    </w:p>
    <w:p w14:paraId="73713842" w14:textId="77777777" w:rsidR="00821BAA" w:rsidRPr="00B370B0" w:rsidRDefault="00821BAA" w:rsidP="00821BAA">
      <w:pPr>
        <w:suppressAutoHyphens w:val="0"/>
        <w:spacing w:after="0" w:line="360" w:lineRule="auto"/>
        <w:ind w:left="360"/>
        <w:rPr>
          <w:rFonts w:cs="Arial"/>
        </w:rPr>
      </w:pPr>
      <w:r w:rsidRPr="00B370B0">
        <w:rPr>
          <w:rFonts w:cs="Arial"/>
        </w:rPr>
        <w:t>………………………………………………………………………………………………………………….…………………………………...……………………………………………………………………………………………………………………………………………………..………………………………………………………………………………………………………………………………………………………</w:t>
      </w:r>
    </w:p>
    <w:p w14:paraId="59882433" w14:textId="77777777" w:rsidR="00821BAA" w:rsidRPr="00B370B0" w:rsidRDefault="00821BAA" w:rsidP="00821BAA">
      <w:pPr>
        <w:suppressAutoHyphens w:val="0"/>
        <w:spacing w:after="0" w:line="240" w:lineRule="auto"/>
        <w:ind w:left="360"/>
        <w:jc w:val="both"/>
        <w:rPr>
          <w:rFonts w:cs="Arial"/>
        </w:rPr>
      </w:pPr>
    </w:p>
    <w:p w14:paraId="56E1ABD7" w14:textId="77777777" w:rsidR="00821BAA" w:rsidRPr="00B370B0" w:rsidRDefault="00821BAA" w:rsidP="00821BAA">
      <w:pPr>
        <w:suppressAutoHyphens w:val="0"/>
        <w:spacing w:after="0" w:line="240" w:lineRule="auto"/>
        <w:ind w:left="360"/>
        <w:jc w:val="both"/>
        <w:rPr>
          <w:rFonts w:cs="Arial"/>
        </w:rPr>
      </w:pPr>
      <w:r w:rsidRPr="00B370B0">
        <w:rPr>
          <w:rFonts w:cs="Arial"/>
        </w:rPr>
        <w:t>…….………………………………..</w:t>
      </w:r>
      <w:r w:rsidRPr="00B370B0">
        <w:rPr>
          <w:rFonts w:cs="Arial"/>
        </w:rPr>
        <w:tab/>
        <w:t xml:space="preserve">             </w:t>
      </w:r>
      <w:r w:rsidRPr="00B370B0">
        <w:rPr>
          <w:rFonts w:cs="Arial"/>
        </w:rPr>
        <w:tab/>
        <w:t xml:space="preserve">                                                     …..…………………….……………………..</w:t>
      </w:r>
    </w:p>
    <w:p w14:paraId="2A8A45DA" w14:textId="77777777" w:rsidR="00821BAA" w:rsidRPr="00B370B0" w:rsidRDefault="00821BAA" w:rsidP="00821BAA">
      <w:pPr>
        <w:suppressAutoHyphens w:val="0"/>
        <w:spacing w:after="0" w:line="240" w:lineRule="auto"/>
        <w:ind w:left="357"/>
        <w:jc w:val="both"/>
        <w:rPr>
          <w:rFonts w:cs="Arial"/>
          <w:i/>
          <w:iCs/>
        </w:rPr>
      </w:pPr>
      <w:r w:rsidRPr="00B370B0">
        <w:rPr>
          <w:rFonts w:cs="Arial"/>
          <w:i/>
          <w:iCs/>
        </w:rPr>
        <w:t>podpis Zgłaszającego</w:t>
      </w:r>
      <w:r w:rsidRPr="00B370B0">
        <w:rPr>
          <w:rFonts w:cs="Arial"/>
          <w:i/>
          <w:iCs/>
        </w:rPr>
        <w:tab/>
      </w:r>
      <w:r w:rsidRPr="00B370B0">
        <w:rPr>
          <w:rFonts w:cs="Arial"/>
          <w:i/>
          <w:iCs/>
        </w:rPr>
        <w:tab/>
      </w:r>
      <w:r w:rsidRPr="00B370B0">
        <w:rPr>
          <w:rFonts w:cs="Arial"/>
          <w:i/>
          <w:iCs/>
        </w:rPr>
        <w:tab/>
        <w:t xml:space="preserve">                                                          imię i nazwisko, podpis Wykonawcy/Podwykonawcy</w:t>
      </w:r>
    </w:p>
    <w:p w14:paraId="15A68182" w14:textId="77777777" w:rsidR="00821BAA" w:rsidRPr="00B370B0" w:rsidRDefault="00821BAA" w:rsidP="00821BAA">
      <w:pPr>
        <w:suppressAutoHyphens w:val="0"/>
        <w:spacing w:after="0" w:line="240" w:lineRule="auto"/>
        <w:ind w:left="357"/>
        <w:jc w:val="right"/>
        <w:rPr>
          <w:rFonts w:cs="Arial"/>
          <w:i/>
          <w:iCs/>
        </w:rPr>
      </w:pPr>
      <w:r w:rsidRPr="00B370B0">
        <w:rPr>
          <w:rFonts w:cs="Arial"/>
          <w:i/>
          <w:iCs/>
        </w:rPr>
        <w:t>(osoby reprezentującej)</w:t>
      </w:r>
    </w:p>
    <w:p w14:paraId="2FC30C61" w14:textId="77777777" w:rsidR="00821BAA" w:rsidRPr="00B370B0" w:rsidRDefault="00821BAA" w:rsidP="00821BAA">
      <w:pPr>
        <w:suppressAutoHyphens w:val="0"/>
        <w:spacing w:after="0" w:line="240" w:lineRule="auto"/>
        <w:ind w:left="357"/>
        <w:jc w:val="both"/>
        <w:rPr>
          <w:rFonts w:cs="Arial"/>
          <w:i/>
          <w:iCs/>
        </w:rPr>
      </w:pPr>
      <w:r w:rsidRPr="00B370B0">
        <w:rPr>
          <w:rFonts w:cs="Arial"/>
          <w:i/>
          <w:iCs/>
        </w:rPr>
        <w:t xml:space="preserve">    </w:t>
      </w:r>
    </w:p>
    <w:p w14:paraId="68BEA8E5" w14:textId="77777777" w:rsidR="00821BAA" w:rsidRPr="00B370B0" w:rsidRDefault="00821BAA" w:rsidP="00821BAA">
      <w:pPr>
        <w:suppressAutoHyphens w:val="0"/>
        <w:spacing w:before="120"/>
        <w:jc w:val="both"/>
        <w:rPr>
          <w:rFonts w:eastAsia="Calibri" w:cs="Arial"/>
          <w:iCs/>
          <w:lang w:eastAsia="en-US"/>
        </w:rPr>
      </w:pPr>
      <w:r w:rsidRPr="00B370B0">
        <w:rPr>
          <w:rFonts w:cs="Arial"/>
          <w:iCs/>
        </w:rPr>
        <w:t xml:space="preserve">    </w:t>
      </w:r>
      <w:r w:rsidRPr="00B370B0">
        <w:rPr>
          <w:rFonts w:eastAsia="Calibri" w:cs="Arial"/>
          <w:iCs/>
          <w:lang w:eastAsia="en-US"/>
        </w:rPr>
        <w:t>* niepotrzebne skreślić</w:t>
      </w:r>
    </w:p>
    <w:p w14:paraId="75625A37" w14:textId="77777777" w:rsidR="00821BAA" w:rsidRPr="00B370B0" w:rsidRDefault="00821BAA" w:rsidP="00600277">
      <w:pPr>
        <w:keepNext/>
        <w:pageBreakBefore/>
        <w:numPr>
          <w:ilvl w:val="1"/>
          <w:numId w:val="82"/>
        </w:numPr>
        <w:suppressAutoHyphens w:val="0"/>
        <w:spacing w:after="240" w:line="240" w:lineRule="auto"/>
        <w:ind w:left="0" w:firstLine="0"/>
        <w:jc w:val="center"/>
        <w:outlineLvl w:val="1"/>
        <w:rPr>
          <w:rFonts w:cs="Arial"/>
          <w:b/>
          <w:iCs/>
        </w:rPr>
      </w:pPr>
      <w:bookmarkStart w:id="120" w:name="_Toc133305876"/>
      <w:r w:rsidRPr="00B370B0">
        <w:rPr>
          <w:rFonts w:cs="Arial"/>
          <w:b/>
          <w:iCs/>
        </w:rPr>
        <w:lastRenderedPageBreak/>
        <w:t>ZAŁĄCZNIK NR 4c</w:t>
      </w:r>
      <w:r w:rsidRPr="00B370B0">
        <w:rPr>
          <w:rFonts w:cs="Arial"/>
          <w:b/>
          <w:iCs/>
        </w:rPr>
        <w:br/>
        <w:t>Standard środowiskowy dla Wykonawców i Podwykonawców</w:t>
      </w:r>
      <w:bookmarkEnd w:id="120"/>
    </w:p>
    <w:p w14:paraId="592BE7F1" w14:textId="77777777" w:rsidR="00821BAA" w:rsidRPr="00B370B0" w:rsidRDefault="00821BAA" w:rsidP="00600277">
      <w:pPr>
        <w:numPr>
          <w:ilvl w:val="0"/>
          <w:numId w:val="46"/>
        </w:numPr>
        <w:suppressAutoHyphens w:val="0"/>
        <w:spacing w:after="0" w:line="240" w:lineRule="auto"/>
        <w:ind w:left="426" w:hanging="426"/>
        <w:contextualSpacing/>
        <w:jc w:val="both"/>
        <w:rPr>
          <w:rFonts w:cs="Arial"/>
          <w:b/>
        </w:rPr>
      </w:pPr>
      <w:r w:rsidRPr="00B370B0">
        <w:rPr>
          <w:rFonts w:cs="Arial"/>
          <w:b/>
        </w:rPr>
        <w:t>INFORMACJE OGÓLNE</w:t>
      </w:r>
    </w:p>
    <w:p w14:paraId="046DDB0D" w14:textId="77777777" w:rsidR="00821BAA" w:rsidRPr="00B370B0" w:rsidRDefault="00821BAA" w:rsidP="00821BAA">
      <w:pPr>
        <w:suppressAutoHyphens w:val="0"/>
        <w:spacing w:after="0" w:line="240" w:lineRule="auto"/>
        <w:ind w:left="426"/>
        <w:contextualSpacing/>
        <w:jc w:val="both"/>
        <w:rPr>
          <w:rFonts w:cs="Arial"/>
          <w:bCs/>
        </w:rPr>
      </w:pPr>
      <w:r w:rsidRPr="00B370B0">
        <w:rPr>
          <w:rFonts w:eastAsia="Calibri" w:cs="Arial"/>
          <w:bCs/>
          <w:lang w:eastAsia="en-US"/>
        </w:rPr>
        <w:t>ORLEN OIL Sp. z o.o. działa w ramach Grupy Kapitałowej ORLEN.</w:t>
      </w:r>
    </w:p>
    <w:p w14:paraId="057934AE" w14:textId="7959AFE2" w:rsidR="00821BAA" w:rsidRPr="00B370B0" w:rsidRDefault="00821BAA" w:rsidP="00821BAA">
      <w:pPr>
        <w:suppressAutoHyphens w:val="0"/>
        <w:spacing w:after="0" w:line="240" w:lineRule="auto"/>
        <w:ind w:left="426"/>
        <w:jc w:val="both"/>
        <w:rPr>
          <w:rFonts w:eastAsia="Calibri" w:cs="Arial"/>
          <w:color w:val="000000"/>
          <w:lang w:eastAsia="en-US"/>
        </w:rPr>
      </w:pPr>
      <w:r w:rsidRPr="00B370B0">
        <w:rPr>
          <w:rFonts w:eastAsia="Calibri" w:cs="Arial"/>
          <w:color w:val="000000"/>
          <w:lang w:eastAsia="en-US"/>
        </w:rPr>
        <w:t>ORLEN OIL utrzymuje system zarządzania środowiskowego według normy ISO 14001:2015</w:t>
      </w:r>
      <w:r w:rsidRPr="00B370B0">
        <w:rPr>
          <w:rFonts w:eastAsia="Calibri" w:cs="Arial"/>
          <w:lang w:eastAsia="en-US"/>
        </w:rPr>
        <w:t xml:space="preserve">. </w:t>
      </w:r>
      <w:r w:rsidRPr="00B370B0">
        <w:rPr>
          <w:rFonts w:eastAsia="Calibri" w:cs="Arial"/>
          <w:color w:val="000000"/>
          <w:lang w:eastAsia="en-US"/>
        </w:rPr>
        <w:t xml:space="preserve">Wymagania normy, co ma odzwierciedlenie w Polityce Zintegrowanego Systemu Zarządzania ORLEN OIL Sp. z o.o., zobowiązują firmę do ciągłego doskonalenia systemu, do ochrony środowiska w tym </w:t>
      </w:r>
      <w:r w:rsidRPr="00B370B0">
        <w:rPr>
          <w:rFonts w:eastAsia="Calibri" w:cs="Arial"/>
          <w:lang w:eastAsia="en-US"/>
        </w:rPr>
        <w:t xml:space="preserve">racjonalnego gospodarowania zasobami naturalnymi i zapobiegania zanieczyszczeniom środowiska oraz budowania świadomości ekologicznej wśród pracowników </w:t>
      </w:r>
      <w:r w:rsidR="00F26524" w:rsidRPr="00B370B0">
        <w:rPr>
          <w:rFonts w:eastAsia="Calibri" w:cs="Arial"/>
          <w:lang w:eastAsia="en-US"/>
        </w:rPr>
        <w:br/>
      </w:r>
      <w:r w:rsidRPr="00B370B0">
        <w:rPr>
          <w:rFonts w:eastAsia="Calibri" w:cs="Arial"/>
          <w:lang w:eastAsia="en-US"/>
        </w:rPr>
        <w:t>i kontrahentów</w:t>
      </w:r>
      <w:r w:rsidRPr="00B370B0">
        <w:rPr>
          <w:rFonts w:eastAsia="Calibri" w:cs="Arial"/>
          <w:color w:val="000000"/>
          <w:lang w:eastAsia="en-US"/>
        </w:rPr>
        <w:t xml:space="preserve"> oraz do zgodności z wymaganiami prawnymi i innymi do których Spółka się zobowiązała. </w:t>
      </w:r>
    </w:p>
    <w:p w14:paraId="15E6981B" w14:textId="77777777" w:rsidR="00821BAA" w:rsidRPr="00B370B0" w:rsidRDefault="00821BAA" w:rsidP="00821BAA">
      <w:pPr>
        <w:tabs>
          <w:tab w:val="left" w:pos="284"/>
        </w:tabs>
        <w:suppressAutoHyphens w:val="0"/>
        <w:spacing w:after="0" w:line="240" w:lineRule="auto"/>
        <w:ind w:left="426"/>
        <w:jc w:val="both"/>
        <w:rPr>
          <w:rFonts w:eastAsia="Calibri" w:cs="Arial"/>
          <w:color w:val="000000"/>
          <w:lang w:eastAsia="en-US"/>
        </w:rPr>
      </w:pPr>
      <w:r w:rsidRPr="00B370B0">
        <w:rPr>
          <w:rFonts w:eastAsia="Calibri" w:cs="Arial"/>
          <w:color w:val="000000"/>
          <w:lang w:eastAsia="en-US"/>
        </w:rPr>
        <w:t xml:space="preserve">Realizację usług, wykorzystywanie surowców i materiałów ORLEN OIL prowadzi w sposób racjonalny, zapobiegający powstawaniu odpadów lub utrzymujący ich ilość na najniższym możliwym poziomie, zmniejszając ich uciążliwość dla ludzi i środowiska. </w:t>
      </w:r>
    </w:p>
    <w:p w14:paraId="4A6613AF" w14:textId="77777777" w:rsidR="00821BAA" w:rsidRPr="00B370B0" w:rsidRDefault="00821BAA" w:rsidP="00821BAA">
      <w:pPr>
        <w:tabs>
          <w:tab w:val="left" w:pos="284"/>
        </w:tabs>
        <w:suppressAutoHyphens w:val="0"/>
        <w:spacing w:after="0" w:line="240" w:lineRule="auto"/>
        <w:ind w:left="426"/>
        <w:jc w:val="both"/>
        <w:rPr>
          <w:rFonts w:eastAsia="Calibri" w:cs="Arial"/>
          <w:color w:val="000000"/>
          <w:lang w:eastAsia="en-US"/>
        </w:rPr>
      </w:pPr>
      <w:r w:rsidRPr="00B370B0">
        <w:rPr>
          <w:rFonts w:eastAsia="Calibri" w:cs="Arial"/>
          <w:color w:val="000000"/>
          <w:lang w:eastAsia="en-US"/>
        </w:rPr>
        <w:t xml:space="preserve">Odpady w Spółce są segregowane, magazynowane i ewidencjonowane zgodnie z wymaganiami prawnymi. </w:t>
      </w:r>
    </w:p>
    <w:p w14:paraId="490DEC2D" w14:textId="77777777" w:rsidR="00821BAA" w:rsidRPr="00B370B0" w:rsidRDefault="00821BAA" w:rsidP="00821BAA">
      <w:pPr>
        <w:suppressAutoHyphens w:val="0"/>
        <w:spacing w:after="0" w:line="240" w:lineRule="auto"/>
        <w:ind w:left="425"/>
        <w:jc w:val="both"/>
        <w:rPr>
          <w:rFonts w:eastAsia="Calibri" w:cs="Arial"/>
          <w:lang w:eastAsia="en-US"/>
        </w:rPr>
      </w:pPr>
      <w:r w:rsidRPr="00B370B0">
        <w:rPr>
          <w:rFonts w:eastAsia="Calibri" w:cs="Arial"/>
          <w:lang w:eastAsia="en-US"/>
        </w:rPr>
        <w:t>Spółka zapewnia bezpieczne i higieniczne  warunki pracy swoim pracownikom w celu zapobiegania urazom, zdarzeniom potencjalnie wypadkowym i wypadkom przy pracy, dolegliwościom zdrowotnym i chorobom zawodowym. Identyfikowane i eliminowane są zagrożenia w  środowisku pracy, a także podejmowane są działania w zakresie ochrony zdrowia i promowania zdrowego trybu życia.</w:t>
      </w:r>
    </w:p>
    <w:p w14:paraId="362A5EC1" w14:textId="77777777" w:rsidR="00821BAA" w:rsidRPr="00B370B0" w:rsidRDefault="00821BAA" w:rsidP="00821BAA">
      <w:pPr>
        <w:tabs>
          <w:tab w:val="left" w:pos="284"/>
        </w:tabs>
        <w:suppressAutoHyphens w:val="0"/>
        <w:spacing w:after="0" w:line="240" w:lineRule="auto"/>
        <w:ind w:left="426"/>
        <w:jc w:val="both"/>
        <w:rPr>
          <w:rFonts w:eastAsia="Calibri" w:cs="Arial"/>
          <w:lang w:eastAsia="en-US"/>
        </w:rPr>
      </w:pPr>
      <w:r w:rsidRPr="00B370B0">
        <w:rPr>
          <w:rFonts w:eastAsia="Calibri" w:cs="Arial"/>
          <w:lang w:eastAsia="en-US"/>
        </w:rPr>
        <w:t xml:space="preserve">Prowadzone są działania prewencyjne mające na celu ograniczanie narażenia na ryzyko fizyczne, chemiczne i ergonomiczne oraz zapobieganie awariom przemysłowym. </w:t>
      </w:r>
    </w:p>
    <w:p w14:paraId="1281D4E1" w14:textId="00BD6073" w:rsidR="00821BAA" w:rsidRPr="00B370B0" w:rsidRDefault="00821BAA" w:rsidP="00821BAA">
      <w:pPr>
        <w:suppressAutoHyphens w:val="0"/>
        <w:spacing w:after="0" w:line="240" w:lineRule="auto"/>
        <w:ind w:left="425"/>
        <w:jc w:val="both"/>
        <w:rPr>
          <w:rFonts w:eastAsia="Calibri" w:cs="Arial"/>
          <w:lang w:eastAsia="en-US"/>
        </w:rPr>
      </w:pPr>
      <w:r w:rsidRPr="00B370B0">
        <w:rPr>
          <w:rFonts w:eastAsia="Calibri" w:cs="Arial"/>
          <w:lang w:eastAsia="en-US"/>
        </w:rPr>
        <w:t xml:space="preserve">System szkoleń i wspierania rozwoju zawodowego ma na celu doskonalenia kwalifikacji </w:t>
      </w:r>
      <w:r w:rsidR="00F26524" w:rsidRPr="00B370B0">
        <w:rPr>
          <w:rFonts w:eastAsia="Calibri" w:cs="Arial"/>
          <w:lang w:eastAsia="en-US"/>
        </w:rPr>
        <w:br/>
      </w:r>
      <w:r w:rsidRPr="00B370B0">
        <w:rPr>
          <w:rFonts w:eastAsia="Calibri" w:cs="Arial"/>
          <w:lang w:eastAsia="en-US"/>
        </w:rPr>
        <w:t>i świadomości pracowników oraz uwzględniania ich roli i zaangażowania w zakresie jakości, ochrony środowiska i na rzecz poprawy bezpieczeństwa i higieny pracy.</w:t>
      </w:r>
    </w:p>
    <w:p w14:paraId="19D06926" w14:textId="77777777" w:rsidR="00821BAA" w:rsidRPr="00B370B0" w:rsidRDefault="00821BAA" w:rsidP="00821BAA">
      <w:pPr>
        <w:tabs>
          <w:tab w:val="left" w:pos="284"/>
        </w:tabs>
        <w:suppressAutoHyphens w:val="0"/>
        <w:spacing w:after="0" w:line="240" w:lineRule="auto"/>
        <w:ind w:left="426"/>
        <w:jc w:val="both"/>
        <w:rPr>
          <w:rFonts w:eastAsia="Calibri" w:cs="Arial"/>
          <w:lang w:eastAsia="en-US"/>
        </w:rPr>
      </w:pPr>
    </w:p>
    <w:p w14:paraId="6B5E8D20" w14:textId="77777777" w:rsidR="00821BAA" w:rsidRPr="00B370B0" w:rsidRDefault="00821BAA" w:rsidP="00600277">
      <w:pPr>
        <w:numPr>
          <w:ilvl w:val="0"/>
          <w:numId w:val="46"/>
        </w:numPr>
        <w:suppressAutoHyphens w:val="0"/>
        <w:spacing w:after="0" w:line="240" w:lineRule="auto"/>
        <w:ind w:left="426" w:hanging="426"/>
        <w:contextualSpacing/>
        <w:jc w:val="both"/>
        <w:rPr>
          <w:rFonts w:cs="Arial"/>
          <w:b/>
        </w:rPr>
      </w:pPr>
      <w:r w:rsidRPr="00B370B0">
        <w:rPr>
          <w:rFonts w:cs="Arial"/>
          <w:b/>
        </w:rPr>
        <w:t>WYKONAWCY I PODWYKONAWCY</w:t>
      </w:r>
    </w:p>
    <w:p w14:paraId="2558F8EA" w14:textId="77777777" w:rsidR="00821BAA" w:rsidRPr="00B370B0"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B370B0">
        <w:rPr>
          <w:rFonts w:cs="Arial"/>
        </w:rPr>
        <w:t>Prace wykonywane przez Wykonawców/Podwykonawców na terenie ORLEN OIL mogą wpływać na środowisko naturalne m.in. poprzez:</w:t>
      </w:r>
    </w:p>
    <w:p w14:paraId="6151FF40" w14:textId="77777777" w:rsidR="00821BAA" w:rsidRPr="00B370B0" w:rsidRDefault="00821BAA" w:rsidP="00600277">
      <w:pPr>
        <w:numPr>
          <w:ilvl w:val="1"/>
          <w:numId w:val="45"/>
        </w:numPr>
        <w:tabs>
          <w:tab w:val="left" w:pos="567"/>
          <w:tab w:val="left" w:pos="1416"/>
        </w:tabs>
        <w:suppressAutoHyphens w:val="0"/>
        <w:spacing w:after="0" w:line="240" w:lineRule="auto"/>
        <w:ind w:left="567" w:hanging="283"/>
        <w:jc w:val="both"/>
        <w:rPr>
          <w:rFonts w:cs="Arial"/>
        </w:rPr>
      </w:pPr>
      <w:r w:rsidRPr="00B370B0">
        <w:rPr>
          <w:rFonts w:cs="Arial"/>
        </w:rPr>
        <w:t>wytwarzanie odpadów niebezpiecznych i innych niż niebezpieczne oraz ich czasowe przechowywanie na terenie ORLEN OIL;</w:t>
      </w:r>
    </w:p>
    <w:p w14:paraId="21BA16B7" w14:textId="77777777" w:rsidR="00821BAA" w:rsidRPr="00B370B0" w:rsidRDefault="00821BAA" w:rsidP="00600277">
      <w:pPr>
        <w:numPr>
          <w:ilvl w:val="1"/>
          <w:numId w:val="45"/>
        </w:numPr>
        <w:tabs>
          <w:tab w:val="left" w:pos="567"/>
          <w:tab w:val="left" w:pos="1426"/>
        </w:tabs>
        <w:suppressAutoHyphens w:val="0"/>
        <w:spacing w:after="0" w:line="240" w:lineRule="auto"/>
        <w:ind w:left="567" w:hanging="283"/>
        <w:rPr>
          <w:rFonts w:cs="Arial"/>
        </w:rPr>
      </w:pPr>
      <w:r w:rsidRPr="00B370B0">
        <w:rPr>
          <w:rFonts w:cs="Arial"/>
        </w:rPr>
        <w:t>emisję pyłów i gazów do powietrza;</w:t>
      </w:r>
    </w:p>
    <w:p w14:paraId="7B06237F" w14:textId="77777777" w:rsidR="00821BAA" w:rsidRPr="00B370B0" w:rsidRDefault="00821BAA" w:rsidP="00600277">
      <w:pPr>
        <w:numPr>
          <w:ilvl w:val="1"/>
          <w:numId w:val="45"/>
        </w:numPr>
        <w:tabs>
          <w:tab w:val="left" w:pos="567"/>
          <w:tab w:val="left" w:pos="1426"/>
        </w:tabs>
        <w:suppressAutoHyphens w:val="0"/>
        <w:spacing w:after="0" w:line="240" w:lineRule="auto"/>
        <w:ind w:left="567" w:hanging="283"/>
        <w:rPr>
          <w:rFonts w:cs="Arial"/>
        </w:rPr>
      </w:pPr>
      <w:r w:rsidRPr="00B370B0">
        <w:rPr>
          <w:rFonts w:cs="Arial"/>
        </w:rPr>
        <w:t>wycieki substancji ropopochodnych do gruntu;</w:t>
      </w:r>
    </w:p>
    <w:p w14:paraId="358CC81B" w14:textId="77777777" w:rsidR="00821BAA" w:rsidRPr="00B370B0" w:rsidRDefault="00821BAA" w:rsidP="00600277">
      <w:pPr>
        <w:numPr>
          <w:ilvl w:val="1"/>
          <w:numId w:val="45"/>
        </w:numPr>
        <w:tabs>
          <w:tab w:val="left" w:pos="567"/>
          <w:tab w:val="left" w:pos="1426"/>
        </w:tabs>
        <w:suppressAutoHyphens w:val="0"/>
        <w:spacing w:after="0" w:line="240" w:lineRule="auto"/>
        <w:ind w:left="567" w:hanging="283"/>
        <w:rPr>
          <w:rFonts w:cs="Arial"/>
        </w:rPr>
      </w:pPr>
      <w:r w:rsidRPr="00B370B0">
        <w:rPr>
          <w:rFonts w:cs="Arial"/>
        </w:rPr>
        <w:t>emisję hałasu do środowiska;</w:t>
      </w:r>
    </w:p>
    <w:p w14:paraId="74E58F25" w14:textId="77777777" w:rsidR="00821BAA" w:rsidRPr="00B370B0" w:rsidRDefault="00821BAA" w:rsidP="00600277">
      <w:pPr>
        <w:numPr>
          <w:ilvl w:val="1"/>
          <w:numId w:val="45"/>
        </w:numPr>
        <w:tabs>
          <w:tab w:val="left" w:pos="567"/>
          <w:tab w:val="left" w:pos="1411"/>
        </w:tabs>
        <w:suppressAutoHyphens w:val="0"/>
        <w:spacing w:after="0" w:line="240" w:lineRule="auto"/>
        <w:ind w:left="567" w:hanging="283"/>
        <w:rPr>
          <w:rFonts w:cs="Arial"/>
        </w:rPr>
      </w:pPr>
      <w:r w:rsidRPr="00B370B0">
        <w:rPr>
          <w:rFonts w:cs="Arial"/>
        </w:rPr>
        <w:t>zużycie mediów.</w:t>
      </w:r>
    </w:p>
    <w:p w14:paraId="25B16864" w14:textId="77777777" w:rsidR="00821BAA" w:rsidRPr="00B370B0"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B370B0">
        <w:rPr>
          <w:rFonts w:cs="Arial"/>
          <w:b/>
        </w:rPr>
        <w:t>Wykonawca/Podwykonawca jest zobowiązany do prowadzenia działalności na terenie ORLEN OIL</w:t>
      </w:r>
      <w:r w:rsidRPr="00B370B0">
        <w:rPr>
          <w:rFonts w:cs="Arial"/>
        </w:rPr>
        <w:t xml:space="preserve"> </w:t>
      </w:r>
      <w:r w:rsidRPr="00B370B0">
        <w:rPr>
          <w:rFonts w:cs="Arial"/>
          <w:b/>
        </w:rPr>
        <w:t>spełniając obowiązujące w tym obszarze przepisy prawa</w:t>
      </w:r>
      <w:r w:rsidRPr="00B370B0">
        <w:rPr>
          <w:rFonts w:cs="Arial"/>
        </w:rPr>
        <w:t xml:space="preserve"> przy jednoczesnym zapewnieniu minimalizacji negatywnego wpływu na środowisko. Należy pamiętać, że na danym terenie mogą obowiązywać dodatkowe wymagania/regulacje Właściciela terenu.</w:t>
      </w:r>
    </w:p>
    <w:p w14:paraId="21FE982D" w14:textId="77777777" w:rsidR="00821BAA" w:rsidRPr="00B370B0"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B370B0">
        <w:rPr>
          <w:rFonts w:cs="Arial"/>
        </w:rPr>
        <w:t>Wykonawca/Podwykonawca jest zobowiązany postępować podczas prac z  substancjami/mieszaninami niebezpiecznymi zgodnie z wytycznymi zapisanymi w Kartach Charakterystyki (jeśli dotyczy).</w:t>
      </w:r>
    </w:p>
    <w:p w14:paraId="3F20B3A4" w14:textId="77777777" w:rsidR="00821BAA" w:rsidRPr="00B370B0"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B370B0">
        <w:rPr>
          <w:rFonts w:cs="Arial"/>
        </w:rPr>
        <w:t>Wykonawca/Podwykonawca musi posiadać w okresie realizacji umowy uregulowany stan formalno-prawny w zakresie gospodarki odpadami, zgodnie z obowiązującymi przepisami.</w:t>
      </w:r>
    </w:p>
    <w:p w14:paraId="64986461" w14:textId="77777777" w:rsidR="00821BAA" w:rsidRPr="00B370B0"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B370B0">
        <w:rPr>
          <w:rFonts w:cs="Arial"/>
        </w:rPr>
        <w:t>Odpady powstające w związku z prowadzoną działalnością Wykonawcy/Podwykonawcy powinny być usuwane z miejsca ich powstawania na bieżąco, możliwe jest gromadzenie partii transportowych w miejscu ich wytwarzania. Miejsca przeznaczone do magazynowania odpadów należy uzgodnić z przedstawicielem ORLEN OIL wskazanym do kontaktu.</w:t>
      </w:r>
    </w:p>
    <w:p w14:paraId="454FDA38" w14:textId="77777777" w:rsidR="00821BAA" w:rsidRPr="00B370B0"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B370B0">
        <w:rPr>
          <w:rFonts w:cs="Arial"/>
        </w:rPr>
        <w:t>W zakresie mediów energetycznych i wody wykorzystanie ich jest możliwe wyłącznie w porozumieniu i po uzgodnieniach z uprawnionymi przedstawicielami ORLEN OIL i zgodnie z postanowieniami umowy.</w:t>
      </w:r>
    </w:p>
    <w:p w14:paraId="23736F49" w14:textId="77777777" w:rsidR="00821BAA" w:rsidRPr="00B370B0"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B370B0">
        <w:rPr>
          <w:rFonts w:cs="Arial"/>
        </w:rPr>
        <w:t>W zakresie wytwarzania i odprowadzania ścieków obowiązuje zakaz wylewania cieczy do kanalizacji i zanieczyszczania gruntu substancjami chemicznymi, w szczególności olejami, smarami.</w:t>
      </w:r>
    </w:p>
    <w:p w14:paraId="1E810E4D" w14:textId="77777777" w:rsidR="00821BAA" w:rsidRPr="00B370B0"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B370B0">
        <w:rPr>
          <w:rFonts w:cs="Arial"/>
        </w:rPr>
        <w:t>O każdej sytuacji niebezpiecznej i/lub niekontrolowanej (awaryjnej) mogącej wpłynąć negatywnie na środowisko natychmiast należy poinformować pierwszego spotkanego pracownika ORLEN OIL lub osobę wskazaną do kontaktu.</w:t>
      </w:r>
    </w:p>
    <w:p w14:paraId="580E5E16" w14:textId="77777777" w:rsidR="00821BAA" w:rsidRPr="00B370B0"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B370B0">
        <w:rPr>
          <w:rFonts w:eastAsia="Calibri" w:cs="Arial"/>
          <w:color w:val="000000"/>
          <w:lang w:eastAsia="en-US"/>
        </w:rPr>
        <w:t>Jeżeli Wykonawca zamierza korzystać z Podwykonawców (zgodnie z zapisami w umowie) zobowiązany jest przekazać Podwykonawcom zasady niniejszego Standardu.</w:t>
      </w:r>
    </w:p>
    <w:p w14:paraId="3A3C6216" w14:textId="77777777" w:rsidR="00821BAA" w:rsidRPr="00B370B0" w:rsidRDefault="00821BAA" w:rsidP="00821BAA">
      <w:pPr>
        <w:tabs>
          <w:tab w:val="left" w:pos="284"/>
        </w:tabs>
        <w:suppressAutoHyphens w:val="0"/>
        <w:spacing w:after="0" w:line="240" w:lineRule="auto"/>
        <w:ind w:left="284" w:right="1"/>
        <w:jc w:val="both"/>
        <w:rPr>
          <w:rFonts w:cs="Arial"/>
        </w:rPr>
      </w:pPr>
    </w:p>
    <w:p w14:paraId="398BB5A4" w14:textId="77777777" w:rsidR="00821BAA" w:rsidRPr="00B370B0" w:rsidRDefault="00821BAA" w:rsidP="00821BAA">
      <w:pPr>
        <w:tabs>
          <w:tab w:val="left" w:pos="9072"/>
        </w:tabs>
        <w:suppressAutoHyphens w:val="0"/>
        <w:spacing w:after="0" w:line="240" w:lineRule="auto"/>
        <w:ind w:left="426" w:right="1" w:hanging="426"/>
        <w:jc w:val="both"/>
        <w:rPr>
          <w:rFonts w:cs="Arial"/>
          <w:b/>
        </w:rPr>
      </w:pPr>
      <w:r w:rsidRPr="00B370B0">
        <w:rPr>
          <w:rFonts w:cs="Arial"/>
          <w:b/>
        </w:rPr>
        <w:t>III. INFORMACJE DODATKOWE</w:t>
      </w:r>
    </w:p>
    <w:p w14:paraId="3FC431A4" w14:textId="77777777" w:rsidR="00821BAA" w:rsidRPr="00B370B0" w:rsidRDefault="00821BAA" w:rsidP="00821BAA">
      <w:pPr>
        <w:tabs>
          <w:tab w:val="left" w:pos="9072"/>
        </w:tabs>
        <w:suppressAutoHyphens w:val="0"/>
        <w:spacing w:after="0" w:line="240" w:lineRule="auto"/>
        <w:ind w:right="1"/>
        <w:jc w:val="both"/>
        <w:rPr>
          <w:rFonts w:cs="Arial"/>
          <w:bCs/>
        </w:rPr>
      </w:pPr>
      <w:r w:rsidRPr="00B370B0">
        <w:rPr>
          <w:rFonts w:cs="Arial"/>
          <w:bCs/>
        </w:rPr>
        <w:t>Niniejszy załącznik powinien stanowić integralny element każdego postępowania na platformie zakupowej, każdej umowy/aneksu do umowy z Wykonawcą i/lub Podwykonawcą oraz zamówienia ORLEN OIL. Załącznik należy dołączać do dokumentacji w formie niezmienionej.</w:t>
      </w:r>
    </w:p>
    <w:p w14:paraId="64B12AFB" w14:textId="77777777" w:rsidR="00821BAA" w:rsidRPr="00B370B0" w:rsidRDefault="00821BAA" w:rsidP="00600277">
      <w:pPr>
        <w:keepNext/>
        <w:pageBreakBefore/>
        <w:numPr>
          <w:ilvl w:val="1"/>
          <w:numId w:val="82"/>
        </w:numPr>
        <w:suppressAutoHyphens w:val="0"/>
        <w:spacing w:after="240" w:line="240" w:lineRule="auto"/>
        <w:ind w:left="0" w:firstLine="0"/>
        <w:jc w:val="center"/>
        <w:outlineLvl w:val="1"/>
        <w:rPr>
          <w:rFonts w:cs="Arial"/>
          <w:b/>
          <w:iCs/>
        </w:rPr>
      </w:pPr>
      <w:bookmarkStart w:id="121" w:name="_Toc133305877"/>
      <w:r w:rsidRPr="00B370B0">
        <w:rPr>
          <w:rFonts w:cs="Arial"/>
          <w:b/>
          <w:iCs/>
        </w:rPr>
        <w:lastRenderedPageBreak/>
        <w:t>ZAŁĄCZNIK NR 4d</w:t>
      </w:r>
      <w:r w:rsidRPr="00B370B0">
        <w:rPr>
          <w:rFonts w:cs="Arial"/>
          <w:b/>
          <w:iCs/>
        </w:rPr>
        <w:br/>
        <w:t>Taryfikator kar pieniężnych za naruszenie zasad</w:t>
      </w:r>
      <w:r w:rsidRPr="00B370B0">
        <w:rPr>
          <w:rFonts w:cs="Arial"/>
          <w:b/>
          <w:iCs/>
        </w:rPr>
        <w:br/>
        <w:t>w zakresie BHP, ppoż. lub bezpieczeństwa procesowego</w:t>
      </w:r>
      <w:bookmarkEnd w:id="121"/>
    </w:p>
    <w:tbl>
      <w:tblPr>
        <w:tblpPr w:leftFromText="141" w:rightFromText="141" w:vertAnchor="text" w:tblpX="-406" w:tblpY="72"/>
        <w:tblW w:w="10075" w:type="dxa"/>
        <w:tblLayout w:type="fixed"/>
        <w:tblCellMar>
          <w:left w:w="10" w:type="dxa"/>
          <w:right w:w="10" w:type="dxa"/>
        </w:tblCellMar>
        <w:tblLook w:val="0000" w:firstRow="0" w:lastRow="0" w:firstColumn="0" w:lastColumn="0" w:noHBand="0" w:noVBand="0"/>
      </w:tblPr>
      <w:tblGrid>
        <w:gridCol w:w="568"/>
        <w:gridCol w:w="8070"/>
        <w:gridCol w:w="1437"/>
      </w:tblGrid>
      <w:tr w:rsidR="00821BAA" w:rsidRPr="00B370B0" w14:paraId="480C313A"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BCAC72E" w14:textId="77777777" w:rsidR="00821BAA" w:rsidRPr="00B370B0" w:rsidRDefault="00821BAA" w:rsidP="00821BAA">
            <w:pPr>
              <w:suppressAutoHyphens w:val="0"/>
              <w:spacing w:after="0" w:line="240" w:lineRule="auto"/>
              <w:ind w:left="142"/>
              <w:rPr>
                <w:rFonts w:eastAsia="Calibri" w:cs="Arial"/>
                <w:b/>
              </w:rPr>
            </w:pPr>
            <w:r w:rsidRPr="00B370B0">
              <w:rPr>
                <w:rFonts w:eastAsia="Calibri" w:cs="Arial"/>
                <w:b/>
              </w:rPr>
              <w:t>Lp.</w:t>
            </w:r>
          </w:p>
        </w:tc>
        <w:tc>
          <w:tcPr>
            <w:tcW w:w="8070" w:type="dxa"/>
            <w:tcBorders>
              <w:top w:val="single" w:sz="4" w:space="0" w:color="auto"/>
              <w:left w:val="single" w:sz="4" w:space="0" w:color="auto"/>
              <w:bottom w:val="single" w:sz="4" w:space="0" w:color="auto"/>
              <w:right w:val="single" w:sz="4" w:space="0" w:color="auto"/>
            </w:tcBorders>
            <w:shd w:val="clear" w:color="auto" w:fill="FFFFFF"/>
            <w:vAlign w:val="center"/>
          </w:tcPr>
          <w:p w14:paraId="2D483469" w14:textId="77777777" w:rsidR="00821BAA" w:rsidRPr="00B370B0" w:rsidRDefault="00821BAA" w:rsidP="00821BAA">
            <w:pPr>
              <w:tabs>
                <w:tab w:val="left" w:pos="422"/>
              </w:tabs>
              <w:suppressAutoHyphens w:val="0"/>
              <w:spacing w:after="0" w:line="240" w:lineRule="auto"/>
              <w:ind w:left="422"/>
              <w:jc w:val="center"/>
              <w:rPr>
                <w:rFonts w:eastAsia="Calibri" w:cs="Arial"/>
                <w:b/>
              </w:rPr>
            </w:pPr>
            <w:r w:rsidRPr="00B370B0">
              <w:rPr>
                <w:rFonts w:eastAsia="Calibri" w:cs="Arial"/>
                <w:b/>
              </w:rPr>
              <w:t xml:space="preserve">Nieprawidłowości w postępowaniu Wykonawcy/Podwykonawcy </w:t>
            </w:r>
          </w:p>
          <w:p w14:paraId="460F6DFF" w14:textId="77777777" w:rsidR="00821BAA" w:rsidRPr="00B370B0" w:rsidRDefault="00821BAA" w:rsidP="00821BAA">
            <w:pPr>
              <w:tabs>
                <w:tab w:val="left" w:pos="422"/>
              </w:tabs>
              <w:suppressAutoHyphens w:val="0"/>
              <w:spacing w:after="0" w:line="240" w:lineRule="auto"/>
              <w:ind w:left="420"/>
              <w:jc w:val="center"/>
              <w:rPr>
                <w:rFonts w:eastAsia="Calibri" w:cs="Arial"/>
                <w:b/>
              </w:rPr>
            </w:pPr>
            <w:r w:rsidRPr="00B370B0">
              <w:rPr>
                <w:rFonts w:eastAsia="Calibri" w:cs="Arial"/>
                <w:b/>
              </w:rPr>
              <w:t>w zakresie BHP, ochrony ppoż. lub bezpieczeństwa procesowego</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58FB9EE9"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Kwota kary pieniężnej  [zł]</w:t>
            </w:r>
          </w:p>
        </w:tc>
      </w:tr>
      <w:tr w:rsidR="00821BAA" w:rsidRPr="00B370B0" w14:paraId="500DDF61"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16C95D15" w14:textId="77777777" w:rsidR="00821BAA" w:rsidRPr="00B370B0" w:rsidRDefault="00821BAA" w:rsidP="00821BAA">
            <w:pPr>
              <w:suppressAutoHyphens w:val="0"/>
              <w:spacing w:after="0" w:line="240" w:lineRule="auto"/>
              <w:ind w:left="240"/>
              <w:jc w:val="both"/>
              <w:rPr>
                <w:rFonts w:eastAsia="Calibri" w:cs="Arial"/>
              </w:rPr>
            </w:pPr>
            <w:r w:rsidRPr="00B370B0">
              <w:rPr>
                <w:rFonts w:eastAsia="Calibri" w:cs="Arial"/>
              </w:rPr>
              <w:t>1.</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4604AE65" w14:textId="77777777" w:rsidR="00821BAA" w:rsidRPr="00B370B0" w:rsidRDefault="00821BAA" w:rsidP="00600277">
            <w:pPr>
              <w:numPr>
                <w:ilvl w:val="0"/>
                <w:numId w:val="57"/>
              </w:numPr>
              <w:tabs>
                <w:tab w:val="left" w:pos="274"/>
              </w:tabs>
              <w:suppressAutoHyphens w:val="0"/>
              <w:spacing w:after="0" w:line="240" w:lineRule="auto"/>
              <w:ind w:left="274" w:hanging="274"/>
              <w:rPr>
                <w:rFonts w:eastAsia="Calibri" w:cs="Arial"/>
              </w:rPr>
            </w:pPr>
            <w:r w:rsidRPr="00B370B0">
              <w:rPr>
                <w:rFonts w:eastAsia="Calibri" w:cs="Arial"/>
              </w:rPr>
              <w:t>Niedokonanie udokumentowanej oceny ryzyka zawodowego związanego z wykonywaną pracą.</w:t>
            </w:r>
          </w:p>
          <w:p w14:paraId="3CA32246" w14:textId="77777777" w:rsidR="00821BAA" w:rsidRPr="00B370B0" w:rsidRDefault="00821BAA" w:rsidP="00600277">
            <w:pPr>
              <w:numPr>
                <w:ilvl w:val="0"/>
                <w:numId w:val="57"/>
              </w:numPr>
              <w:tabs>
                <w:tab w:val="left" w:pos="274"/>
              </w:tabs>
              <w:suppressAutoHyphens w:val="0"/>
              <w:spacing w:after="0" w:line="240" w:lineRule="auto"/>
              <w:ind w:left="274" w:hanging="274"/>
              <w:rPr>
                <w:rFonts w:eastAsia="Calibri" w:cs="Arial"/>
              </w:rPr>
            </w:pPr>
            <w:r w:rsidRPr="00B370B0">
              <w:rPr>
                <w:rFonts w:eastAsia="Calibri" w:cs="Arial"/>
              </w:rPr>
              <w:t>Niezapoznanie pracowników z ryzykiem zawodowym oraz zasadami ochrony przed zagrożeniami - brak oświadczenia pracownika.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59669924"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200 - 400</w:t>
            </w:r>
          </w:p>
        </w:tc>
      </w:tr>
      <w:tr w:rsidR="00821BAA" w:rsidRPr="00B370B0" w14:paraId="7CE29602"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3F3F7C42" w14:textId="77777777" w:rsidR="00821BAA" w:rsidRPr="00B370B0" w:rsidRDefault="00821BAA" w:rsidP="00821BAA">
            <w:pPr>
              <w:suppressAutoHyphens w:val="0"/>
              <w:spacing w:after="0" w:line="240" w:lineRule="auto"/>
              <w:ind w:left="240"/>
              <w:jc w:val="both"/>
              <w:rPr>
                <w:rFonts w:eastAsia="Calibri" w:cs="Arial"/>
              </w:rPr>
            </w:pPr>
            <w:r w:rsidRPr="00B370B0">
              <w:rPr>
                <w:rFonts w:eastAsia="Calibri" w:cs="Arial"/>
              </w:rPr>
              <w:t>2.</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018EB8A9" w14:textId="77777777" w:rsidR="00821BAA" w:rsidRPr="00B370B0" w:rsidRDefault="00821BAA" w:rsidP="00821BAA">
            <w:pPr>
              <w:suppressAutoHyphens w:val="0"/>
              <w:spacing w:after="0" w:line="240" w:lineRule="auto"/>
              <w:ind w:left="274"/>
              <w:rPr>
                <w:rFonts w:eastAsia="Calibri" w:cs="Arial"/>
              </w:rPr>
            </w:pPr>
            <w:r w:rsidRPr="00B370B0">
              <w:rPr>
                <w:rFonts w:eastAsia="Calibri" w:cs="Arial"/>
              </w:rPr>
              <w:t>Przebywanie pracownika na terenie ORLEN OIL w stanie nietrzeźwym, wskazującym na spożycie alkoholu, pod wpływem środków odurzających lub psychotropowych.</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5B4EE636"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3000</w:t>
            </w:r>
          </w:p>
        </w:tc>
      </w:tr>
      <w:tr w:rsidR="00821BAA" w:rsidRPr="00B370B0" w14:paraId="3D89429E"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1BA1C1B7" w14:textId="77777777" w:rsidR="00821BAA" w:rsidRPr="00B370B0" w:rsidRDefault="00821BAA" w:rsidP="00821BAA">
            <w:pPr>
              <w:suppressAutoHyphens w:val="0"/>
              <w:spacing w:after="0" w:line="240" w:lineRule="auto"/>
              <w:ind w:left="240"/>
              <w:jc w:val="both"/>
              <w:rPr>
                <w:rFonts w:eastAsia="Calibri" w:cs="Arial"/>
              </w:rPr>
            </w:pPr>
            <w:r w:rsidRPr="00B370B0">
              <w:rPr>
                <w:rFonts w:eastAsia="Calibri" w:cs="Arial"/>
              </w:rPr>
              <w:t>3.</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27914E0B" w14:textId="77777777" w:rsidR="00821BAA" w:rsidRPr="00B370B0" w:rsidRDefault="00821BAA" w:rsidP="00600277">
            <w:pPr>
              <w:numPr>
                <w:ilvl w:val="0"/>
                <w:numId w:val="58"/>
              </w:numPr>
              <w:tabs>
                <w:tab w:val="left" w:pos="274"/>
              </w:tabs>
              <w:suppressAutoHyphens w:val="0"/>
              <w:spacing w:after="0" w:line="240" w:lineRule="auto"/>
              <w:ind w:left="274" w:hanging="274"/>
              <w:rPr>
                <w:rFonts w:eastAsia="Calibri" w:cs="Arial"/>
              </w:rPr>
            </w:pPr>
            <w:r w:rsidRPr="00B370B0">
              <w:rPr>
                <w:rFonts w:eastAsia="Calibri" w:cs="Arial"/>
              </w:rPr>
              <w:t>Używanie telefonu komórkowego w miejscu oznakowanym zakazem jego używania.</w:t>
            </w:r>
          </w:p>
          <w:p w14:paraId="0C6BB731" w14:textId="77777777" w:rsidR="00821BAA" w:rsidRPr="00B370B0" w:rsidRDefault="00821BAA" w:rsidP="00600277">
            <w:pPr>
              <w:numPr>
                <w:ilvl w:val="0"/>
                <w:numId w:val="58"/>
              </w:numPr>
              <w:tabs>
                <w:tab w:val="left" w:pos="274"/>
              </w:tabs>
              <w:suppressAutoHyphens w:val="0"/>
              <w:spacing w:after="0" w:line="240" w:lineRule="auto"/>
              <w:ind w:left="274" w:hanging="274"/>
              <w:rPr>
                <w:rFonts w:eastAsia="Calibri" w:cs="Arial"/>
              </w:rPr>
            </w:pPr>
            <w:r w:rsidRPr="00B370B0">
              <w:rPr>
                <w:rFonts w:eastAsia="Calibri" w:cs="Arial"/>
              </w:rPr>
              <w:t>Fotografowanie i filmowanie bez specjalnego zezwolenia.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1B5F9950"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200</w:t>
            </w:r>
          </w:p>
        </w:tc>
      </w:tr>
      <w:tr w:rsidR="00821BAA" w:rsidRPr="00B370B0" w14:paraId="0F43ACC7"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55CD75D9" w14:textId="77777777" w:rsidR="00821BAA" w:rsidRPr="00B370B0" w:rsidRDefault="00821BAA" w:rsidP="00821BAA">
            <w:pPr>
              <w:suppressAutoHyphens w:val="0"/>
              <w:spacing w:after="0" w:line="240" w:lineRule="auto"/>
              <w:ind w:left="240"/>
              <w:jc w:val="both"/>
              <w:rPr>
                <w:rFonts w:eastAsia="Calibri" w:cs="Arial"/>
              </w:rPr>
            </w:pPr>
            <w:r w:rsidRPr="00B370B0">
              <w:rPr>
                <w:rFonts w:eastAsia="Calibri" w:cs="Arial"/>
              </w:rPr>
              <w:t>4.</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462EE67D" w14:textId="77777777" w:rsidR="00821BAA" w:rsidRPr="00B370B0" w:rsidRDefault="00821BAA" w:rsidP="00600277">
            <w:pPr>
              <w:numPr>
                <w:ilvl w:val="0"/>
                <w:numId w:val="47"/>
              </w:numPr>
              <w:tabs>
                <w:tab w:val="left" w:pos="274"/>
              </w:tabs>
              <w:suppressAutoHyphens w:val="0"/>
              <w:spacing w:after="0" w:line="240" w:lineRule="auto"/>
              <w:ind w:left="274" w:hanging="274"/>
              <w:rPr>
                <w:rFonts w:eastAsia="Calibri" w:cs="Arial"/>
              </w:rPr>
            </w:pPr>
            <w:r w:rsidRPr="00B370B0">
              <w:rPr>
                <w:rFonts w:eastAsia="Calibri" w:cs="Arial"/>
              </w:rPr>
              <w:t>Prowadzenie robót niezgodnie z umową, wymaganiami wewnętrznymi ORLEN OIL poleceniami Służby BHP lub osób sprawujących nadzór.</w:t>
            </w:r>
          </w:p>
          <w:p w14:paraId="104D2F64" w14:textId="77777777" w:rsidR="00821BAA" w:rsidRPr="00B370B0" w:rsidRDefault="00821BAA" w:rsidP="00600277">
            <w:pPr>
              <w:numPr>
                <w:ilvl w:val="0"/>
                <w:numId w:val="47"/>
              </w:numPr>
              <w:tabs>
                <w:tab w:val="left" w:pos="274"/>
              </w:tabs>
              <w:suppressAutoHyphens w:val="0"/>
              <w:spacing w:after="0" w:line="240" w:lineRule="auto"/>
              <w:ind w:left="274" w:hanging="274"/>
              <w:rPr>
                <w:rFonts w:eastAsia="Calibri" w:cs="Arial"/>
              </w:rPr>
            </w:pPr>
            <w:r w:rsidRPr="00B370B0">
              <w:rPr>
                <w:rFonts w:eastAsia="Calibri" w:cs="Arial"/>
              </w:rPr>
              <w:t>Przebywanie osoby nieuprawnionej w miejscu niedozwolonym, samowolne wejście na teren instalacji produkcyjnych/magazynowych, parku zbiorników.</w:t>
            </w:r>
          </w:p>
          <w:p w14:paraId="7C1FCAF8" w14:textId="77777777" w:rsidR="00821BAA" w:rsidRPr="00B370B0" w:rsidRDefault="00821BAA" w:rsidP="00600277">
            <w:pPr>
              <w:numPr>
                <w:ilvl w:val="0"/>
                <w:numId w:val="47"/>
              </w:numPr>
              <w:tabs>
                <w:tab w:val="left" w:pos="274"/>
              </w:tabs>
              <w:suppressAutoHyphens w:val="0"/>
              <w:spacing w:after="0" w:line="240" w:lineRule="auto"/>
              <w:ind w:left="274" w:hanging="274"/>
              <w:rPr>
                <w:rFonts w:eastAsia="Calibri" w:cs="Arial"/>
              </w:rPr>
            </w:pPr>
            <w:r w:rsidRPr="00B370B0">
              <w:rPr>
                <w:rFonts w:eastAsia="Calibri" w:cs="Arial"/>
              </w:rPr>
              <w:t>Nieprzerwanie w trybie natychmiastowym prac zagrażających zdrowiu i życiu, niezabezpieczenie rejonu robót  i niepoinformowanie Służby BHP/ ORLEN OIL  lub ZSP  w  przypadku nieprzewidzianego pogorszenia warunków bezpieczeństwa pracy, a w szczególności wystąpienia bezpośredniego zagrożenia dla zdrowia lub życia pracowników.</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6ABA7C69" w14:textId="77777777" w:rsidR="00821BAA" w:rsidRPr="00B370B0" w:rsidRDefault="00821BAA" w:rsidP="00821BAA">
            <w:pPr>
              <w:suppressAutoHyphens w:val="0"/>
              <w:spacing w:after="0" w:line="240" w:lineRule="auto"/>
              <w:jc w:val="center"/>
              <w:rPr>
                <w:rFonts w:eastAsia="Calibri" w:cs="Arial"/>
                <w:b/>
                <w:lang w:eastAsia="en-US"/>
              </w:rPr>
            </w:pPr>
            <w:r w:rsidRPr="00B370B0">
              <w:rPr>
                <w:rFonts w:eastAsia="Calibri" w:cs="Arial"/>
                <w:b/>
                <w:lang w:eastAsia="en-US"/>
              </w:rPr>
              <w:t>800 - 1200</w:t>
            </w:r>
          </w:p>
        </w:tc>
      </w:tr>
      <w:tr w:rsidR="00821BAA" w:rsidRPr="00B370B0" w14:paraId="0C4A8015"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3247FF99" w14:textId="77777777" w:rsidR="00821BAA" w:rsidRPr="00B370B0" w:rsidRDefault="00821BAA" w:rsidP="00821BAA">
            <w:pPr>
              <w:suppressAutoHyphens w:val="0"/>
              <w:spacing w:after="0" w:line="240" w:lineRule="auto"/>
              <w:ind w:left="240"/>
              <w:jc w:val="both"/>
              <w:rPr>
                <w:rFonts w:eastAsia="Calibri" w:cs="Arial"/>
              </w:rPr>
            </w:pPr>
            <w:r w:rsidRPr="00B370B0">
              <w:rPr>
                <w:rFonts w:eastAsia="Calibri" w:cs="Arial"/>
              </w:rPr>
              <w:t>5.</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0F2557FE" w14:textId="77777777" w:rsidR="00821BAA" w:rsidRPr="00B370B0" w:rsidRDefault="00821BAA" w:rsidP="00600277">
            <w:pPr>
              <w:numPr>
                <w:ilvl w:val="0"/>
                <w:numId w:val="48"/>
              </w:numPr>
              <w:tabs>
                <w:tab w:val="left" w:pos="274"/>
              </w:tabs>
              <w:suppressAutoHyphens w:val="0"/>
              <w:spacing w:after="0" w:line="240" w:lineRule="auto"/>
              <w:ind w:left="274" w:hanging="274"/>
              <w:rPr>
                <w:rFonts w:eastAsia="Calibri" w:cs="Arial"/>
              </w:rPr>
            </w:pPr>
            <w:r w:rsidRPr="00B370B0">
              <w:rPr>
                <w:rFonts w:eastAsia="Calibri" w:cs="Arial"/>
              </w:rPr>
              <w:t>Nieużywanie przez pracowników kasków, okularów ochronnych oraz innych wymaganych środków ochrony indywidualnej (np. środków ochrony słuchu, środków chroniących przed upadkiem z wysokości).</w:t>
            </w:r>
          </w:p>
          <w:p w14:paraId="26AD62B9" w14:textId="77777777" w:rsidR="00821BAA" w:rsidRPr="00B370B0" w:rsidRDefault="00821BAA" w:rsidP="00600277">
            <w:pPr>
              <w:numPr>
                <w:ilvl w:val="0"/>
                <w:numId w:val="48"/>
              </w:numPr>
              <w:tabs>
                <w:tab w:val="left" w:pos="274"/>
              </w:tabs>
              <w:suppressAutoHyphens w:val="0"/>
              <w:spacing w:after="0" w:line="240" w:lineRule="auto"/>
              <w:ind w:left="274" w:hanging="274"/>
              <w:rPr>
                <w:rFonts w:eastAsia="Calibri" w:cs="Arial"/>
              </w:rPr>
            </w:pPr>
            <w:r w:rsidRPr="00B370B0">
              <w:rPr>
                <w:rFonts w:eastAsia="Calibri" w:cs="Arial"/>
              </w:rPr>
              <w:t>Używanie przez pracownika środków ochrony indywidualnej niespełniających wymagań oceny zgodności.</w:t>
            </w:r>
          </w:p>
          <w:p w14:paraId="64B11691" w14:textId="77777777" w:rsidR="00821BAA" w:rsidRPr="00B370B0" w:rsidRDefault="00821BAA" w:rsidP="00600277">
            <w:pPr>
              <w:numPr>
                <w:ilvl w:val="0"/>
                <w:numId w:val="48"/>
              </w:numPr>
              <w:tabs>
                <w:tab w:val="left" w:pos="274"/>
              </w:tabs>
              <w:suppressAutoHyphens w:val="0"/>
              <w:spacing w:after="0" w:line="240" w:lineRule="auto"/>
              <w:ind w:left="274" w:hanging="274"/>
              <w:rPr>
                <w:rFonts w:eastAsia="Calibri" w:cs="Arial"/>
              </w:rPr>
            </w:pPr>
            <w:r w:rsidRPr="00B370B0">
              <w:rPr>
                <w:rFonts w:eastAsia="Calibri" w:cs="Arial"/>
              </w:rPr>
              <w:t>Niestosowanie właściwej odzieży i obuwia roboczego/ochronnego.</w:t>
            </w:r>
          </w:p>
          <w:p w14:paraId="78BB9DD3" w14:textId="77777777" w:rsidR="00821BAA" w:rsidRPr="00B370B0" w:rsidRDefault="00821BAA" w:rsidP="00600277">
            <w:pPr>
              <w:numPr>
                <w:ilvl w:val="0"/>
                <w:numId w:val="48"/>
              </w:numPr>
              <w:tabs>
                <w:tab w:val="left" w:pos="274"/>
              </w:tabs>
              <w:suppressAutoHyphens w:val="0"/>
              <w:spacing w:after="0" w:line="240" w:lineRule="auto"/>
              <w:ind w:left="274" w:hanging="274"/>
              <w:rPr>
                <w:rFonts w:eastAsia="Calibri" w:cs="Arial"/>
              </w:rPr>
            </w:pPr>
            <w:r w:rsidRPr="00B370B0">
              <w:rPr>
                <w:rFonts w:eastAsia="Calibri" w:cs="Arial"/>
              </w:rPr>
              <w:t>Używanie ubrań roboczych nieoznakowanych w sposób widoczny nazwą Wykonawcy/Podwykonawcy.</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50A2B019" w14:textId="77777777" w:rsidR="00821BAA" w:rsidRPr="00B370B0" w:rsidRDefault="00821BAA" w:rsidP="00821BAA">
            <w:pPr>
              <w:suppressAutoHyphens w:val="0"/>
              <w:spacing w:after="0" w:line="240" w:lineRule="auto"/>
              <w:jc w:val="center"/>
              <w:rPr>
                <w:rFonts w:eastAsia="Calibri" w:cs="Arial"/>
                <w:b/>
                <w:lang w:eastAsia="en-US"/>
              </w:rPr>
            </w:pPr>
            <w:r w:rsidRPr="00B370B0">
              <w:rPr>
                <w:rFonts w:eastAsia="Calibri" w:cs="Arial"/>
                <w:b/>
                <w:lang w:eastAsia="en-US"/>
              </w:rPr>
              <w:t>200 - 1200</w:t>
            </w:r>
          </w:p>
        </w:tc>
      </w:tr>
      <w:tr w:rsidR="00821BAA" w:rsidRPr="00B370B0" w14:paraId="41F268D9"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212066AB" w14:textId="77777777" w:rsidR="00821BAA" w:rsidRPr="00B370B0" w:rsidRDefault="00821BAA" w:rsidP="00821BAA">
            <w:pPr>
              <w:suppressAutoHyphens w:val="0"/>
              <w:spacing w:after="0" w:line="240" w:lineRule="auto"/>
              <w:ind w:left="240"/>
              <w:jc w:val="both"/>
              <w:rPr>
                <w:rFonts w:eastAsia="Calibri" w:cs="Arial"/>
              </w:rPr>
            </w:pPr>
            <w:r w:rsidRPr="00B370B0">
              <w:rPr>
                <w:rFonts w:eastAsia="Calibri" w:cs="Arial"/>
              </w:rPr>
              <w:t>6.</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730F7B12" w14:textId="77777777" w:rsidR="00821BAA" w:rsidRPr="00B370B0" w:rsidRDefault="00821BAA" w:rsidP="00600277">
            <w:pPr>
              <w:numPr>
                <w:ilvl w:val="0"/>
                <w:numId w:val="49"/>
              </w:numPr>
              <w:tabs>
                <w:tab w:val="left" w:pos="274"/>
              </w:tabs>
              <w:suppressAutoHyphens w:val="0"/>
              <w:spacing w:after="0" w:line="240" w:lineRule="auto"/>
              <w:ind w:left="274" w:hanging="274"/>
              <w:rPr>
                <w:rFonts w:eastAsia="Calibri" w:cs="Arial"/>
              </w:rPr>
            </w:pPr>
            <w:r w:rsidRPr="00B370B0">
              <w:rPr>
                <w:rFonts w:eastAsia="Calibri" w:cs="Arial"/>
              </w:rPr>
              <w:t>Niestosowanie się kierującego pojazdem do przepisów prawa o ruchu drogowym na terenie ORLEN OIL lub wyznaczonej trasy przejazdu.</w:t>
            </w:r>
          </w:p>
          <w:p w14:paraId="33F15049" w14:textId="77777777" w:rsidR="00821BAA" w:rsidRPr="00B370B0" w:rsidRDefault="00821BAA" w:rsidP="00600277">
            <w:pPr>
              <w:numPr>
                <w:ilvl w:val="0"/>
                <w:numId w:val="49"/>
              </w:numPr>
              <w:tabs>
                <w:tab w:val="left" w:pos="274"/>
              </w:tabs>
              <w:suppressAutoHyphens w:val="0"/>
              <w:spacing w:after="0" w:line="240" w:lineRule="auto"/>
              <w:ind w:left="274" w:hanging="274"/>
              <w:rPr>
                <w:rFonts w:eastAsia="Calibri" w:cs="Arial"/>
              </w:rPr>
            </w:pPr>
            <w:r w:rsidRPr="00B370B0">
              <w:rPr>
                <w:rFonts w:eastAsia="Calibri" w:cs="Arial"/>
              </w:rPr>
              <w:t>Parkowanie pojazdu w miejscu do tego niewyznaczonym.</w:t>
            </w:r>
          </w:p>
          <w:p w14:paraId="4BA1C5FA" w14:textId="77777777" w:rsidR="00821BAA" w:rsidRPr="00B370B0" w:rsidRDefault="00821BAA" w:rsidP="00600277">
            <w:pPr>
              <w:numPr>
                <w:ilvl w:val="0"/>
                <w:numId w:val="49"/>
              </w:numPr>
              <w:tabs>
                <w:tab w:val="left" w:pos="274"/>
              </w:tabs>
              <w:suppressAutoHyphens w:val="0"/>
              <w:spacing w:after="0" w:line="240" w:lineRule="auto"/>
              <w:ind w:left="274" w:hanging="274"/>
              <w:rPr>
                <w:rFonts w:eastAsia="Calibri" w:cs="Arial"/>
              </w:rPr>
            </w:pPr>
            <w:r w:rsidRPr="00B370B0">
              <w:rPr>
                <w:rFonts w:eastAsia="Calibri" w:cs="Arial"/>
              </w:rPr>
              <w:t>Wjazd i poruszanie się na terenie ORLEN OIL pojazdami i sprzętem z widocznymi wyciekami oleju/smaru (pojazdy samochodowe, kolejowe).</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1834F046"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100 - 500</w:t>
            </w:r>
          </w:p>
        </w:tc>
      </w:tr>
      <w:tr w:rsidR="00821BAA" w:rsidRPr="00B370B0" w14:paraId="3F375249"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0BAD2840" w14:textId="77777777" w:rsidR="00821BAA" w:rsidRPr="00B370B0" w:rsidRDefault="00821BAA" w:rsidP="00821BAA">
            <w:pPr>
              <w:suppressAutoHyphens w:val="0"/>
              <w:spacing w:after="0" w:line="240" w:lineRule="auto"/>
              <w:ind w:left="240"/>
              <w:jc w:val="both"/>
              <w:rPr>
                <w:rFonts w:eastAsia="Calibri" w:cs="Arial"/>
              </w:rPr>
            </w:pPr>
            <w:r w:rsidRPr="00B370B0">
              <w:rPr>
                <w:rFonts w:eastAsia="Calibri" w:cs="Arial"/>
              </w:rPr>
              <w:t>7.</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0CEDC372" w14:textId="77777777" w:rsidR="00821BAA" w:rsidRPr="00B370B0" w:rsidRDefault="00821BAA" w:rsidP="00600277">
            <w:pPr>
              <w:numPr>
                <w:ilvl w:val="0"/>
                <w:numId w:val="50"/>
              </w:numPr>
              <w:tabs>
                <w:tab w:val="left" w:pos="274"/>
              </w:tabs>
              <w:suppressAutoHyphens w:val="0"/>
              <w:spacing w:after="0" w:line="240" w:lineRule="auto"/>
              <w:ind w:left="274" w:hanging="274"/>
              <w:rPr>
                <w:rFonts w:eastAsia="Calibri" w:cs="Arial"/>
              </w:rPr>
            </w:pPr>
            <w:r w:rsidRPr="00B370B0">
              <w:rPr>
                <w:rFonts w:eastAsia="Calibri" w:cs="Arial"/>
              </w:rPr>
              <w:t>Niezapewnienie na terenie prowadzonych prac należytego ładu i porządku.</w:t>
            </w:r>
          </w:p>
          <w:p w14:paraId="186F95A1" w14:textId="77777777" w:rsidR="00821BAA" w:rsidRPr="00B370B0" w:rsidRDefault="00821BAA" w:rsidP="00600277">
            <w:pPr>
              <w:numPr>
                <w:ilvl w:val="0"/>
                <w:numId w:val="50"/>
              </w:numPr>
              <w:tabs>
                <w:tab w:val="left" w:pos="274"/>
              </w:tabs>
              <w:suppressAutoHyphens w:val="0"/>
              <w:spacing w:after="0" w:line="240" w:lineRule="auto"/>
              <w:ind w:left="274" w:hanging="274"/>
              <w:rPr>
                <w:rFonts w:eastAsia="Calibri" w:cs="Arial"/>
              </w:rPr>
            </w:pPr>
            <w:r w:rsidRPr="00B370B0">
              <w:rPr>
                <w:rFonts w:eastAsia="Calibri" w:cs="Arial"/>
              </w:rPr>
              <w:t>Nieprzestrzeganie przepisów BHP, ppoż. przy magazynowaniu i składowaniu materiałów i urządzeń.</w:t>
            </w:r>
          </w:p>
          <w:p w14:paraId="0BCBF139" w14:textId="77777777" w:rsidR="00821BAA" w:rsidRPr="00B370B0" w:rsidRDefault="00821BAA" w:rsidP="00600277">
            <w:pPr>
              <w:numPr>
                <w:ilvl w:val="0"/>
                <w:numId w:val="50"/>
              </w:numPr>
              <w:tabs>
                <w:tab w:val="left" w:pos="274"/>
              </w:tabs>
              <w:suppressAutoHyphens w:val="0"/>
              <w:spacing w:after="0" w:line="240" w:lineRule="auto"/>
              <w:ind w:left="274" w:hanging="274"/>
              <w:rPr>
                <w:rFonts w:eastAsia="Calibri" w:cs="Arial"/>
              </w:rPr>
            </w:pPr>
            <w:r w:rsidRPr="00B370B0">
              <w:rPr>
                <w:rFonts w:eastAsia="Calibri" w:cs="Arial"/>
              </w:rPr>
              <w:t>Brak wygrodzenia stref niebezpiecznych.</w:t>
            </w:r>
          </w:p>
          <w:p w14:paraId="29F1BFDF" w14:textId="77777777" w:rsidR="00821BAA" w:rsidRPr="00B370B0" w:rsidRDefault="00821BAA" w:rsidP="00600277">
            <w:pPr>
              <w:numPr>
                <w:ilvl w:val="0"/>
                <w:numId w:val="50"/>
              </w:numPr>
              <w:tabs>
                <w:tab w:val="left" w:pos="274"/>
              </w:tabs>
              <w:suppressAutoHyphens w:val="0"/>
              <w:spacing w:after="0" w:line="240" w:lineRule="auto"/>
              <w:ind w:left="274" w:hanging="274"/>
              <w:rPr>
                <w:rFonts w:eastAsia="Calibri" w:cs="Arial"/>
              </w:rPr>
            </w:pPr>
            <w:r w:rsidRPr="00B370B0">
              <w:rPr>
                <w:rFonts w:eastAsia="Calibri" w:cs="Arial"/>
              </w:rPr>
              <w:t>Niezabezpieczenie i nieoznakowanie w sposób widoczny i czytelny miejsca prowadzonych robót.</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3A5A8F46"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100 - 1200</w:t>
            </w:r>
          </w:p>
        </w:tc>
      </w:tr>
      <w:tr w:rsidR="00821BAA" w:rsidRPr="00B370B0" w14:paraId="2871D6D7"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485C9CE6" w14:textId="77777777" w:rsidR="00821BAA" w:rsidRPr="00B370B0" w:rsidRDefault="00821BAA" w:rsidP="00821BAA">
            <w:pPr>
              <w:suppressAutoHyphens w:val="0"/>
              <w:spacing w:after="0" w:line="240" w:lineRule="auto"/>
              <w:ind w:left="240"/>
              <w:jc w:val="both"/>
              <w:rPr>
                <w:rFonts w:eastAsia="Calibri" w:cs="Arial"/>
              </w:rPr>
            </w:pPr>
            <w:r w:rsidRPr="00B370B0">
              <w:rPr>
                <w:rFonts w:eastAsia="Calibri" w:cs="Arial"/>
              </w:rPr>
              <w:t>8.</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23FC105A" w14:textId="77777777" w:rsidR="00821BAA" w:rsidRPr="00B370B0" w:rsidRDefault="00821BAA" w:rsidP="00600277">
            <w:pPr>
              <w:numPr>
                <w:ilvl w:val="0"/>
                <w:numId w:val="51"/>
              </w:numPr>
              <w:tabs>
                <w:tab w:val="left" w:pos="274"/>
              </w:tabs>
              <w:suppressAutoHyphens w:val="0"/>
              <w:spacing w:after="0" w:line="240" w:lineRule="auto"/>
              <w:ind w:left="274" w:hanging="274"/>
              <w:rPr>
                <w:rFonts w:eastAsia="Calibri" w:cs="Arial"/>
              </w:rPr>
            </w:pPr>
            <w:r w:rsidRPr="00B370B0">
              <w:rPr>
                <w:rFonts w:eastAsia="Calibri" w:cs="Arial"/>
              </w:rPr>
              <w:t>Używanie maszyny, urządzenia lub narzędzia niespełniającego wymagań oceny zgodności.</w:t>
            </w:r>
          </w:p>
          <w:p w14:paraId="180C1CA6" w14:textId="77777777" w:rsidR="00821BAA" w:rsidRPr="00B370B0" w:rsidRDefault="00821BAA" w:rsidP="00600277">
            <w:pPr>
              <w:numPr>
                <w:ilvl w:val="0"/>
                <w:numId w:val="51"/>
              </w:numPr>
              <w:tabs>
                <w:tab w:val="left" w:pos="274"/>
              </w:tabs>
              <w:suppressAutoHyphens w:val="0"/>
              <w:spacing w:after="0" w:line="240" w:lineRule="auto"/>
              <w:ind w:left="274" w:hanging="274"/>
              <w:rPr>
                <w:rFonts w:eastAsia="Calibri" w:cs="Arial"/>
              </w:rPr>
            </w:pPr>
            <w:r w:rsidRPr="00B370B0">
              <w:rPr>
                <w:rFonts w:eastAsia="Calibri" w:cs="Arial"/>
              </w:rPr>
              <w:t>Używanie maszyny, urządzenia lub narzędzia nieposiadającego aktualnego przeglądu technicznego lub nieposiadającego oznaczenia przeglądu</w:t>
            </w:r>
          </w:p>
          <w:p w14:paraId="23B3B884" w14:textId="77777777" w:rsidR="00821BAA" w:rsidRPr="00B370B0" w:rsidRDefault="00821BAA" w:rsidP="00600277">
            <w:pPr>
              <w:numPr>
                <w:ilvl w:val="0"/>
                <w:numId w:val="51"/>
              </w:numPr>
              <w:tabs>
                <w:tab w:val="left" w:pos="274"/>
              </w:tabs>
              <w:suppressAutoHyphens w:val="0"/>
              <w:spacing w:after="0" w:line="240" w:lineRule="auto"/>
              <w:ind w:left="274" w:hanging="274"/>
              <w:rPr>
                <w:rFonts w:eastAsia="Calibri" w:cs="Arial"/>
              </w:rPr>
            </w:pPr>
            <w:r w:rsidRPr="00B370B0">
              <w:rPr>
                <w:rFonts w:eastAsia="Calibri" w:cs="Arial"/>
              </w:rPr>
              <w:t>Używanie niesprawnej maszyny, urządzenia i narzędzia.</w:t>
            </w:r>
          </w:p>
          <w:p w14:paraId="40BA59DF" w14:textId="77777777" w:rsidR="00821BAA" w:rsidRPr="00B370B0" w:rsidRDefault="00821BAA" w:rsidP="00600277">
            <w:pPr>
              <w:numPr>
                <w:ilvl w:val="0"/>
                <w:numId w:val="51"/>
              </w:numPr>
              <w:tabs>
                <w:tab w:val="left" w:pos="274"/>
              </w:tabs>
              <w:suppressAutoHyphens w:val="0"/>
              <w:spacing w:after="0" w:line="240" w:lineRule="auto"/>
              <w:ind w:left="274" w:hanging="274"/>
              <w:rPr>
                <w:rFonts w:eastAsia="Calibri" w:cs="Arial"/>
              </w:rPr>
            </w:pPr>
            <w:r w:rsidRPr="00B370B0">
              <w:rPr>
                <w:rFonts w:eastAsia="Calibri" w:cs="Arial"/>
              </w:rPr>
              <w:t>Używanie maszyny, urządzenia i narzędzia niezgodnie z jego przeznaczeniem.</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4816A983"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100 - 1200</w:t>
            </w:r>
          </w:p>
        </w:tc>
      </w:tr>
      <w:tr w:rsidR="00821BAA" w:rsidRPr="00B370B0" w14:paraId="5C113F37"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324BBE30" w14:textId="77777777" w:rsidR="00821BAA" w:rsidRPr="00B370B0" w:rsidRDefault="00821BAA" w:rsidP="00821BAA">
            <w:pPr>
              <w:suppressAutoHyphens w:val="0"/>
              <w:spacing w:after="0" w:line="240" w:lineRule="auto"/>
              <w:ind w:left="240"/>
              <w:jc w:val="both"/>
              <w:rPr>
                <w:rFonts w:eastAsia="Calibri" w:cs="Arial"/>
              </w:rPr>
            </w:pPr>
            <w:r w:rsidRPr="00B370B0">
              <w:rPr>
                <w:rFonts w:eastAsia="Calibri" w:cs="Arial"/>
              </w:rPr>
              <w:t>9.</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1ECC073D" w14:textId="77777777" w:rsidR="00821BAA" w:rsidRPr="00B370B0" w:rsidRDefault="00821BAA" w:rsidP="00600277">
            <w:pPr>
              <w:numPr>
                <w:ilvl w:val="0"/>
                <w:numId w:val="52"/>
              </w:numPr>
              <w:tabs>
                <w:tab w:val="left" w:pos="274"/>
              </w:tabs>
              <w:suppressAutoHyphens w:val="0"/>
              <w:spacing w:after="0" w:line="240" w:lineRule="auto"/>
              <w:ind w:left="274" w:hanging="274"/>
              <w:rPr>
                <w:rFonts w:eastAsia="Calibri" w:cs="Arial"/>
              </w:rPr>
            </w:pPr>
            <w:r w:rsidRPr="00B370B0">
              <w:rPr>
                <w:rFonts w:eastAsia="Calibri" w:cs="Arial"/>
              </w:rPr>
              <w:t>Brak podręcznego sprzętu gaśniczego lub umiejscowienie go w sposób uniemożliwiający szybkie użycie.</w:t>
            </w:r>
          </w:p>
          <w:p w14:paraId="143E73CC" w14:textId="77777777" w:rsidR="00821BAA" w:rsidRPr="00B370B0" w:rsidRDefault="00821BAA" w:rsidP="00600277">
            <w:pPr>
              <w:numPr>
                <w:ilvl w:val="0"/>
                <w:numId w:val="52"/>
              </w:numPr>
              <w:tabs>
                <w:tab w:val="left" w:pos="274"/>
              </w:tabs>
              <w:suppressAutoHyphens w:val="0"/>
              <w:spacing w:after="0" w:line="240" w:lineRule="auto"/>
              <w:ind w:left="274" w:hanging="274"/>
              <w:rPr>
                <w:rFonts w:eastAsia="Calibri" w:cs="Arial"/>
              </w:rPr>
            </w:pPr>
            <w:r w:rsidRPr="00B370B0">
              <w:rPr>
                <w:rFonts w:eastAsia="Calibri" w:cs="Arial"/>
              </w:rPr>
              <w:t>Używanie podręcznego sprzętu gaśniczego z nieważnym terminem legalizacji.</w:t>
            </w:r>
          </w:p>
          <w:p w14:paraId="3AED1B46" w14:textId="77777777" w:rsidR="00821BAA" w:rsidRPr="00B370B0" w:rsidRDefault="00821BAA" w:rsidP="00600277">
            <w:pPr>
              <w:numPr>
                <w:ilvl w:val="0"/>
                <w:numId w:val="52"/>
              </w:numPr>
              <w:tabs>
                <w:tab w:val="left" w:pos="274"/>
              </w:tabs>
              <w:suppressAutoHyphens w:val="0"/>
              <w:spacing w:after="0" w:line="240" w:lineRule="auto"/>
              <w:ind w:left="274" w:hanging="274"/>
              <w:rPr>
                <w:rFonts w:eastAsia="Calibri" w:cs="Arial"/>
              </w:rPr>
            </w:pPr>
            <w:r w:rsidRPr="00B370B0">
              <w:rPr>
                <w:rFonts w:eastAsia="Calibri" w:cs="Arial"/>
              </w:rPr>
              <w:t>Używanie podręcznego sprzętu gaśniczego bez możliwości identyfikacji terminu przydatności do użytkowania.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353C0ED1"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100 - 300</w:t>
            </w:r>
          </w:p>
        </w:tc>
      </w:tr>
      <w:tr w:rsidR="00821BAA" w:rsidRPr="00B370B0" w14:paraId="412FFB90"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1CB31246" w14:textId="77777777" w:rsidR="00821BAA" w:rsidRPr="00B370B0" w:rsidRDefault="00821BAA" w:rsidP="00821BAA">
            <w:pPr>
              <w:suppressAutoHyphens w:val="0"/>
              <w:spacing w:after="0" w:line="240" w:lineRule="auto"/>
              <w:ind w:left="240"/>
              <w:jc w:val="both"/>
              <w:rPr>
                <w:rFonts w:eastAsia="Calibri" w:cs="Arial"/>
              </w:rPr>
            </w:pPr>
            <w:r w:rsidRPr="00B370B0">
              <w:rPr>
                <w:rFonts w:eastAsia="Calibri" w:cs="Arial"/>
              </w:rPr>
              <w:t>10.</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1CD0D37C" w14:textId="77777777" w:rsidR="00821BAA" w:rsidRPr="00B370B0" w:rsidRDefault="00821BAA" w:rsidP="00600277">
            <w:pPr>
              <w:numPr>
                <w:ilvl w:val="0"/>
                <w:numId w:val="53"/>
              </w:numPr>
              <w:tabs>
                <w:tab w:val="left" w:pos="274"/>
              </w:tabs>
              <w:suppressAutoHyphens w:val="0"/>
              <w:spacing w:after="0" w:line="240" w:lineRule="auto"/>
              <w:ind w:left="274" w:hanging="284"/>
              <w:rPr>
                <w:rFonts w:eastAsia="Calibri" w:cs="Arial"/>
              </w:rPr>
            </w:pPr>
            <w:r w:rsidRPr="00B370B0">
              <w:rPr>
                <w:rFonts w:eastAsia="Calibri" w:cs="Arial"/>
              </w:rPr>
              <w:t>Montaż i eksploatacja rusztowania niezgodnie z dokumentacją producenta lub projektem indywidualnym.</w:t>
            </w:r>
          </w:p>
          <w:p w14:paraId="124DFD8A" w14:textId="77777777" w:rsidR="00821BAA" w:rsidRPr="00B370B0" w:rsidRDefault="00821BAA" w:rsidP="00600277">
            <w:pPr>
              <w:numPr>
                <w:ilvl w:val="0"/>
                <w:numId w:val="53"/>
              </w:numPr>
              <w:tabs>
                <w:tab w:val="left" w:pos="274"/>
              </w:tabs>
              <w:suppressAutoHyphens w:val="0"/>
              <w:spacing w:after="0" w:line="240" w:lineRule="auto"/>
              <w:ind w:left="274" w:hanging="284"/>
              <w:rPr>
                <w:rFonts w:eastAsia="Calibri" w:cs="Arial"/>
              </w:rPr>
            </w:pPr>
            <w:r w:rsidRPr="00B370B0">
              <w:rPr>
                <w:rFonts w:eastAsia="Calibri" w:cs="Arial"/>
              </w:rPr>
              <w:t>Montaż lub demontaż rusztowania przez pracownika nieposiadającego wymaganych do tych prac uprawnień.</w:t>
            </w:r>
          </w:p>
          <w:p w14:paraId="5504412B" w14:textId="77777777" w:rsidR="00821BAA" w:rsidRPr="00B370B0" w:rsidRDefault="00821BAA" w:rsidP="00600277">
            <w:pPr>
              <w:numPr>
                <w:ilvl w:val="0"/>
                <w:numId w:val="53"/>
              </w:numPr>
              <w:tabs>
                <w:tab w:val="left" w:pos="274"/>
              </w:tabs>
              <w:suppressAutoHyphens w:val="0"/>
              <w:spacing w:after="0" w:line="240" w:lineRule="auto"/>
              <w:ind w:left="274" w:hanging="284"/>
              <w:rPr>
                <w:rFonts w:eastAsia="Calibri" w:cs="Arial"/>
              </w:rPr>
            </w:pPr>
            <w:r w:rsidRPr="00B370B0">
              <w:rPr>
                <w:rFonts w:eastAsia="Calibri" w:cs="Arial"/>
              </w:rPr>
              <w:t>Używanie rusztowania bez odbioru technicznego lub przeglądu dekadowego. Odbiór techniczny rusztowania przez osobą nieuprawnioną.</w:t>
            </w:r>
          </w:p>
          <w:p w14:paraId="1F44E4A4" w14:textId="77777777" w:rsidR="00821BAA" w:rsidRPr="00B370B0" w:rsidRDefault="00821BAA" w:rsidP="00600277">
            <w:pPr>
              <w:numPr>
                <w:ilvl w:val="0"/>
                <w:numId w:val="53"/>
              </w:numPr>
              <w:tabs>
                <w:tab w:val="left" w:pos="274"/>
              </w:tabs>
              <w:suppressAutoHyphens w:val="0"/>
              <w:spacing w:after="0" w:line="240" w:lineRule="auto"/>
              <w:ind w:left="274" w:hanging="284"/>
              <w:rPr>
                <w:rFonts w:eastAsia="Calibri" w:cs="Arial"/>
              </w:rPr>
            </w:pPr>
            <w:r w:rsidRPr="00B370B0">
              <w:rPr>
                <w:rFonts w:eastAsia="Calibri" w:cs="Arial"/>
              </w:rPr>
              <w:t>Brak wpisu odbioru rusztowania do dziennika budowy lub sporządzenia protokołu odbioru technicznego rusztowania.</w:t>
            </w:r>
          </w:p>
          <w:p w14:paraId="31042F23" w14:textId="77777777" w:rsidR="00821BAA" w:rsidRPr="00B370B0" w:rsidRDefault="00821BAA" w:rsidP="00600277">
            <w:pPr>
              <w:numPr>
                <w:ilvl w:val="0"/>
                <w:numId w:val="53"/>
              </w:numPr>
              <w:tabs>
                <w:tab w:val="left" w:pos="274"/>
              </w:tabs>
              <w:suppressAutoHyphens w:val="0"/>
              <w:spacing w:after="0" w:line="240" w:lineRule="auto"/>
              <w:ind w:left="274" w:hanging="284"/>
              <w:rPr>
                <w:rFonts w:eastAsia="Calibri" w:cs="Arial"/>
              </w:rPr>
            </w:pPr>
            <w:r w:rsidRPr="00B370B0">
              <w:rPr>
                <w:rFonts w:eastAsia="Calibri" w:cs="Arial"/>
              </w:rPr>
              <w:lastRenderedPageBreak/>
              <w:t>Brak tablicy informacyjnej na rusztowaniu określającej wykonawcę montażu z imienia i nazwiska, jego numer telefonu oraz dopuszczalne obciążenie pomostów i konstrukcji rusztowania.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891171A"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lastRenderedPageBreak/>
              <w:t>200 - 1200</w:t>
            </w:r>
          </w:p>
        </w:tc>
      </w:tr>
      <w:tr w:rsidR="00821BAA" w:rsidRPr="00B370B0" w14:paraId="5B343628"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8D2A936" w14:textId="77777777" w:rsidR="00821BAA" w:rsidRPr="00B370B0" w:rsidRDefault="00821BAA" w:rsidP="00821BAA">
            <w:pPr>
              <w:suppressAutoHyphens w:val="0"/>
              <w:spacing w:after="0" w:line="240" w:lineRule="auto"/>
              <w:ind w:left="200"/>
              <w:jc w:val="both"/>
              <w:rPr>
                <w:rFonts w:eastAsia="Calibri" w:cs="Arial"/>
              </w:rPr>
            </w:pPr>
            <w:r w:rsidRPr="00B370B0">
              <w:rPr>
                <w:rFonts w:eastAsia="Calibri" w:cs="Arial"/>
              </w:rPr>
              <w:t>11.</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74B27E04" w14:textId="77777777" w:rsidR="00821BAA" w:rsidRPr="00B370B0" w:rsidRDefault="00821BAA" w:rsidP="00821BAA">
            <w:pPr>
              <w:suppressAutoHyphens w:val="0"/>
              <w:spacing w:after="0" w:line="240" w:lineRule="auto"/>
              <w:ind w:left="274"/>
              <w:rPr>
                <w:rFonts w:eastAsia="Calibri" w:cs="Arial"/>
              </w:rPr>
            </w:pPr>
            <w:r w:rsidRPr="00B370B0">
              <w:rPr>
                <w:rFonts w:eastAsia="Calibri" w:cs="Arial"/>
              </w:rPr>
              <w:t>Nieposiadanie wymaganych zaświadczeń kwalifikacyjnych typu E lub D przez osobę wykonującą prace przy urządzeniach, instalacjach i sieciach elektroenergetycznych.</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7E9953E3"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400 - 800</w:t>
            </w:r>
          </w:p>
        </w:tc>
      </w:tr>
      <w:tr w:rsidR="00821BAA" w:rsidRPr="00B370B0" w14:paraId="09A599E9"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D0E7EC2" w14:textId="77777777" w:rsidR="00821BAA" w:rsidRPr="00B370B0" w:rsidRDefault="00821BAA" w:rsidP="00821BAA">
            <w:pPr>
              <w:suppressAutoHyphens w:val="0"/>
              <w:spacing w:after="0" w:line="240" w:lineRule="auto"/>
              <w:ind w:left="200"/>
              <w:jc w:val="both"/>
              <w:rPr>
                <w:rFonts w:eastAsia="Calibri" w:cs="Arial"/>
              </w:rPr>
            </w:pPr>
            <w:r w:rsidRPr="00B370B0">
              <w:rPr>
                <w:rFonts w:eastAsia="Calibri" w:cs="Arial"/>
              </w:rPr>
              <w:t>12.</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3021DDB3" w14:textId="77777777" w:rsidR="00821BAA" w:rsidRPr="00B370B0" w:rsidRDefault="00821BAA" w:rsidP="00821BAA">
            <w:pPr>
              <w:suppressAutoHyphens w:val="0"/>
              <w:spacing w:after="0" w:line="240" w:lineRule="auto"/>
              <w:ind w:left="274"/>
              <w:rPr>
                <w:rFonts w:eastAsia="Calibri" w:cs="Arial"/>
              </w:rPr>
            </w:pPr>
            <w:r w:rsidRPr="00B370B0">
              <w:rPr>
                <w:rFonts w:eastAsia="Calibri" w:cs="Arial"/>
              </w:rPr>
              <w:t>Prowadzenie prac bez instrukcji bezpiecznego wykonania robót lub planu BIOZ- w razie konieczności jego sporządzenia oraz prowadzenie prac niezgodnie z tymi dokumentami.</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1E42F45F"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200 - 800</w:t>
            </w:r>
          </w:p>
        </w:tc>
      </w:tr>
      <w:tr w:rsidR="00821BAA" w:rsidRPr="00B370B0" w14:paraId="60CF6166"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310E385E" w14:textId="77777777" w:rsidR="00821BAA" w:rsidRPr="00B370B0" w:rsidRDefault="00821BAA" w:rsidP="00821BAA">
            <w:pPr>
              <w:suppressAutoHyphens w:val="0"/>
              <w:spacing w:after="0" w:line="240" w:lineRule="auto"/>
              <w:ind w:left="200"/>
              <w:jc w:val="both"/>
              <w:rPr>
                <w:rFonts w:eastAsia="Calibri" w:cs="Arial"/>
              </w:rPr>
            </w:pPr>
            <w:r w:rsidRPr="00B370B0">
              <w:rPr>
                <w:rFonts w:eastAsia="Calibri" w:cs="Arial"/>
              </w:rPr>
              <w:t>13.</w:t>
            </w:r>
          </w:p>
        </w:tc>
        <w:tc>
          <w:tcPr>
            <w:tcW w:w="8070" w:type="dxa"/>
            <w:tcBorders>
              <w:top w:val="single" w:sz="4" w:space="0" w:color="auto"/>
              <w:left w:val="single" w:sz="4" w:space="0" w:color="auto"/>
              <w:bottom w:val="single" w:sz="4" w:space="0" w:color="auto"/>
              <w:right w:val="single" w:sz="4" w:space="0" w:color="auto"/>
            </w:tcBorders>
            <w:shd w:val="clear" w:color="auto" w:fill="FFFFFF"/>
            <w:vAlign w:val="center"/>
          </w:tcPr>
          <w:p w14:paraId="099534E2" w14:textId="77777777" w:rsidR="00821BAA" w:rsidRPr="00B370B0" w:rsidRDefault="00821BAA" w:rsidP="00821BAA">
            <w:pPr>
              <w:suppressAutoHyphens w:val="0"/>
              <w:spacing w:after="0" w:line="240" w:lineRule="auto"/>
              <w:ind w:left="274"/>
              <w:rPr>
                <w:rFonts w:eastAsia="Calibri" w:cs="Arial"/>
              </w:rPr>
            </w:pPr>
            <w:r w:rsidRPr="00B370B0">
              <w:rPr>
                <w:rFonts w:eastAsia="Calibri" w:cs="Arial"/>
              </w:rPr>
              <w:t>Praca bez wymaganego pisemnego zezwolenia na wykonywanie prac lub niezgodnie z zezwoleniem.</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3C1A8790"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400 - 1000</w:t>
            </w:r>
          </w:p>
        </w:tc>
      </w:tr>
      <w:tr w:rsidR="00821BAA" w:rsidRPr="00B370B0" w14:paraId="0B45500B"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0ED867D7" w14:textId="77777777" w:rsidR="00821BAA" w:rsidRPr="00B370B0" w:rsidRDefault="00821BAA" w:rsidP="00821BAA">
            <w:pPr>
              <w:suppressAutoHyphens w:val="0"/>
              <w:spacing w:after="0" w:line="240" w:lineRule="auto"/>
              <w:ind w:left="200"/>
              <w:jc w:val="both"/>
              <w:rPr>
                <w:rFonts w:eastAsia="Calibri" w:cs="Arial"/>
              </w:rPr>
            </w:pPr>
            <w:r w:rsidRPr="00B370B0">
              <w:rPr>
                <w:rFonts w:eastAsia="Calibri" w:cs="Arial"/>
              </w:rPr>
              <w:t>14.</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1F145828" w14:textId="77777777" w:rsidR="00821BAA" w:rsidRPr="00B370B0" w:rsidRDefault="00821BAA" w:rsidP="00821BAA">
            <w:pPr>
              <w:suppressAutoHyphens w:val="0"/>
              <w:spacing w:after="0" w:line="240" w:lineRule="auto"/>
              <w:ind w:left="274"/>
              <w:rPr>
                <w:rFonts w:eastAsia="Calibri" w:cs="Arial"/>
              </w:rPr>
            </w:pPr>
            <w:r w:rsidRPr="00B370B0">
              <w:rPr>
                <w:rFonts w:eastAsia="Calibri" w:cs="Arial"/>
              </w:rPr>
              <w:t>Nieprawidłowości przy stosowaniu urządzeń transportu bliskiego, w szczególności:</w:t>
            </w:r>
          </w:p>
          <w:p w14:paraId="6A86C115" w14:textId="77777777" w:rsidR="00821BAA" w:rsidRPr="00B370B0" w:rsidRDefault="00821BAA" w:rsidP="00600277">
            <w:pPr>
              <w:numPr>
                <w:ilvl w:val="0"/>
                <w:numId w:val="59"/>
              </w:numPr>
              <w:tabs>
                <w:tab w:val="left" w:pos="558"/>
              </w:tabs>
              <w:suppressAutoHyphens w:val="0"/>
              <w:spacing w:after="0" w:line="240" w:lineRule="auto"/>
              <w:ind w:left="558" w:hanging="283"/>
              <w:rPr>
                <w:rFonts w:eastAsia="Calibri" w:cs="Arial"/>
              </w:rPr>
            </w:pPr>
            <w:r w:rsidRPr="00B370B0">
              <w:rPr>
                <w:rFonts w:eastAsia="Calibri" w:cs="Arial"/>
              </w:rPr>
              <w:t>niewydawanie poleceń przez hakowego operatorowi żurawia,</w:t>
            </w:r>
          </w:p>
          <w:p w14:paraId="4EAA3891" w14:textId="77777777" w:rsidR="00821BAA" w:rsidRPr="00B370B0" w:rsidRDefault="00821BAA" w:rsidP="00600277">
            <w:pPr>
              <w:numPr>
                <w:ilvl w:val="0"/>
                <w:numId w:val="59"/>
              </w:numPr>
              <w:tabs>
                <w:tab w:val="left" w:pos="558"/>
              </w:tabs>
              <w:suppressAutoHyphens w:val="0"/>
              <w:spacing w:after="0" w:line="240" w:lineRule="auto"/>
              <w:ind w:left="558" w:hanging="283"/>
              <w:rPr>
                <w:rFonts w:eastAsia="Calibri" w:cs="Arial"/>
              </w:rPr>
            </w:pPr>
            <w:r w:rsidRPr="00B370B0">
              <w:rPr>
                <w:rFonts w:eastAsia="Calibri" w:cs="Arial"/>
              </w:rPr>
              <w:t>rozpoczynanie przez operatora żurawia operacji transportowej ładunku bez polecenia hakowego lub bez używania sygnału dźwiękowego,</w:t>
            </w:r>
          </w:p>
          <w:p w14:paraId="7348E8C4" w14:textId="77777777" w:rsidR="00821BAA" w:rsidRPr="00B370B0" w:rsidRDefault="00821BAA" w:rsidP="00600277">
            <w:pPr>
              <w:numPr>
                <w:ilvl w:val="0"/>
                <w:numId w:val="59"/>
              </w:numPr>
              <w:tabs>
                <w:tab w:val="left" w:pos="558"/>
              </w:tabs>
              <w:suppressAutoHyphens w:val="0"/>
              <w:spacing w:after="0" w:line="240" w:lineRule="auto"/>
              <w:ind w:left="558" w:hanging="283"/>
              <w:rPr>
                <w:rFonts w:eastAsia="Calibri" w:cs="Arial"/>
              </w:rPr>
            </w:pPr>
            <w:r w:rsidRPr="00B370B0">
              <w:rPr>
                <w:rFonts w:eastAsia="Calibri" w:cs="Arial"/>
              </w:rPr>
              <w:t>niestosowanie lin kierunkowych do prowadzenia ładunków,</w:t>
            </w:r>
          </w:p>
          <w:p w14:paraId="4F169C17" w14:textId="77777777" w:rsidR="00821BAA" w:rsidRPr="00B370B0" w:rsidRDefault="00821BAA" w:rsidP="00600277">
            <w:pPr>
              <w:numPr>
                <w:ilvl w:val="0"/>
                <w:numId w:val="59"/>
              </w:numPr>
              <w:tabs>
                <w:tab w:val="left" w:pos="558"/>
              </w:tabs>
              <w:suppressAutoHyphens w:val="0"/>
              <w:spacing w:after="0" w:line="240" w:lineRule="auto"/>
              <w:ind w:left="558" w:hanging="283"/>
              <w:rPr>
                <w:rFonts w:eastAsia="Calibri" w:cs="Arial"/>
              </w:rPr>
            </w:pPr>
            <w:r w:rsidRPr="00B370B0">
              <w:rPr>
                <w:rFonts w:eastAsia="Calibri" w:cs="Arial"/>
              </w:rPr>
              <w:t>prowadzenie ładunków ręką przez pracownika.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316F05FC"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300 - 500</w:t>
            </w:r>
          </w:p>
        </w:tc>
      </w:tr>
      <w:tr w:rsidR="00821BAA" w:rsidRPr="00B370B0" w14:paraId="0CD88A15"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D1C7203" w14:textId="77777777" w:rsidR="00821BAA" w:rsidRPr="00B370B0" w:rsidRDefault="00821BAA" w:rsidP="00821BAA">
            <w:pPr>
              <w:suppressAutoHyphens w:val="0"/>
              <w:spacing w:after="0" w:line="240" w:lineRule="auto"/>
              <w:ind w:left="200"/>
              <w:jc w:val="both"/>
              <w:rPr>
                <w:rFonts w:eastAsia="Calibri" w:cs="Arial"/>
              </w:rPr>
            </w:pPr>
            <w:r w:rsidRPr="00B370B0">
              <w:rPr>
                <w:rFonts w:eastAsia="Calibri" w:cs="Arial"/>
              </w:rPr>
              <w:t>15.</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474EC9E3" w14:textId="77777777" w:rsidR="00821BAA" w:rsidRPr="00B370B0" w:rsidRDefault="00821BAA" w:rsidP="00821BAA">
            <w:pPr>
              <w:suppressAutoHyphens w:val="0"/>
              <w:spacing w:after="0" w:line="240" w:lineRule="auto"/>
              <w:ind w:left="274"/>
              <w:rPr>
                <w:rFonts w:eastAsia="Calibri" w:cs="Arial"/>
              </w:rPr>
            </w:pPr>
            <w:r w:rsidRPr="00B370B0">
              <w:rPr>
                <w:rFonts w:eastAsia="Calibri" w:cs="Arial"/>
              </w:rPr>
              <w:t>Nieposiadanie stosownych uprawnień przez osobę kierującą, obsługującą pojazdy samochodowe, maszyny robocze, urządzenia.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34A3D96A"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200 - 400</w:t>
            </w:r>
          </w:p>
        </w:tc>
      </w:tr>
      <w:tr w:rsidR="00821BAA" w:rsidRPr="00B370B0" w14:paraId="6C4C2C90"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A36018C" w14:textId="77777777" w:rsidR="00821BAA" w:rsidRPr="00B370B0" w:rsidRDefault="00821BAA" w:rsidP="00821BAA">
            <w:pPr>
              <w:suppressAutoHyphens w:val="0"/>
              <w:spacing w:after="0" w:line="240" w:lineRule="auto"/>
              <w:ind w:left="200"/>
              <w:jc w:val="both"/>
              <w:rPr>
                <w:rFonts w:eastAsia="Calibri" w:cs="Arial"/>
              </w:rPr>
            </w:pPr>
            <w:r w:rsidRPr="00B370B0">
              <w:rPr>
                <w:rFonts w:eastAsia="Calibri" w:cs="Arial"/>
              </w:rPr>
              <w:t>16.</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34E6415C" w14:textId="77777777" w:rsidR="00821BAA" w:rsidRPr="00B370B0" w:rsidRDefault="00821BAA" w:rsidP="00821BAA">
            <w:pPr>
              <w:tabs>
                <w:tab w:val="left" w:pos="363"/>
              </w:tabs>
              <w:suppressAutoHyphens w:val="0"/>
              <w:spacing w:after="0" w:line="240" w:lineRule="auto"/>
              <w:ind w:left="274"/>
              <w:rPr>
                <w:rFonts w:eastAsia="Calibri" w:cs="Arial"/>
              </w:rPr>
            </w:pPr>
            <w:r w:rsidRPr="00B370B0">
              <w:rPr>
                <w:rFonts w:eastAsia="Calibri" w:cs="Arial"/>
              </w:rPr>
              <w:t>Brak wymaganego nadzoru przez bezpośredniego przełożonego przy wykonywaniu prac szczególnie niebezpiecznych.</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06636AD"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400 - 1200</w:t>
            </w:r>
          </w:p>
        </w:tc>
      </w:tr>
      <w:tr w:rsidR="00821BAA" w:rsidRPr="00B370B0" w14:paraId="4414081C"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4156867A" w14:textId="77777777" w:rsidR="00821BAA" w:rsidRPr="00B370B0" w:rsidRDefault="00821BAA" w:rsidP="00821BAA">
            <w:pPr>
              <w:suppressAutoHyphens w:val="0"/>
              <w:spacing w:after="0" w:line="240" w:lineRule="auto"/>
              <w:ind w:left="200"/>
              <w:jc w:val="both"/>
              <w:rPr>
                <w:rFonts w:eastAsia="Calibri" w:cs="Arial"/>
              </w:rPr>
            </w:pPr>
            <w:r w:rsidRPr="00B370B0">
              <w:rPr>
                <w:rFonts w:eastAsia="Calibri" w:cs="Arial"/>
              </w:rPr>
              <w:t>17.</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2F71C96B" w14:textId="77777777" w:rsidR="00821BAA" w:rsidRPr="00B370B0" w:rsidRDefault="00821BAA" w:rsidP="00821BAA">
            <w:pPr>
              <w:suppressAutoHyphens w:val="0"/>
              <w:spacing w:after="0" w:line="240" w:lineRule="auto"/>
              <w:ind w:left="274"/>
              <w:rPr>
                <w:rFonts w:eastAsia="Calibri" w:cs="Arial"/>
              </w:rPr>
            </w:pPr>
            <w:r w:rsidRPr="00B370B0">
              <w:rPr>
                <w:rFonts w:eastAsia="Calibri" w:cs="Arial"/>
              </w:rPr>
              <w:t>Niedopełnienie obowiązku:</w:t>
            </w:r>
          </w:p>
          <w:p w14:paraId="3B48D235" w14:textId="77777777" w:rsidR="00821BAA" w:rsidRPr="00B370B0" w:rsidRDefault="00821BAA" w:rsidP="00600277">
            <w:pPr>
              <w:numPr>
                <w:ilvl w:val="0"/>
                <w:numId w:val="60"/>
              </w:numPr>
              <w:tabs>
                <w:tab w:val="left" w:pos="558"/>
              </w:tabs>
              <w:suppressAutoHyphens w:val="0"/>
              <w:spacing w:after="0" w:line="240" w:lineRule="auto"/>
              <w:ind w:left="558" w:hanging="283"/>
              <w:rPr>
                <w:rFonts w:eastAsia="Calibri" w:cs="Arial"/>
              </w:rPr>
            </w:pPr>
            <w:r w:rsidRPr="00B370B0">
              <w:rPr>
                <w:rFonts w:eastAsia="Calibri" w:cs="Arial"/>
                <w:bCs/>
              </w:rPr>
              <w:t>podjęcia</w:t>
            </w:r>
            <w:r w:rsidRPr="00B370B0">
              <w:rPr>
                <w:rFonts w:eastAsia="Calibri" w:cs="Arial"/>
              </w:rPr>
              <w:t xml:space="preserve"> skutecznych działań po zaistnieniu wypadku przy pracy, awarii, pożaru lub innego miejscowego zagrożenia</w:t>
            </w:r>
          </w:p>
          <w:p w14:paraId="73B507E7" w14:textId="77777777" w:rsidR="00821BAA" w:rsidRPr="00B370B0" w:rsidRDefault="00821BAA" w:rsidP="00600277">
            <w:pPr>
              <w:numPr>
                <w:ilvl w:val="0"/>
                <w:numId w:val="60"/>
              </w:numPr>
              <w:tabs>
                <w:tab w:val="left" w:pos="558"/>
              </w:tabs>
              <w:suppressAutoHyphens w:val="0"/>
              <w:spacing w:after="0" w:line="240" w:lineRule="auto"/>
              <w:ind w:left="558" w:hanging="283"/>
              <w:rPr>
                <w:rFonts w:eastAsia="Calibri" w:cs="Arial"/>
              </w:rPr>
            </w:pPr>
            <w:r w:rsidRPr="00B370B0">
              <w:rPr>
                <w:rFonts w:eastAsia="Calibri" w:cs="Arial"/>
              </w:rPr>
              <w:t>niezwłocznego zgłoszenia osobom wyznaczonym stwierdzonego zagrożenia, zdarzenia potencjalnie wypadkowego, wypadku przy pracy</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2FD2228"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200 - 500</w:t>
            </w:r>
          </w:p>
        </w:tc>
      </w:tr>
      <w:tr w:rsidR="00821BAA" w:rsidRPr="00B370B0" w14:paraId="07D721F9"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4F880120" w14:textId="77777777" w:rsidR="00821BAA" w:rsidRPr="00B370B0" w:rsidRDefault="00821BAA" w:rsidP="00821BAA">
            <w:pPr>
              <w:suppressAutoHyphens w:val="0"/>
              <w:spacing w:after="0" w:line="240" w:lineRule="auto"/>
              <w:ind w:left="200"/>
              <w:jc w:val="both"/>
              <w:rPr>
                <w:rFonts w:eastAsia="Calibri" w:cs="Arial"/>
              </w:rPr>
            </w:pPr>
            <w:r w:rsidRPr="00B370B0">
              <w:rPr>
                <w:rFonts w:eastAsia="Calibri" w:cs="Arial"/>
              </w:rPr>
              <w:t>18.</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2FA00922" w14:textId="77777777" w:rsidR="00821BAA" w:rsidRPr="00B370B0" w:rsidRDefault="00821BAA" w:rsidP="00600277">
            <w:pPr>
              <w:numPr>
                <w:ilvl w:val="0"/>
                <w:numId w:val="54"/>
              </w:numPr>
              <w:tabs>
                <w:tab w:val="left" w:pos="274"/>
              </w:tabs>
              <w:suppressAutoHyphens w:val="0"/>
              <w:spacing w:after="0" w:line="240" w:lineRule="auto"/>
              <w:ind w:left="274" w:hanging="284"/>
              <w:rPr>
                <w:rFonts w:eastAsia="Calibri" w:cs="Arial"/>
              </w:rPr>
            </w:pPr>
            <w:r w:rsidRPr="00B370B0">
              <w:rPr>
                <w:rFonts w:eastAsia="Calibri" w:cs="Arial"/>
              </w:rPr>
              <w:t>Dopuszczenie do pracy pracownika nieposiadającego aktualnego szkolenia okresowego BHP lub uprawnień koniecznych do realizacji zadania</w:t>
            </w:r>
          </w:p>
          <w:p w14:paraId="298B3565" w14:textId="77777777" w:rsidR="00821BAA" w:rsidRPr="00B370B0" w:rsidRDefault="00821BAA" w:rsidP="00600277">
            <w:pPr>
              <w:numPr>
                <w:ilvl w:val="0"/>
                <w:numId w:val="54"/>
              </w:numPr>
              <w:tabs>
                <w:tab w:val="left" w:pos="274"/>
              </w:tabs>
              <w:suppressAutoHyphens w:val="0"/>
              <w:spacing w:after="0" w:line="240" w:lineRule="auto"/>
              <w:ind w:left="274" w:hanging="284"/>
              <w:rPr>
                <w:rFonts w:eastAsia="Calibri" w:cs="Arial"/>
              </w:rPr>
            </w:pPr>
            <w:r w:rsidRPr="00B370B0">
              <w:rPr>
                <w:rFonts w:eastAsia="Calibri" w:cs="Arial"/>
              </w:rPr>
              <w:t>Dopuszczenie do pracy pracownika nieposiadającego aktualnego zaświadczenia lekarskiego z badań profilaktycznych o braku przeciwwskazań zdrowotnych do wykonania prac w ramach umowy</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5C8C2793"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400</w:t>
            </w:r>
          </w:p>
        </w:tc>
      </w:tr>
      <w:tr w:rsidR="00821BAA" w:rsidRPr="00B370B0" w14:paraId="206B9D46"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33F12B0" w14:textId="77777777" w:rsidR="00821BAA" w:rsidRPr="00B370B0" w:rsidRDefault="00821BAA" w:rsidP="00821BAA">
            <w:pPr>
              <w:suppressAutoHyphens w:val="0"/>
              <w:spacing w:after="0" w:line="240" w:lineRule="auto"/>
              <w:ind w:left="200"/>
              <w:jc w:val="both"/>
              <w:rPr>
                <w:rFonts w:eastAsia="Calibri" w:cs="Arial"/>
              </w:rPr>
            </w:pPr>
            <w:r w:rsidRPr="00B370B0">
              <w:rPr>
                <w:rFonts w:eastAsia="Calibri" w:cs="Arial"/>
              </w:rPr>
              <w:t>19.</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05BCE3DA" w14:textId="77777777" w:rsidR="00821BAA" w:rsidRPr="00B370B0" w:rsidRDefault="00821BAA" w:rsidP="00600277">
            <w:pPr>
              <w:numPr>
                <w:ilvl w:val="0"/>
                <w:numId w:val="55"/>
              </w:numPr>
              <w:tabs>
                <w:tab w:val="left" w:pos="274"/>
              </w:tabs>
              <w:suppressAutoHyphens w:val="0"/>
              <w:spacing w:after="0" w:line="240" w:lineRule="auto"/>
              <w:ind w:left="274" w:hanging="284"/>
              <w:rPr>
                <w:rFonts w:eastAsia="Calibri" w:cs="Arial"/>
              </w:rPr>
            </w:pPr>
            <w:r w:rsidRPr="00B370B0">
              <w:rPr>
                <w:rFonts w:eastAsia="Calibri" w:cs="Arial"/>
              </w:rPr>
              <w:t>Zastawianie dróg, wyjść ewakuacyjnych, dostępu do podręcznego sprzętu gaśniczego</w:t>
            </w:r>
          </w:p>
          <w:p w14:paraId="3A7DC39D" w14:textId="77777777" w:rsidR="00821BAA" w:rsidRPr="00B370B0" w:rsidRDefault="00821BAA" w:rsidP="00600277">
            <w:pPr>
              <w:numPr>
                <w:ilvl w:val="0"/>
                <w:numId w:val="55"/>
              </w:numPr>
              <w:tabs>
                <w:tab w:val="left" w:pos="274"/>
              </w:tabs>
              <w:suppressAutoHyphens w:val="0"/>
              <w:spacing w:after="0" w:line="240" w:lineRule="auto"/>
              <w:ind w:left="274" w:hanging="284"/>
              <w:rPr>
                <w:rFonts w:eastAsia="Calibri" w:cs="Arial"/>
              </w:rPr>
            </w:pPr>
            <w:r w:rsidRPr="00B370B0">
              <w:rPr>
                <w:rFonts w:eastAsia="Calibri" w:cs="Arial"/>
              </w:rPr>
              <w:t>Prowadzenie przewodów elektrycznych, węży gazowych w sposób zagrażający ich uszkodzeniu</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5C63854"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200 - 400</w:t>
            </w:r>
          </w:p>
        </w:tc>
      </w:tr>
      <w:tr w:rsidR="00821BAA" w:rsidRPr="00B370B0" w14:paraId="3373DDEB"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5B7D4717" w14:textId="77777777" w:rsidR="00821BAA" w:rsidRPr="00B370B0" w:rsidRDefault="00821BAA" w:rsidP="00821BAA">
            <w:pPr>
              <w:suppressAutoHyphens w:val="0"/>
              <w:spacing w:after="0" w:line="240" w:lineRule="auto"/>
              <w:ind w:left="200"/>
              <w:jc w:val="both"/>
              <w:rPr>
                <w:rFonts w:eastAsia="Calibri" w:cs="Arial"/>
              </w:rPr>
            </w:pPr>
            <w:r w:rsidRPr="00B370B0">
              <w:rPr>
                <w:rFonts w:eastAsia="Calibri" w:cs="Arial"/>
              </w:rPr>
              <w:t>20.</w:t>
            </w:r>
          </w:p>
        </w:tc>
        <w:tc>
          <w:tcPr>
            <w:tcW w:w="8070" w:type="dxa"/>
            <w:tcBorders>
              <w:top w:val="single" w:sz="4" w:space="0" w:color="auto"/>
              <w:left w:val="single" w:sz="4" w:space="0" w:color="auto"/>
              <w:bottom w:val="single" w:sz="4" w:space="0" w:color="auto"/>
              <w:right w:val="single" w:sz="4" w:space="0" w:color="auto"/>
            </w:tcBorders>
            <w:shd w:val="clear" w:color="auto" w:fill="FFFFFF"/>
            <w:vAlign w:val="center"/>
          </w:tcPr>
          <w:p w14:paraId="701D3430" w14:textId="77777777" w:rsidR="00821BAA" w:rsidRPr="00B370B0" w:rsidRDefault="00821BAA" w:rsidP="00600277">
            <w:pPr>
              <w:numPr>
                <w:ilvl w:val="0"/>
                <w:numId w:val="90"/>
              </w:numPr>
              <w:suppressAutoHyphens w:val="0"/>
              <w:spacing w:after="0" w:line="240" w:lineRule="auto"/>
              <w:ind w:left="283" w:hanging="283"/>
              <w:rPr>
                <w:rFonts w:eastAsia="Calibri" w:cs="Arial"/>
              </w:rPr>
            </w:pPr>
            <w:r w:rsidRPr="00B370B0">
              <w:rPr>
                <w:rFonts w:eastAsia="Calibri" w:cs="Arial"/>
              </w:rPr>
              <w:t>Używanie otwartego ognia  na terenie ORLEN OIL</w:t>
            </w:r>
          </w:p>
          <w:p w14:paraId="2B6818CA" w14:textId="77777777" w:rsidR="00821BAA" w:rsidRPr="00B370B0" w:rsidRDefault="00821BAA" w:rsidP="00600277">
            <w:pPr>
              <w:numPr>
                <w:ilvl w:val="0"/>
                <w:numId w:val="90"/>
              </w:numPr>
              <w:suppressAutoHyphens w:val="0"/>
              <w:spacing w:after="0" w:line="240" w:lineRule="auto"/>
              <w:ind w:left="283" w:hanging="283"/>
              <w:rPr>
                <w:rFonts w:eastAsia="Calibri" w:cs="Arial"/>
              </w:rPr>
            </w:pPr>
            <w:r w:rsidRPr="00B370B0">
              <w:rPr>
                <w:rFonts w:eastAsia="Calibri" w:cs="Arial"/>
              </w:rPr>
              <w:t>Palenie papierosów/tytoniu/e-papierosów poza miejscami wyznaczonymi</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538BC0E4"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3 000</w:t>
            </w:r>
          </w:p>
        </w:tc>
      </w:tr>
      <w:tr w:rsidR="00821BAA" w:rsidRPr="00B370B0" w14:paraId="465E6270"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F155A35" w14:textId="77777777" w:rsidR="00821BAA" w:rsidRPr="00B370B0" w:rsidRDefault="00821BAA" w:rsidP="00821BAA">
            <w:pPr>
              <w:suppressAutoHyphens w:val="0"/>
              <w:spacing w:after="0" w:line="240" w:lineRule="auto"/>
              <w:ind w:left="200"/>
              <w:jc w:val="both"/>
              <w:rPr>
                <w:rFonts w:eastAsia="Calibri" w:cs="Arial"/>
              </w:rPr>
            </w:pPr>
            <w:r w:rsidRPr="00B370B0">
              <w:rPr>
                <w:rFonts w:eastAsia="Calibri" w:cs="Arial"/>
              </w:rPr>
              <w:t>21.</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71329B49" w14:textId="77777777" w:rsidR="00821BAA" w:rsidRPr="00B370B0" w:rsidRDefault="00821BAA" w:rsidP="00600277">
            <w:pPr>
              <w:numPr>
                <w:ilvl w:val="0"/>
                <w:numId w:val="56"/>
              </w:numPr>
              <w:tabs>
                <w:tab w:val="left" w:pos="274"/>
              </w:tabs>
              <w:suppressAutoHyphens w:val="0"/>
              <w:spacing w:after="0" w:line="240" w:lineRule="auto"/>
              <w:ind w:left="274" w:hanging="284"/>
              <w:rPr>
                <w:rFonts w:eastAsia="Calibri" w:cs="Arial"/>
              </w:rPr>
            </w:pPr>
            <w:r w:rsidRPr="00B370B0">
              <w:rPr>
                <w:rFonts w:eastAsia="Calibri" w:cs="Arial"/>
              </w:rPr>
              <w:t>Utrudnianie upoważnionym Służbom  BHP  i innym upoważnionym osobom z ORLEN OIL prowadzenia kontroli bezpieczeństwa i higieny pracy, bezpieczeństwa pożarowego i procesowego, ochrony środowiska</w:t>
            </w:r>
          </w:p>
          <w:p w14:paraId="3D7C3F6C" w14:textId="77777777" w:rsidR="00821BAA" w:rsidRPr="00B370B0" w:rsidRDefault="00821BAA" w:rsidP="00600277">
            <w:pPr>
              <w:numPr>
                <w:ilvl w:val="0"/>
                <w:numId w:val="56"/>
              </w:numPr>
              <w:tabs>
                <w:tab w:val="left" w:pos="274"/>
              </w:tabs>
              <w:suppressAutoHyphens w:val="0"/>
              <w:spacing w:after="0" w:line="240" w:lineRule="auto"/>
              <w:ind w:left="274" w:hanging="284"/>
              <w:rPr>
                <w:rFonts w:eastAsia="Calibri" w:cs="Arial"/>
              </w:rPr>
            </w:pPr>
            <w:r w:rsidRPr="00B370B0">
              <w:rPr>
                <w:rFonts w:eastAsia="Calibri" w:cs="Arial"/>
              </w:rPr>
              <w:t>Nierealizowanie poleceń wydanych przez Służby BHP i inne upoważnione osoby z ORLEN OIL w zakresie BHP, ochrony przeciwpożarowej, ochrony środowiska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6299EE78"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200 - 400</w:t>
            </w:r>
          </w:p>
        </w:tc>
      </w:tr>
      <w:tr w:rsidR="00821BAA" w:rsidRPr="00B370B0" w14:paraId="09218B0C"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2DF32B4B" w14:textId="77777777" w:rsidR="00821BAA" w:rsidRPr="00B370B0" w:rsidRDefault="00821BAA" w:rsidP="00821BAA">
            <w:pPr>
              <w:suppressAutoHyphens w:val="0"/>
              <w:spacing w:after="0" w:line="240" w:lineRule="auto"/>
              <w:ind w:left="200"/>
              <w:jc w:val="both"/>
              <w:rPr>
                <w:rFonts w:eastAsia="Calibri" w:cs="Arial"/>
              </w:rPr>
            </w:pPr>
            <w:r w:rsidRPr="00B370B0">
              <w:rPr>
                <w:rFonts w:eastAsia="Calibri" w:cs="Arial"/>
              </w:rPr>
              <w:t>22.</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64D0B675" w14:textId="77777777" w:rsidR="00821BAA" w:rsidRPr="00B370B0" w:rsidRDefault="00821BAA" w:rsidP="00600277">
            <w:pPr>
              <w:numPr>
                <w:ilvl w:val="0"/>
                <w:numId w:val="61"/>
              </w:numPr>
              <w:tabs>
                <w:tab w:val="left" w:pos="274"/>
              </w:tabs>
              <w:suppressAutoHyphens w:val="0"/>
              <w:spacing w:after="0" w:line="240" w:lineRule="auto"/>
              <w:ind w:left="274" w:hanging="274"/>
              <w:rPr>
                <w:rFonts w:eastAsia="Calibri" w:cs="Arial"/>
              </w:rPr>
            </w:pPr>
            <w:r w:rsidRPr="00B370B0">
              <w:rPr>
                <w:rFonts w:eastAsia="Calibri" w:cs="Arial"/>
              </w:rPr>
              <w:t>Nieumieszczenie w umowach z Podwykonawcami zapisów dotyczących bezpiecznego prowadzenia prac i wymagań określonych w Standardzie BHP i Standardzie Środowiskowym oraz niniejszym Taryfikatorze.</w:t>
            </w:r>
          </w:p>
          <w:p w14:paraId="35F49B05" w14:textId="77777777" w:rsidR="00821BAA" w:rsidRPr="00B370B0" w:rsidRDefault="00821BAA" w:rsidP="00600277">
            <w:pPr>
              <w:numPr>
                <w:ilvl w:val="0"/>
                <w:numId w:val="61"/>
              </w:numPr>
              <w:tabs>
                <w:tab w:val="left" w:pos="274"/>
              </w:tabs>
              <w:suppressAutoHyphens w:val="0"/>
              <w:spacing w:after="0" w:line="240" w:lineRule="auto"/>
              <w:ind w:left="274" w:hanging="274"/>
              <w:rPr>
                <w:rFonts w:eastAsia="Calibri" w:cs="Arial"/>
              </w:rPr>
            </w:pPr>
            <w:r w:rsidRPr="00B370B0">
              <w:rPr>
                <w:rFonts w:eastAsia="Calibri" w:cs="Arial"/>
              </w:rPr>
              <w:t>Wprowadzenie własnego Podwykonawcy bez wiedzy i zgody ORLEN OIL.</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3EBD39B"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200 - 400</w:t>
            </w:r>
          </w:p>
        </w:tc>
      </w:tr>
      <w:tr w:rsidR="00821BAA" w:rsidRPr="00B370B0" w14:paraId="0F8E47D4"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6E00580" w14:textId="77777777" w:rsidR="00821BAA" w:rsidRPr="00B370B0" w:rsidRDefault="00821BAA" w:rsidP="00821BAA">
            <w:pPr>
              <w:suppressAutoHyphens w:val="0"/>
              <w:spacing w:after="0" w:line="240" w:lineRule="auto"/>
              <w:ind w:left="200"/>
              <w:jc w:val="both"/>
              <w:rPr>
                <w:rFonts w:eastAsia="Calibri" w:cs="Arial"/>
              </w:rPr>
            </w:pPr>
            <w:r w:rsidRPr="00B370B0">
              <w:rPr>
                <w:rFonts w:eastAsia="Calibri" w:cs="Arial"/>
              </w:rPr>
              <w:t>23.</w:t>
            </w:r>
          </w:p>
        </w:tc>
        <w:tc>
          <w:tcPr>
            <w:tcW w:w="8070" w:type="dxa"/>
            <w:tcBorders>
              <w:top w:val="single" w:sz="4" w:space="0" w:color="auto"/>
              <w:left w:val="single" w:sz="4" w:space="0" w:color="auto"/>
              <w:bottom w:val="single" w:sz="4" w:space="0" w:color="auto"/>
              <w:right w:val="single" w:sz="4" w:space="0" w:color="auto"/>
            </w:tcBorders>
            <w:shd w:val="clear" w:color="auto" w:fill="FFFFFF"/>
            <w:vAlign w:val="center"/>
          </w:tcPr>
          <w:p w14:paraId="3B3FFDE8" w14:textId="77777777" w:rsidR="00821BAA" w:rsidRPr="00B370B0" w:rsidRDefault="00821BAA" w:rsidP="00821BAA">
            <w:pPr>
              <w:suppressAutoHyphens w:val="0"/>
              <w:spacing w:after="0" w:line="240" w:lineRule="auto"/>
              <w:ind w:left="274"/>
              <w:rPr>
                <w:rFonts w:eastAsia="Calibri" w:cs="Arial"/>
              </w:rPr>
            </w:pPr>
            <w:r w:rsidRPr="00B370B0">
              <w:rPr>
                <w:rFonts w:eastAsia="Calibri" w:cs="Arial"/>
              </w:rPr>
              <w:t>Nielegalne i/lub nieselektywne gromadzenie odpadów na terenie ORLEN OIL.</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20FC712B"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500 - 1000</w:t>
            </w:r>
          </w:p>
        </w:tc>
      </w:tr>
      <w:tr w:rsidR="00821BAA" w:rsidRPr="00B370B0" w14:paraId="33673D1E"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066553F" w14:textId="77777777" w:rsidR="00821BAA" w:rsidRPr="00B370B0" w:rsidRDefault="00821BAA" w:rsidP="00821BAA">
            <w:pPr>
              <w:suppressAutoHyphens w:val="0"/>
              <w:spacing w:after="0" w:line="240" w:lineRule="auto"/>
              <w:ind w:left="200"/>
              <w:jc w:val="both"/>
              <w:rPr>
                <w:rFonts w:eastAsia="Calibri" w:cs="Arial"/>
              </w:rPr>
            </w:pPr>
            <w:r w:rsidRPr="00B370B0">
              <w:rPr>
                <w:rFonts w:eastAsia="Calibri" w:cs="Arial"/>
              </w:rPr>
              <w:t>24.</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50E14BCB" w14:textId="77777777" w:rsidR="00821BAA" w:rsidRPr="00B370B0" w:rsidRDefault="00821BAA" w:rsidP="00821BAA">
            <w:pPr>
              <w:suppressAutoHyphens w:val="0"/>
              <w:spacing w:after="0" w:line="240" w:lineRule="auto"/>
              <w:ind w:left="267"/>
              <w:jc w:val="both"/>
              <w:rPr>
                <w:rFonts w:cs="Arial"/>
              </w:rPr>
            </w:pPr>
            <w:r w:rsidRPr="00B370B0">
              <w:rPr>
                <w:rFonts w:eastAsia="Calibri" w:cs="Arial"/>
                <w:lang w:eastAsia="en-US"/>
              </w:rPr>
              <w:t xml:space="preserve">Nieprzedstawienie ilości roboczogodzin </w:t>
            </w:r>
            <w:r w:rsidRPr="00B370B0">
              <w:rPr>
                <w:rFonts w:cs="Arial"/>
              </w:rPr>
              <w:t>za realizację prac w danym miesiącu, w terminie do drugiego dnia roboczego miesiąca po miesiącu sprawozdawczym.</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6E2598E3"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200</w:t>
            </w:r>
          </w:p>
        </w:tc>
      </w:tr>
      <w:tr w:rsidR="00821BAA" w:rsidRPr="00B370B0" w14:paraId="3EF6FFB8"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1AA07D18" w14:textId="77777777" w:rsidR="00821BAA" w:rsidRPr="00B370B0" w:rsidRDefault="00821BAA" w:rsidP="00821BAA">
            <w:pPr>
              <w:suppressAutoHyphens w:val="0"/>
              <w:spacing w:after="0" w:line="240" w:lineRule="auto"/>
              <w:ind w:left="200"/>
              <w:jc w:val="both"/>
              <w:rPr>
                <w:rFonts w:eastAsia="Calibri" w:cs="Arial"/>
              </w:rPr>
            </w:pPr>
            <w:r w:rsidRPr="00B370B0">
              <w:rPr>
                <w:rFonts w:eastAsia="Calibri" w:cs="Arial"/>
              </w:rPr>
              <w:t>25.</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19EBC95A" w14:textId="77777777" w:rsidR="00821BAA" w:rsidRPr="00B370B0" w:rsidRDefault="00821BAA" w:rsidP="00821BAA">
            <w:pPr>
              <w:suppressAutoHyphens w:val="0"/>
              <w:spacing w:after="0" w:line="240" w:lineRule="auto"/>
              <w:ind w:left="274"/>
              <w:rPr>
                <w:rFonts w:eastAsia="Calibri" w:cs="Arial"/>
              </w:rPr>
            </w:pPr>
            <w:r w:rsidRPr="00B370B0">
              <w:rPr>
                <w:rFonts w:eastAsia="Calibri" w:cs="Arial"/>
              </w:rPr>
              <w:t>Niewywiązanie się z wymogów wynikających ze „Standardu środowiskowego dla Wykonawców i Podwykonawców”</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5984E0D"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1200</w:t>
            </w:r>
          </w:p>
        </w:tc>
      </w:tr>
      <w:tr w:rsidR="00821BAA" w:rsidRPr="00B370B0" w14:paraId="06D843AE"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24BD1C1F" w14:textId="77777777" w:rsidR="00821BAA" w:rsidRPr="00B370B0" w:rsidRDefault="00821BAA" w:rsidP="00821BAA">
            <w:pPr>
              <w:suppressAutoHyphens w:val="0"/>
              <w:spacing w:after="0" w:line="240" w:lineRule="auto"/>
              <w:ind w:left="200"/>
              <w:jc w:val="both"/>
              <w:rPr>
                <w:rFonts w:eastAsia="Calibri" w:cs="Arial"/>
              </w:rPr>
            </w:pPr>
            <w:r w:rsidRPr="00B370B0">
              <w:rPr>
                <w:rFonts w:eastAsia="Calibri" w:cs="Arial"/>
              </w:rPr>
              <w:t>26.</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05ECA8C8" w14:textId="77777777" w:rsidR="00821BAA" w:rsidRPr="00B370B0" w:rsidRDefault="00821BAA" w:rsidP="00821BAA">
            <w:pPr>
              <w:suppressAutoHyphens w:val="0"/>
              <w:spacing w:after="0" w:line="240" w:lineRule="auto"/>
              <w:ind w:left="274"/>
              <w:rPr>
                <w:rFonts w:eastAsia="Calibri" w:cs="Arial"/>
              </w:rPr>
            </w:pPr>
            <w:r w:rsidRPr="00B370B0">
              <w:rPr>
                <w:rFonts w:eastAsia="Calibri" w:cs="Arial"/>
              </w:rPr>
              <w:t>Spowodowanie rozlewisk, wycieków, zanieczyszczenia gruntu substancjami niebezpiecznymi (oleje, smary, farby, lakiery itp.)</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6313BA20"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200 - 2000</w:t>
            </w:r>
          </w:p>
        </w:tc>
      </w:tr>
    </w:tbl>
    <w:p w14:paraId="31A92CD3" w14:textId="77777777" w:rsidR="00821BAA" w:rsidRPr="00B370B0" w:rsidRDefault="00821BAA" w:rsidP="00821BAA">
      <w:pPr>
        <w:suppressAutoHyphens w:val="0"/>
        <w:spacing w:after="160" w:line="259" w:lineRule="auto"/>
        <w:rPr>
          <w:rFonts w:eastAsiaTheme="minorHAnsi" w:cs="Arial"/>
          <w:lang w:eastAsia="en-US"/>
        </w:rPr>
      </w:pPr>
    </w:p>
    <w:p w14:paraId="4229607C" w14:textId="77777777" w:rsidR="00821BAA" w:rsidRPr="00B370B0" w:rsidRDefault="00821BAA" w:rsidP="00821BAA">
      <w:pPr>
        <w:suppressAutoHyphens w:val="0"/>
        <w:spacing w:after="120" w:line="240" w:lineRule="auto"/>
        <w:rPr>
          <w:rFonts w:eastAsiaTheme="minorHAnsi" w:cs="Arial"/>
          <w:b/>
          <w:lang w:eastAsia="en-US"/>
        </w:rPr>
      </w:pPr>
      <w:r w:rsidRPr="00B370B0">
        <w:rPr>
          <w:rFonts w:eastAsiaTheme="minorHAnsi" w:cs="Arial"/>
          <w:b/>
          <w:lang w:eastAsia="en-US"/>
        </w:rPr>
        <w:t>Taryfikator kar pieniężnych może ulec zmianie</w:t>
      </w:r>
    </w:p>
    <w:p w14:paraId="486759FA" w14:textId="77777777" w:rsidR="00481094" w:rsidRPr="00B370B0" w:rsidRDefault="00481094" w:rsidP="00F95133">
      <w:pPr>
        <w:pStyle w:val="Nagwek2"/>
        <w:rPr>
          <w:szCs w:val="20"/>
        </w:rPr>
      </w:pPr>
      <w:bookmarkStart w:id="122" w:name="_Toc65498628"/>
      <w:bookmarkStart w:id="123" w:name="_Toc65498673"/>
      <w:bookmarkStart w:id="124" w:name="_Toc167795055"/>
      <w:bookmarkEnd w:id="113"/>
      <w:bookmarkEnd w:id="114"/>
      <w:bookmarkEnd w:id="116"/>
      <w:r w:rsidRPr="00B370B0">
        <w:rPr>
          <w:szCs w:val="20"/>
        </w:rPr>
        <w:lastRenderedPageBreak/>
        <w:t>Załącznik nr 5</w:t>
      </w:r>
      <w:r w:rsidRPr="00B370B0">
        <w:rPr>
          <w:szCs w:val="20"/>
        </w:rPr>
        <w:br/>
        <w:t>Zobowiązania Zamawiającego</w:t>
      </w:r>
      <w:bookmarkEnd w:id="122"/>
      <w:bookmarkEnd w:id="123"/>
      <w:bookmarkEnd w:id="124"/>
      <w:r w:rsidRPr="00B370B0">
        <w:rPr>
          <w:szCs w:val="20"/>
        </w:rPr>
        <w:t xml:space="preserve"> </w:t>
      </w:r>
    </w:p>
    <w:p w14:paraId="3FF398FF" w14:textId="77777777" w:rsidR="00481094" w:rsidRPr="00B370B0" w:rsidRDefault="00481094" w:rsidP="00481094">
      <w:pPr>
        <w:spacing w:after="0" w:line="240" w:lineRule="auto"/>
        <w:jc w:val="center"/>
        <w:rPr>
          <w:rFonts w:cs="Arial"/>
          <w:b/>
          <w:u w:val="single"/>
        </w:rPr>
      </w:pPr>
    </w:p>
    <w:tbl>
      <w:tblPr>
        <w:tblW w:w="0" w:type="auto"/>
        <w:tblInd w:w="10" w:type="dxa"/>
        <w:tblLayout w:type="fixed"/>
        <w:tblCellMar>
          <w:left w:w="70" w:type="dxa"/>
          <w:right w:w="70" w:type="dxa"/>
        </w:tblCellMar>
        <w:tblLook w:val="0000" w:firstRow="0" w:lastRow="0" w:firstColumn="0" w:lastColumn="0" w:noHBand="0" w:noVBand="0"/>
      </w:tblPr>
      <w:tblGrid>
        <w:gridCol w:w="8010"/>
      </w:tblGrid>
      <w:tr w:rsidR="00481094" w:rsidRPr="00B370B0" w14:paraId="35F04346" w14:textId="77777777" w:rsidTr="00481094">
        <w:trPr>
          <w:trHeight w:val="945"/>
        </w:trPr>
        <w:tc>
          <w:tcPr>
            <w:tcW w:w="8010" w:type="dxa"/>
            <w:tcBorders>
              <w:top w:val="single" w:sz="8" w:space="0" w:color="000000"/>
              <w:left w:val="single" w:sz="8" w:space="0" w:color="000000"/>
              <w:bottom w:val="single" w:sz="8" w:space="0" w:color="000000"/>
              <w:right w:val="single" w:sz="8" w:space="0" w:color="000000"/>
            </w:tcBorders>
          </w:tcPr>
          <w:p w14:paraId="7F414BEB" w14:textId="77777777" w:rsidR="00481094" w:rsidRPr="00B370B0" w:rsidRDefault="00481094" w:rsidP="00481094">
            <w:pPr>
              <w:spacing w:after="0" w:line="240" w:lineRule="auto"/>
              <w:rPr>
                <w:rFonts w:cs="Arial"/>
                <w:color w:val="000000"/>
              </w:rPr>
            </w:pPr>
            <w:r w:rsidRPr="00B370B0">
              <w:rPr>
                <w:rFonts w:cs="Arial"/>
                <w:color w:val="000000"/>
              </w:rPr>
              <w:t>Zamawiający musi zapewnić dostępność:</w:t>
            </w:r>
          </w:p>
          <w:p w14:paraId="070A7C0C" w14:textId="77777777" w:rsidR="00481094" w:rsidRPr="00B370B0" w:rsidRDefault="00481094" w:rsidP="00600277">
            <w:pPr>
              <w:numPr>
                <w:ilvl w:val="0"/>
                <w:numId w:val="64"/>
              </w:numPr>
              <w:spacing w:after="0" w:line="240" w:lineRule="auto"/>
              <w:rPr>
                <w:rFonts w:cs="Arial"/>
                <w:color w:val="000000"/>
              </w:rPr>
            </w:pPr>
            <w:r w:rsidRPr="00B370B0">
              <w:rPr>
                <w:rFonts w:cs="Arial"/>
                <w:color w:val="000000"/>
              </w:rPr>
              <w:t xml:space="preserve">gniazd remontowych energii elektrycznej, </w:t>
            </w:r>
          </w:p>
          <w:p w14:paraId="38458DA2" w14:textId="77777777" w:rsidR="00481094" w:rsidRPr="00B370B0" w:rsidRDefault="00481094" w:rsidP="00600277">
            <w:pPr>
              <w:numPr>
                <w:ilvl w:val="0"/>
                <w:numId w:val="64"/>
              </w:numPr>
              <w:spacing w:after="0" w:line="240" w:lineRule="auto"/>
              <w:rPr>
                <w:rFonts w:cs="Arial"/>
                <w:color w:val="000000"/>
              </w:rPr>
            </w:pPr>
            <w:r w:rsidRPr="00B370B0">
              <w:rPr>
                <w:rFonts w:cs="Arial"/>
                <w:color w:val="000000"/>
              </w:rPr>
              <w:t>wody</w:t>
            </w:r>
          </w:p>
          <w:p w14:paraId="5F575F4F" w14:textId="77777777" w:rsidR="00481094" w:rsidRPr="00B370B0" w:rsidRDefault="00481094" w:rsidP="00600277">
            <w:pPr>
              <w:numPr>
                <w:ilvl w:val="0"/>
                <w:numId w:val="64"/>
              </w:numPr>
              <w:spacing w:after="0" w:line="240" w:lineRule="auto"/>
              <w:rPr>
                <w:rFonts w:cs="Arial"/>
                <w:color w:val="000000"/>
              </w:rPr>
            </w:pPr>
            <w:r w:rsidRPr="00B370B0">
              <w:rPr>
                <w:rFonts w:cs="Arial"/>
                <w:color w:val="000000"/>
              </w:rPr>
              <w:t>tymczasowego miejsca składowania materiałów</w:t>
            </w:r>
          </w:p>
        </w:tc>
      </w:tr>
    </w:tbl>
    <w:p w14:paraId="5D51ABA5" w14:textId="77777777" w:rsidR="00481094" w:rsidRPr="00B370B0" w:rsidRDefault="00481094" w:rsidP="00481094">
      <w:pPr>
        <w:spacing w:after="0" w:line="240" w:lineRule="auto"/>
        <w:jc w:val="center"/>
        <w:rPr>
          <w:rFonts w:cs="Arial"/>
          <w:b/>
          <w:u w:val="single"/>
        </w:rPr>
      </w:pPr>
    </w:p>
    <w:p w14:paraId="2132C344" w14:textId="77777777" w:rsidR="00481094" w:rsidRPr="00B370B0" w:rsidRDefault="00481094" w:rsidP="00481094">
      <w:pPr>
        <w:spacing w:after="0" w:line="240" w:lineRule="auto"/>
        <w:jc w:val="center"/>
        <w:rPr>
          <w:rFonts w:cs="Arial"/>
          <w:b/>
          <w:u w:val="single"/>
        </w:rPr>
      </w:pPr>
    </w:p>
    <w:p w14:paraId="3379D7E1" w14:textId="67F6D5A5" w:rsidR="002E30A4" w:rsidRPr="00B370B0" w:rsidRDefault="00481094" w:rsidP="00F872BF">
      <w:pPr>
        <w:pStyle w:val="Nagwek2"/>
        <w:spacing w:after="0"/>
        <w:rPr>
          <w:szCs w:val="20"/>
        </w:rPr>
      </w:pPr>
      <w:bookmarkStart w:id="125" w:name="_Toc65498629"/>
      <w:bookmarkStart w:id="126" w:name="_Toc65498674"/>
      <w:bookmarkStart w:id="127" w:name="_Toc167795056"/>
      <w:r w:rsidRPr="00B370B0">
        <w:rPr>
          <w:szCs w:val="20"/>
        </w:rPr>
        <w:lastRenderedPageBreak/>
        <w:t>Załącznik nr 6</w:t>
      </w:r>
    </w:p>
    <w:p w14:paraId="645B93D9" w14:textId="036EF994" w:rsidR="002E30A4" w:rsidRPr="00B370B0" w:rsidRDefault="002E30A4" w:rsidP="00F872BF">
      <w:pPr>
        <w:spacing w:after="0"/>
        <w:ind w:left="567"/>
        <w:jc w:val="center"/>
        <w:rPr>
          <w:rFonts w:cs="Arial"/>
          <w:b/>
        </w:rPr>
      </w:pPr>
      <w:r w:rsidRPr="00B370B0">
        <w:rPr>
          <w:rFonts w:cs="Arial"/>
          <w:b/>
        </w:rPr>
        <w:t>Harmonogram</w:t>
      </w:r>
    </w:p>
    <w:p w14:paraId="2843E61E" w14:textId="77777777" w:rsidR="002E30A4" w:rsidRPr="00B370B0" w:rsidRDefault="002E30A4" w:rsidP="002E30A4">
      <w:pPr>
        <w:rPr>
          <w:rFonts w:cs="Arial"/>
        </w:rPr>
      </w:pPr>
    </w:p>
    <w:p w14:paraId="4FDFD128" w14:textId="77777777" w:rsidR="009A473F" w:rsidRPr="00B370B0" w:rsidRDefault="009A473F" w:rsidP="002E30A4">
      <w:pPr>
        <w:rPr>
          <w:rFonts w:cs="Arial"/>
        </w:rPr>
      </w:pPr>
    </w:p>
    <w:p w14:paraId="5867D794" w14:textId="77777777" w:rsidR="001D660D" w:rsidRPr="00B370B0" w:rsidRDefault="001D660D" w:rsidP="002E30A4">
      <w:pPr>
        <w:rPr>
          <w:rFonts w:cs="Arial"/>
        </w:rPr>
      </w:pPr>
    </w:p>
    <w:p w14:paraId="22C61FC2" w14:textId="77777777" w:rsidR="002E30A4" w:rsidRPr="00B370B0" w:rsidRDefault="002E30A4" w:rsidP="002E30A4">
      <w:pPr>
        <w:rPr>
          <w:rFonts w:cs="Arial"/>
        </w:rPr>
      </w:pPr>
    </w:p>
    <w:bookmarkEnd w:id="125"/>
    <w:bookmarkEnd w:id="126"/>
    <w:bookmarkEnd w:id="127"/>
    <w:p w14:paraId="25BD2AE6" w14:textId="77777777" w:rsidR="00E14ACF" w:rsidRPr="00B370B0" w:rsidRDefault="00E14ACF" w:rsidP="00E14ACF">
      <w:pPr>
        <w:rPr>
          <w:rFonts w:cs="Arial"/>
        </w:rPr>
      </w:pPr>
    </w:p>
    <w:p w14:paraId="65236FBA" w14:textId="77777777" w:rsidR="00481094" w:rsidRPr="00B370B0" w:rsidRDefault="00481094" w:rsidP="00481094">
      <w:pPr>
        <w:spacing w:after="0" w:line="240" w:lineRule="auto"/>
        <w:jc w:val="center"/>
        <w:rPr>
          <w:rFonts w:cs="Arial"/>
          <w:b/>
          <w:u w:val="single"/>
        </w:rPr>
      </w:pPr>
    </w:p>
    <w:p w14:paraId="1B8218ED" w14:textId="77777777" w:rsidR="00481094" w:rsidRPr="00B370B0" w:rsidRDefault="00481094" w:rsidP="00F95133">
      <w:pPr>
        <w:pStyle w:val="Nagwek2"/>
        <w:rPr>
          <w:szCs w:val="20"/>
        </w:rPr>
      </w:pPr>
      <w:bookmarkStart w:id="128" w:name="_Toc65498630"/>
      <w:bookmarkStart w:id="129" w:name="_Toc65498675"/>
      <w:bookmarkStart w:id="130" w:name="_Toc167795057"/>
      <w:r w:rsidRPr="00B370B0">
        <w:rPr>
          <w:szCs w:val="20"/>
        </w:rPr>
        <w:lastRenderedPageBreak/>
        <w:t>Załącznik nr 7</w:t>
      </w:r>
      <w:r w:rsidRPr="00B370B0">
        <w:rPr>
          <w:szCs w:val="20"/>
        </w:rPr>
        <w:br/>
        <w:t>Warunki świadczenia Opieki Serwisowej w okresie Gwarancji</w:t>
      </w:r>
      <w:bookmarkEnd w:id="128"/>
      <w:bookmarkEnd w:id="129"/>
      <w:bookmarkEnd w:id="130"/>
    </w:p>
    <w:p w14:paraId="6902F437" w14:textId="77777777" w:rsidR="00481094" w:rsidRPr="00B370B0" w:rsidRDefault="00481094" w:rsidP="00481094">
      <w:pPr>
        <w:tabs>
          <w:tab w:val="left" w:pos="284"/>
        </w:tabs>
        <w:spacing w:before="240"/>
        <w:ind w:left="425"/>
        <w:jc w:val="center"/>
        <w:rPr>
          <w:rFonts w:cs="Arial"/>
          <w:b/>
          <w:u w:val="single"/>
        </w:rPr>
      </w:pPr>
      <w:r w:rsidRPr="00B370B0">
        <w:rPr>
          <w:rFonts w:cs="Arial"/>
          <w:b/>
          <w:u w:val="single"/>
        </w:rPr>
        <w:t>I. OGÓLNE WARUNKI OPIEKI SERWISOWEJ W OKRESIE GWARANCJI</w:t>
      </w:r>
    </w:p>
    <w:p w14:paraId="315FE40F" w14:textId="7C29CC41" w:rsidR="00481094" w:rsidRPr="00B370B0" w:rsidRDefault="00481094" w:rsidP="00600277">
      <w:pPr>
        <w:numPr>
          <w:ilvl w:val="0"/>
          <w:numId w:val="8"/>
        </w:numPr>
        <w:spacing w:after="0" w:line="240" w:lineRule="auto"/>
        <w:ind w:left="360" w:hanging="360"/>
        <w:jc w:val="both"/>
        <w:rPr>
          <w:rFonts w:cs="Arial"/>
        </w:rPr>
      </w:pPr>
      <w:r w:rsidRPr="00B370B0">
        <w:rPr>
          <w:rFonts w:cs="Arial"/>
          <w:w w:val="105"/>
        </w:rPr>
        <w:t xml:space="preserve">Gwarancja obejmuje wszystkie maszyny i urządzenia, instalację jako całość - dostarczone jako nowe oraz wszystkie wykonane prace w ramach realizacji Przedmiotu Umowy. </w:t>
      </w:r>
      <w:r w:rsidRPr="00B370B0">
        <w:rPr>
          <w:rFonts w:cs="Arial"/>
        </w:rPr>
        <w:t>Wykonawca oświadcza równocześnie, że w ramach udzielonej na okres</w:t>
      </w:r>
      <w:r w:rsidRPr="00B370B0">
        <w:rPr>
          <w:rFonts w:cs="Arial"/>
          <w:b/>
        </w:rPr>
        <w:t xml:space="preserve"> </w:t>
      </w:r>
      <w:r w:rsidR="004917A0" w:rsidRPr="00B370B0">
        <w:rPr>
          <w:rFonts w:cs="Arial"/>
          <w:b/>
        </w:rPr>
        <w:t>….</w:t>
      </w:r>
      <w:r w:rsidR="002825B8" w:rsidRPr="00B370B0">
        <w:rPr>
          <w:rFonts w:cs="Arial"/>
          <w:b/>
        </w:rPr>
        <w:t xml:space="preserve"> </w:t>
      </w:r>
      <w:r w:rsidRPr="00B370B0">
        <w:rPr>
          <w:rFonts w:cs="Arial"/>
          <w:b/>
        </w:rPr>
        <w:t>miesięcy</w:t>
      </w:r>
      <w:r w:rsidRPr="00B370B0">
        <w:rPr>
          <w:rFonts w:cs="Arial"/>
        </w:rPr>
        <w:t xml:space="preserve"> gwarancji na prace oraz </w:t>
      </w:r>
      <w:r w:rsidR="004917A0" w:rsidRPr="00B370B0">
        <w:rPr>
          <w:rFonts w:cs="Arial"/>
          <w:b/>
        </w:rPr>
        <w:t>….</w:t>
      </w:r>
      <w:r w:rsidR="002825B8" w:rsidRPr="00B370B0">
        <w:rPr>
          <w:rFonts w:cs="Arial"/>
          <w:b/>
        </w:rPr>
        <w:t xml:space="preserve"> </w:t>
      </w:r>
      <w:r w:rsidRPr="00B370B0">
        <w:rPr>
          <w:rFonts w:cs="Arial"/>
          <w:b/>
        </w:rPr>
        <w:t>miesięcy</w:t>
      </w:r>
      <w:r w:rsidRPr="00B370B0">
        <w:rPr>
          <w:rFonts w:cs="Arial"/>
        </w:rPr>
        <w:t xml:space="preserve"> gwarancji na urządzenia, we własnym zakresie poniesie koszty związane </w:t>
      </w:r>
      <w:r w:rsidR="00F26524" w:rsidRPr="00B370B0">
        <w:rPr>
          <w:rFonts w:cs="Arial"/>
        </w:rPr>
        <w:br/>
      </w:r>
      <w:r w:rsidRPr="00B370B0">
        <w:rPr>
          <w:rFonts w:cs="Arial"/>
        </w:rPr>
        <w:t>z wykonaniem obowiązków gwarancyjnych, w tym w szczególności koszty dojazdu i ewentualnego zakwaterowania grupy serwisowej, jak również wszelkie inne niewyszczególnione, a konieczne do prawidłowej pracy wszystkich elementów Przedmiotu Umowy w wyżej wymienionym okresie chyba, że jego wadliwa praca lub uszkodzenie wynikałoby z eksploatacji niezgodnej z zatwierdzoną przez Zamawiającego, a przekazaną przez Wykonawcę dokumentacją odbiorową.</w:t>
      </w:r>
    </w:p>
    <w:p w14:paraId="46BCD383" w14:textId="77777777" w:rsidR="00481094" w:rsidRPr="00B370B0" w:rsidRDefault="00481094" w:rsidP="00600277">
      <w:pPr>
        <w:numPr>
          <w:ilvl w:val="0"/>
          <w:numId w:val="8"/>
        </w:numPr>
        <w:spacing w:after="0" w:line="240" w:lineRule="auto"/>
        <w:ind w:left="360" w:hanging="360"/>
        <w:jc w:val="both"/>
        <w:rPr>
          <w:rFonts w:cs="Arial"/>
        </w:rPr>
      </w:pPr>
      <w:r w:rsidRPr="00B370B0">
        <w:rPr>
          <w:rFonts w:cs="Arial"/>
        </w:rPr>
        <w:t xml:space="preserve">W okresie przed upływem okresu gwarancji, Zamawiający przeprowadzi przegląd gwarancyjny. Przegląd, o którym mowa w niniejszym ustępie zostanie przeprowadzony samodzielnie przez Zamawiającego, jednakże Wykonawca jest uprawniony do uczestniczenia w nim. O terminie planowanego przeglądu Zamawiający poinformuje Wykonawcę. Z przeglądu gwarancyjnego przedmiotu Umowy zostanie sporządzony stosowny protokół. Brak Wykonawcy przy odbiorze gwarancyjnym nie wstrzymuje przeprowadzenia przeglądu gwarancyjnego, a Zamawiający jest uprawniony do samodzielnego jego podpisania. </w:t>
      </w:r>
    </w:p>
    <w:p w14:paraId="550B2E0B" w14:textId="77777777" w:rsidR="00481094" w:rsidRPr="00B370B0" w:rsidRDefault="00481094" w:rsidP="00600277">
      <w:pPr>
        <w:numPr>
          <w:ilvl w:val="0"/>
          <w:numId w:val="8"/>
        </w:numPr>
        <w:spacing w:after="0" w:line="240" w:lineRule="auto"/>
        <w:ind w:left="360" w:hanging="360"/>
        <w:jc w:val="both"/>
        <w:rPr>
          <w:rFonts w:cs="Arial"/>
          <w:b/>
          <w:i/>
        </w:rPr>
      </w:pPr>
      <w:r w:rsidRPr="00B370B0">
        <w:rPr>
          <w:rFonts w:cs="Arial"/>
        </w:rPr>
        <w:t xml:space="preserve">W terminie określonym poniżej, Wykonawca zobowiązany jest do usunięcia wszystkich wad lub usterek wykazanych w tym protokole i zgłoszenia ich do kolejnego odbioru gwarancyjnego. Brak usunięcia wad w powyższym terminie daje prawo Zamawiającemu do powierzenia ich usunięcia innemu podmiotowi na koszt i ryzyko Wykonawcy. </w:t>
      </w:r>
    </w:p>
    <w:p w14:paraId="28F23397" w14:textId="77777777" w:rsidR="00481094" w:rsidRPr="00B370B0" w:rsidRDefault="00481094" w:rsidP="00481094">
      <w:pPr>
        <w:tabs>
          <w:tab w:val="left" w:pos="284"/>
        </w:tabs>
        <w:spacing w:before="240"/>
        <w:ind w:left="425"/>
        <w:jc w:val="center"/>
        <w:rPr>
          <w:rFonts w:cs="Arial"/>
          <w:b/>
          <w:u w:val="single"/>
        </w:rPr>
      </w:pPr>
      <w:r w:rsidRPr="00B370B0">
        <w:rPr>
          <w:rFonts w:cs="Arial"/>
          <w:b/>
          <w:u w:val="single"/>
        </w:rPr>
        <w:t>II. INSTRUKCJA ZGŁASZANIA WAD I USTEREK W OKRESIE GWARANCJI</w:t>
      </w:r>
    </w:p>
    <w:p w14:paraId="6EB1E84B" w14:textId="77777777" w:rsidR="00481094" w:rsidRPr="00B370B0" w:rsidRDefault="00481094" w:rsidP="00481094">
      <w:pPr>
        <w:spacing w:line="240" w:lineRule="auto"/>
        <w:jc w:val="both"/>
        <w:rPr>
          <w:rFonts w:cs="Arial"/>
          <w:b/>
        </w:rPr>
      </w:pPr>
      <w:r w:rsidRPr="00B370B0">
        <w:rPr>
          <w:rFonts w:cs="Arial"/>
          <w:b/>
        </w:rPr>
        <w:t>WYJAŚNIENIE TERMINÓW:</w:t>
      </w:r>
    </w:p>
    <w:p w14:paraId="3A29672E" w14:textId="77777777" w:rsidR="00481094" w:rsidRPr="00B370B0" w:rsidRDefault="00481094" w:rsidP="00481094">
      <w:pPr>
        <w:spacing w:line="240" w:lineRule="auto"/>
        <w:jc w:val="both"/>
        <w:rPr>
          <w:rFonts w:cs="Arial"/>
        </w:rPr>
      </w:pPr>
      <w:r w:rsidRPr="00B370B0">
        <w:rPr>
          <w:rFonts w:cs="Arial"/>
        </w:rPr>
        <w:t>Wady, które powodują, że Przedmiot Umowy pracuje w sposób niezgodny z jego przeznaczeniem dzielimy na trzy podstawowe kategorie: Usterka, Błąd, Awaria.</w:t>
      </w:r>
    </w:p>
    <w:p w14:paraId="616812C5" w14:textId="6A8DC775" w:rsidR="00481094" w:rsidRPr="00B370B0" w:rsidRDefault="00481094" w:rsidP="00481094">
      <w:pPr>
        <w:spacing w:line="240" w:lineRule="auto"/>
        <w:jc w:val="both"/>
        <w:rPr>
          <w:rFonts w:cs="Arial"/>
        </w:rPr>
      </w:pPr>
      <w:r w:rsidRPr="00B370B0">
        <w:rPr>
          <w:rFonts w:cs="Arial"/>
          <w:b/>
        </w:rPr>
        <w:t>Usterka</w:t>
      </w:r>
      <w:r w:rsidRPr="00B370B0">
        <w:rPr>
          <w:rFonts w:cs="Arial"/>
        </w:rPr>
        <w:t xml:space="preserve"> to wada, której specyfikę można opisać jako: zakłócenie pracy Przedmiotu Umowy, mogące mieć wpływ na jego funkcjonalność, natomiast nieograniczające zdolności wydajnościowych </w:t>
      </w:r>
      <w:r w:rsidR="00F26524" w:rsidRPr="00B370B0">
        <w:rPr>
          <w:rFonts w:cs="Arial"/>
        </w:rPr>
        <w:br/>
      </w:r>
      <w:r w:rsidRPr="00B370B0">
        <w:rPr>
          <w:rFonts w:cs="Arial"/>
        </w:rPr>
        <w:t>i produkcyjnych.</w:t>
      </w:r>
    </w:p>
    <w:p w14:paraId="70A4FF35" w14:textId="77777777" w:rsidR="00481094" w:rsidRPr="00B370B0" w:rsidRDefault="00481094" w:rsidP="00481094">
      <w:pPr>
        <w:autoSpaceDE w:val="0"/>
        <w:spacing w:line="240" w:lineRule="auto"/>
        <w:jc w:val="both"/>
        <w:rPr>
          <w:rFonts w:cs="Arial"/>
        </w:rPr>
      </w:pPr>
      <w:r w:rsidRPr="00B370B0">
        <w:rPr>
          <w:rFonts w:cs="Arial"/>
          <w:b/>
        </w:rPr>
        <w:t>Błąd</w:t>
      </w:r>
      <w:r w:rsidRPr="00B370B0">
        <w:rPr>
          <w:rFonts w:cs="Arial"/>
        </w:rPr>
        <w:t xml:space="preserve"> to wada, której specyfikę można opisać jako: zakłócenie pracy Przedmiotu Umowy, w tym polegające na ograniczeniu możliwości produkcyjnych (w tym również ze względów wydajnościowych) lecz istnieje doraźne „obejście” danej wady, które jest czasowym rozwiązaniem umożliwiającym powrót do pracy z wymaganą wydajnością przy zachowaniu wszystkich innych parametrów jakościowych produktów napełnianych i pakowanych na linii. Jeśli obejście nie zostanie wskazane przez Wykonawcę, Błąd uznawany jest za Awarię.</w:t>
      </w:r>
    </w:p>
    <w:p w14:paraId="04DF86D3" w14:textId="77777777" w:rsidR="00481094" w:rsidRPr="00B370B0" w:rsidRDefault="00481094" w:rsidP="00481094">
      <w:pPr>
        <w:autoSpaceDE w:val="0"/>
        <w:spacing w:line="240" w:lineRule="auto"/>
        <w:jc w:val="both"/>
        <w:rPr>
          <w:rFonts w:cs="Arial"/>
        </w:rPr>
      </w:pPr>
      <w:r w:rsidRPr="00B370B0">
        <w:rPr>
          <w:rFonts w:cs="Arial"/>
          <w:b/>
        </w:rPr>
        <w:t>Awaria</w:t>
      </w:r>
      <w:r w:rsidRPr="00B370B0">
        <w:rPr>
          <w:rFonts w:cs="Arial"/>
        </w:rPr>
        <w:t xml:space="preserve"> to wada, której specyfikę można opisać jako zatrzymanie lub poważne zakłócenie pracy linii lub któregoś z urządzeń. W szczególności za Awarię należy rozumieć brak możliwości kontynuowania pracy na linii i nie istnienia „obejścia” danej wady.</w:t>
      </w:r>
    </w:p>
    <w:p w14:paraId="0E43F5CB" w14:textId="77777777" w:rsidR="00481094" w:rsidRPr="00B370B0" w:rsidRDefault="00481094" w:rsidP="00481094">
      <w:pPr>
        <w:spacing w:line="240" w:lineRule="auto"/>
        <w:jc w:val="both"/>
        <w:rPr>
          <w:rFonts w:cs="Arial"/>
        </w:rPr>
      </w:pPr>
      <w:r w:rsidRPr="00B370B0">
        <w:rPr>
          <w:rFonts w:cs="Arial"/>
          <w:b/>
        </w:rPr>
        <w:t>Obejście</w:t>
      </w:r>
      <w:r w:rsidRPr="00B370B0">
        <w:rPr>
          <w:rFonts w:cs="Arial"/>
        </w:rPr>
        <w:t xml:space="preserve"> - oznacza sugerowany przez producenta zestaw czynności (instrukcji) lub zalecenia, które, jeśli poprawnie wdrożone, mają na celu czasowe przywrócenie funkcjonalności Przedmiotu Umowy. Obejście nie może być traktowane jako usunięcie zgłoszonej wady, ale jedynie jako rozwiązanie tymczasowe pozwalające na kontynuowanie pracy Przedmiotu Umowy. Instrukcje mogą być przekazane zgłaszającemu wadę telefonicznie lub e-mailowo, jednakże jeśli po czasie 1 godziny prób podjęcia wdrożenia obejścia, czynności okażą się nieskuteczne, wówczas obejście uznaje się za nieskuteczne.</w:t>
      </w:r>
    </w:p>
    <w:p w14:paraId="60391581" w14:textId="77777777" w:rsidR="00481094" w:rsidRPr="00B370B0" w:rsidRDefault="00481094" w:rsidP="00481094">
      <w:pPr>
        <w:pStyle w:val="Lista"/>
        <w:suppressAutoHyphens w:val="0"/>
        <w:ind w:left="0" w:firstLine="0"/>
        <w:jc w:val="both"/>
        <w:rPr>
          <w:rFonts w:ascii="Arial" w:hAnsi="Arial" w:cs="Arial"/>
        </w:rPr>
      </w:pPr>
      <w:r w:rsidRPr="00B370B0">
        <w:rPr>
          <w:rFonts w:ascii="Arial" w:hAnsi="Arial" w:cs="Arial"/>
          <w:b/>
        </w:rPr>
        <w:t>Dzień roboczy</w:t>
      </w:r>
      <w:r w:rsidRPr="00B370B0">
        <w:rPr>
          <w:rFonts w:ascii="Arial" w:hAnsi="Arial" w:cs="Arial"/>
        </w:rPr>
        <w:t xml:space="preserve"> tj. każdy dzień w okresie od poniedziałku do piątku (z wyłączeniem dni ustawowo wolnych od pracy) w godzinach 6-22.</w:t>
      </w:r>
    </w:p>
    <w:p w14:paraId="08FAEEE0" w14:textId="77777777" w:rsidR="00481094" w:rsidRPr="00B370B0" w:rsidRDefault="00481094" w:rsidP="00481094">
      <w:pPr>
        <w:spacing w:after="0" w:line="240" w:lineRule="auto"/>
        <w:jc w:val="both"/>
        <w:rPr>
          <w:rFonts w:cs="Arial"/>
        </w:rPr>
      </w:pPr>
    </w:p>
    <w:p w14:paraId="1DAAC844" w14:textId="77777777" w:rsidR="00481094" w:rsidRPr="00B370B0" w:rsidRDefault="00481094" w:rsidP="00481094">
      <w:pPr>
        <w:spacing w:line="240" w:lineRule="auto"/>
        <w:jc w:val="both"/>
        <w:rPr>
          <w:rFonts w:cs="Arial"/>
          <w:b/>
        </w:rPr>
      </w:pPr>
      <w:r w:rsidRPr="00B370B0">
        <w:rPr>
          <w:rFonts w:cs="Arial"/>
          <w:b/>
        </w:rPr>
        <w:t>CZASY REAKCJI NA PRZYSTĄPIENIE I USUNIECIE ZGŁOSZONYCH WAD i USTEREK:</w:t>
      </w:r>
    </w:p>
    <w:p w14:paraId="3BD197B8" w14:textId="77777777" w:rsidR="00481094" w:rsidRPr="00B370B0" w:rsidRDefault="00481094" w:rsidP="00481094">
      <w:pPr>
        <w:pStyle w:val="Lista"/>
        <w:suppressAutoHyphens w:val="0"/>
        <w:ind w:left="0" w:firstLine="0"/>
        <w:jc w:val="both"/>
        <w:rPr>
          <w:rFonts w:ascii="Arial" w:hAnsi="Arial" w:cs="Arial"/>
        </w:rPr>
      </w:pPr>
      <w:r w:rsidRPr="00B370B0">
        <w:rPr>
          <w:rFonts w:ascii="Arial" w:hAnsi="Arial" w:cs="Arial"/>
        </w:rPr>
        <w:lastRenderedPageBreak/>
        <w:t>Zamawiający w ramach bezpłatnej Opieki Serwisowej Gwarancyjnej otrzymuje u Wykonawcy następujące warunki serwisu:</w:t>
      </w:r>
    </w:p>
    <w:p w14:paraId="72B63E77" w14:textId="77777777" w:rsidR="00481094" w:rsidRPr="00B370B0" w:rsidRDefault="00481094" w:rsidP="00600277">
      <w:pPr>
        <w:pStyle w:val="Lista"/>
        <w:numPr>
          <w:ilvl w:val="0"/>
          <w:numId w:val="65"/>
        </w:numPr>
        <w:tabs>
          <w:tab w:val="clear" w:pos="360"/>
          <w:tab w:val="num" w:pos="-1985"/>
        </w:tabs>
        <w:suppressAutoHyphens w:val="0"/>
        <w:spacing w:after="120"/>
        <w:ind w:left="284" w:hanging="284"/>
        <w:jc w:val="both"/>
        <w:rPr>
          <w:rFonts w:ascii="Arial" w:hAnsi="Arial" w:cs="Arial"/>
        </w:rPr>
      </w:pPr>
      <w:r w:rsidRPr="00B370B0">
        <w:rPr>
          <w:rFonts w:ascii="Arial" w:hAnsi="Arial" w:cs="Arial"/>
          <w:u w:val="single"/>
        </w:rPr>
        <w:t xml:space="preserve">Przystąpienie </w:t>
      </w:r>
      <w:r w:rsidRPr="00B370B0">
        <w:rPr>
          <w:rFonts w:ascii="Arial" w:hAnsi="Arial" w:cs="Arial"/>
        </w:rPr>
        <w:t>do usuwania wykrytych wad i usterek w następujących terminach (licząc od chwili zgłoszenia):</w:t>
      </w:r>
    </w:p>
    <w:p w14:paraId="54874627" w14:textId="77777777" w:rsidR="00481094" w:rsidRPr="00B370B0" w:rsidRDefault="00481094" w:rsidP="00481094">
      <w:pPr>
        <w:autoSpaceDE w:val="0"/>
        <w:spacing w:after="0" w:line="240" w:lineRule="auto"/>
        <w:ind w:left="567"/>
        <w:rPr>
          <w:rFonts w:cs="Arial"/>
        </w:rPr>
      </w:pPr>
      <w:r w:rsidRPr="00B370B0">
        <w:rPr>
          <w:rFonts w:cs="Arial"/>
        </w:rPr>
        <w:t>A. Awaria – 8 godzin roboczych;</w:t>
      </w:r>
    </w:p>
    <w:p w14:paraId="649B27CC" w14:textId="77777777" w:rsidR="00481094" w:rsidRPr="00B370B0" w:rsidRDefault="00481094" w:rsidP="00481094">
      <w:pPr>
        <w:autoSpaceDE w:val="0"/>
        <w:spacing w:after="0" w:line="240" w:lineRule="auto"/>
        <w:ind w:left="567"/>
        <w:rPr>
          <w:rFonts w:cs="Arial"/>
        </w:rPr>
      </w:pPr>
      <w:r w:rsidRPr="00B370B0">
        <w:rPr>
          <w:rFonts w:cs="Arial"/>
        </w:rPr>
        <w:t>B. Błąd – 16 godzin roboczych;</w:t>
      </w:r>
    </w:p>
    <w:p w14:paraId="2F52B0F3" w14:textId="77777777" w:rsidR="00481094" w:rsidRPr="00B370B0" w:rsidRDefault="00481094" w:rsidP="00481094">
      <w:pPr>
        <w:autoSpaceDE w:val="0"/>
        <w:spacing w:after="0" w:line="240" w:lineRule="auto"/>
        <w:ind w:left="567"/>
        <w:rPr>
          <w:rFonts w:cs="Arial"/>
        </w:rPr>
      </w:pPr>
      <w:r w:rsidRPr="00B370B0">
        <w:rPr>
          <w:rFonts w:cs="Arial"/>
        </w:rPr>
        <w:t>C. Usterka– 7 dni roboczych.</w:t>
      </w:r>
    </w:p>
    <w:p w14:paraId="125B2D14" w14:textId="77777777" w:rsidR="00481094" w:rsidRPr="00B370B0" w:rsidRDefault="00481094" w:rsidP="00481094">
      <w:pPr>
        <w:autoSpaceDE w:val="0"/>
        <w:spacing w:before="240" w:line="240" w:lineRule="auto"/>
        <w:jc w:val="both"/>
        <w:rPr>
          <w:rFonts w:cs="Arial"/>
        </w:rPr>
      </w:pPr>
      <w:r w:rsidRPr="00B370B0">
        <w:rPr>
          <w:rFonts w:cs="Arial"/>
          <w:b/>
        </w:rPr>
        <w:t>Uwaga</w:t>
      </w:r>
      <w:r w:rsidRPr="00B370B0">
        <w:rPr>
          <w:rFonts w:cs="Arial"/>
        </w:rPr>
        <w:t xml:space="preserve">: Poprzez przystąpienie do usuwania wykrytych wad i usterek rozumie się pisemne wysłanie zgłoszenia na adres e-mail </w:t>
      </w:r>
      <w:r w:rsidR="00856747" w:rsidRPr="00B370B0">
        <w:rPr>
          <w:rFonts w:cs="Arial"/>
          <w:shd w:val="clear" w:color="auto" w:fill="FFFFFF"/>
        </w:rPr>
        <w:t>.....................@...................</w:t>
      </w:r>
      <w:r w:rsidR="00D970FB" w:rsidRPr="00B370B0">
        <w:rPr>
          <w:rFonts w:cs="Arial"/>
          <w:color w:val="222222"/>
          <w:shd w:val="clear" w:color="auto" w:fill="FFFFFF"/>
        </w:rPr>
        <w:t xml:space="preserve"> </w:t>
      </w:r>
      <w:r w:rsidRPr="00B370B0">
        <w:rPr>
          <w:rFonts w:cs="Arial"/>
        </w:rPr>
        <w:t>i zobowiązując Wykonawcę do niezwłocznego podjęcia działań.</w:t>
      </w:r>
    </w:p>
    <w:p w14:paraId="4EDD00BA" w14:textId="77777777" w:rsidR="00481094" w:rsidRPr="00B370B0" w:rsidRDefault="00481094" w:rsidP="00600277">
      <w:pPr>
        <w:pStyle w:val="Lista"/>
        <w:numPr>
          <w:ilvl w:val="0"/>
          <w:numId w:val="4"/>
        </w:numPr>
        <w:tabs>
          <w:tab w:val="left" w:pos="-1985"/>
        </w:tabs>
        <w:suppressAutoHyphens w:val="0"/>
        <w:jc w:val="both"/>
        <w:rPr>
          <w:rFonts w:ascii="Arial" w:hAnsi="Arial" w:cs="Arial"/>
        </w:rPr>
      </w:pPr>
      <w:r w:rsidRPr="00B370B0">
        <w:rPr>
          <w:rFonts w:ascii="Arial" w:hAnsi="Arial" w:cs="Arial"/>
          <w:u w:val="single"/>
        </w:rPr>
        <w:t>Skuteczne usunięcie</w:t>
      </w:r>
      <w:r w:rsidRPr="00B370B0">
        <w:rPr>
          <w:rFonts w:ascii="Arial" w:hAnsi="Arial" w:cs="Arial"/>
        </w:rPr>
        <w:t xml:space="preserve"> wykrytych wad i usterek w następujących terminach (licząc od chwili zgłoszenia):</w:t>
      </w:r>
    </w:p>
    <w:p w14:paraId="0F71BCB6" w14:textId="77777777" w:rsidR="00481094" w:rsidRPr="00B370B0" w:rsidRDefault="00481094" w:rsidP="00481094">
      <w:pPr>
        <w:autoSpaceDE w:val="0"/>
        <w:spacing w:after="0" w:line="240" w:lineRule="auto"/>
        <w:ind w:left="567"/>
        <w:rPr>
          <w:rFonts w:cs="Arial"/>
        </w:rPr>
      </w:pPr>
      <w:r w:rsidRPr="00B370B0">
        <w:rPr>
          <w:rFonts w:cs="Arial"/>
        </w:rPr>
        <w:t>A. Awaria – 3 dni kalendarzowe;</w:t>
      </w:r>
    </w:p>
    <w:p w14:paraId="19613D21" w14:textId="77777777" w:rsidR="00481094" w:rsidRPr="00B370B0" w:rsidRDefault="00481094" w:rsidP="00481094">
      <w:pPr>
        <w:autoSpaceDE w:val="0"/>
        <w:spacing w:after="0" w:line="240" w:lineRule="auto"/>
        <w:ind w:left="567"/>
        <w:rPr>
          <w:rFonts w:cs="Arial"/>
        </w:rPr>
      </w:pPr>
      <w:r w:rsidRPr="00B370B0">
        <w:rPr>
          <w:rFonts w:cs="Arial"/>
        </w:rPr>
        <w:t>B. Błąd – 5 dni kalendarzowych;</w:t>
      </w:r>
    </w:p>
    <w:p w14:paraId="4272D881" w14:textId="77777777" w:rsidR="00481094" w:rsidRPr="00B370B0" w:rsidRDefault="00481094" w:rsidP="00481094">
      <w:pPr>
        <w:autoSpaceDE w:val="0"/>
        <w:spacing w:after="0" w:line="240" w:lineRule="auto"/>
        <w:ind w:left="567"/>
        <w:rPr>
          <w:rFonts w:cs="Arial"/>
        </w:rPr>
      </w:pPr>
      <w:r w:rsidRPr="00B370B0">
        <w:rPr>
          <w:rFonts w:cs="Arial"/>
        </w:rPr>
        <w:t>C. Usterka nielimitująca – 10 dni kalendarzowych</w:t>
      </w:r>
    </w:p>
    <w:p w14:paraId="4AE8AB93" w14:textId="5C29C3D2" w:rsidR="00481094" w:rsidRPr="00B370B0" w:rsidRDefault="00481094" w:rsidP="00481094">
      <w:pPr>
        <w:autoSpaceDE w:val="0"/>
        <w:spacing w:before="240" w:line="240" w:lineRule="auto"/>
        <w:jc w:val="both"/>
        <w:rPr>
          <w:rFonts w:cs="Arial"/>
        </w:rPr>
      </w:pPr>
      <w:r w:rsidRPr="00B370B0">
        <w:rPr>
          <w:rFonts w:cs="Arial"/>
          <w:b/>
        </w:rPr>
        <w:t>Uwaga:</w:t>
      </w:r>
      <w:r w:rsidRPr="00B370B0">
        <w:rPr>
          <w:rFonts w:cs="Arial"/>
        </w:rPr>
        <w:t xml:space="preserve"> Terminy powyższe mogą ulec wydłużeniu, lecz jedynie w przypadku udokumentowania przez Wykonawcę, że w celu usunięcia zgłoszonej wady niezbędna jest wymiana elementu urządzenia (linii) na nowy, a najkrótszy możliwy czas oczekiwania na ww. element przekracza wymagany czas na skuteczne usunięcie wady. W takim przypadku zostanie spisany protokół obustronnie uzgodniony, </w:t>
      </w:r>
      <w:r w:rsidR="00F26524" w:rsidRPr="00B370B0">
        <w:rPr>
          <w:rFonts w:cs="Arial"/>
        </w:rPr>
        <w:br/>
      </w:r>
      <w:r w:rsidRPr="00B370B0">
        <w:rPr>
          <w:rFonts w:cs="Arial"/>
        </w:rPr>
        <w:t>w którym ustalony zostanie dodatkowy termin na usunięcie danej wady wraz z uzasadnieniem zaakceptowanym przez Zamawiającego. Tak ustalony dodatkowy termin nie może jednak przekroczyć 14 dni kalendarzowych.</w:t>
      </w:r>
    </w:p>
    <w:p w14:paraId="5B0AF0A8" w14:textId="77777777" w:rsidR="00481094" w:rsidRPr="00B370B0" w:rsidRDefault="00481094" w:rsidP="00481094">
      <w:pPr>
        <w:tabs>
          <w:tab w:val="left" w:pos="284"/>
        </w:tabs>
        <w:spacing w:before="240"/>
        <w:ind w:left="425"/>
        <w:jc w:val="center"/>
        <w:rPr>
          <w:rFonts w:cs="Arial"/>
          <w:b/>
          <w:u w:val="single"/>
        </w:rPr>
      </w:pPr>
      <w:r w:rsidRPr="00B370B0">
        <w:rPr>
          <w:rFonts w:cs="Arial"/>
          <w:b/>
          <w:u w:val="single"/>
        </w:rPr>
        <w:t>III. INSTRUKCJA ZAMAWIANIA SERWISU PO OKRESIE GWARANCJI</w:t>
      </w:r>
    </w:p>
    <w:p w14:paraId="4DBF3718" w14:textId="494A33D8" w:rsidR="00481094" w:rsidRPr="00B370B0" w:rsidRDefault="00481094" w:rsidP="00600277">
      <w:pPr>
        <w:numPr>
          <w:ilvl w:val="0"/>
          <w:numId w:val="66"/>
        </w:numPr>
        <w:suppressAutoHyphens w:val="0"/>
        <w:spacing w:after="120" w:line="240" w:lineRule="auto"/>
        <w:jc w:val="both"/>
        <w:rPr>
          <w:rFonts w:cs="Arial"/>
        </w:rPr>
      </w:pPr>
      <w:r w:rsidRPr="00B370B0">
        <w:rPr>
          <w:rFonts w:cs="Arial"/>
        </w:rPr>
        <w:t xml:space="preserve">Zgłoszenia po okresie gwarancji, będą obsługiwane w sposób analogiczny do opisanego w pkt. II </w:t>
      </w:r>
      <w:r w:rsidR="00F26524" w:rsidRPr="00B370B0">
        <w:rPr>
          <w:rFonts w:cs="Arial"/>
        </w:rPr>
        <w:br/>
      </w:r>
      <w:r w:rsidRPr="00B370B0">
        <w:rPr>
          <w:rFonts w:cs="Arial"/>
        </w:rPr>
        <w:t>i będą podlegały dodatkowej wycenie przez Wykonawcę z uwzględnieniem kosztów części materiałów oraz stawek serwisowych.</w:t>
      </w:r>
    </w:p>
    <w:p w14:paraId="3BB17A4C" w14:textId="77777777" w:rsidR="00481094" w:rsidRPr="00B370B0" w:rsidRDefault="00481094" w:rsidP="00600277">
      <w:pPr>
        <w:pStyle w:val="Lista"/>
        <w:numPr>
          <w:ilvl w:val="0"/>
          <w:numId w:val="66"/>
        </w:numPr>
        <w:suppressAutoHyphens w:val="0"/>
        <w:spacing w:after="120"/>
        <w:jc w:val="both"/>
        <w:rPr>
          <w:rFonts w:ascii="Arial" w:hAnsi="Arial" w:cs="Arial"/>
        </w:rPr>
      </w:pPr>
      <w:r w:rsidRPr="00B370B0">
        <w:rPr>
          <w:rFonts w:ascii="Arial" w:hAnsi="Arial" w:cs="Arial"/>
        </w:rPr>
        <w:t>Za prace wymienione w pkt. III.1 usługi serwisowe Wykonawca będzie wystawiał faktury po usunięciu problemu zgłoszonego przez Zamawiającego.</w:t>
      </w:r>
    </w:p>
    <w:p w14:paraId="22EDA243" w14:textId="632333CC" w:rsidR="00481094" w:rsidRPr="00B370B0" w:rsidRDefault="00481094" w:rsidP="00F95133">
      <w:pPr>
        <w:pStyle w:val="Nagwek2"/>
        <w:rPr>
          <w:szCs w:val="20"/>
        </w:rPr>
      </w:pPr>
      <w:bookmarkStart w:id="131" w:name="_Toc65498633"/>
      <w:bookmarkStart w:id="132" w:name="_Toc65498678"/>
      <w:bookmarkStart w:id="133" w:name="_Toc167795060"/>
      <w:r w:rsidRPr="00B370B0">
        <w:rPr>
          <w:szCs w:val="20"/>
        </w:rPr>
        <w:lastRenderedPageBreak/>
        <w:t xml:space="preserve">Załącznik nr </w:t>
      </w:r>
      <w:r w:rsidR="0027196C" w:rsidRPr="00B370B0">
        <w:rPr>
          <w:szCs w:val="20"/>
        </w:rPr>
        <w:t>8</w:t>
      </w:r>
      <w:r w:rsidRPr="00B370B0">
        <w:rPr>
          <w:szCs w:val="20"/>
        </w:rPr>
        <w:br/>
        <w:t>Aktualna polisa OC Wykonawcy</w:t>
      </w:r>
      <w:bookmarkEnd w:id="131"/>
      <w:bookmarkEnd w:id="132"/>
      <w:bookmarkEnd w:id="133"/>
    </w:p>
    <w:p w14:paraId="11769B57" w14:textId="77777777" w:rsidR="00481094" w:rsidRPr="00B370B0" w:rsidRDefault="00481094" w:rsidP="00481094">
      <w:pPr>
        <w:rPr>
          <w:rFonts w:cs="Arial"/>
        </w:rPr>
      </w:pPr>
    </w:p>
    <w:p w14:paraId="0E321886" w14:textId="77777777" w:rsidR="009A473F" w:rsidRPr="00B370B0" w:rsidRDefault="009A473F" w:rsidP="00481094">
      <w:pPr>
        <w:rPr>
          <w:rFonts w:cs="Arial"/>
        </w:rPr>
      </w:pPr>
    </w:p>
    <w:p w14:paraId="32E37DD5" w14:textId="77777777" w:rsidR="00D970FB" w:rsidRPr="00B370B0" w:rsidRDefault="00D970FB" w:rsidP="00481094">
      <w:pPr>
        <w:rPr>
          <w:rFonts w:cs="Arial"/>
        </w:rPr>
      </w:pPr>
    </w:p>
    <w:p w14:paraId="5C5F3436" w14:textId="77777777" w:rsidR="00D970FB" w:rsidRPr="00B370B0" w:rsidRDefault="00D970FB" w:rsidP="00481094">
      <w:pPr>
        <w:rPr>
          <w:rFonts w:cs="Arial"/>
        </w:rPr>
      </w:pPr>
    </w:p>
    <w:p w14:paraId="4B62E1AB" w14:textId="77777777" w:rsidR="00481094" w:rsidRPr="00B370B0" w:rsidRDefault="00481094" w:rsidP="00481094">
      <w:pPr>
        <w:rPr>
          <w:rFonts w:cs="Arial"/>
        </w:rPr>
      </w:pPr>
    </w:p>
    <w:p w14:paraId="2B784619" w14:textId="7CBBB880" w:rsidR="00481094" w:rsidRPr="00B370B0" w:rsidRDefault="00481094" w:rsidP="00F95133">
      <w:pPr>
        <w:pStyle w:val="Nagwek2"/>
        <w:rPr>
          <w:szCs w:val="20"/>
        </w:rPr>
      </w:pPr>
      <w:bookmarkStart w:id="134" w:name="_Toc65498634"/>
      <w:bookmarkStart w:id="135" w:name="_Toc65498679"/>
      <w:bookmarkStart w:id="136" w:name="_Toc167795061"/>
      <w:r w:rsidRPr="00B370B0">
        <w:rPr>
          <w:szCs w:val="20"/>
        </w:rPr>
        <w:lastRenderedPageBreak/>
        <w:t xml:space="preserve">Załącznik nr </w:t>
      </w:r>
      <w:r w:rsidR="0027196C" w:rsidRPr="00B370B0">
        <w:rPr>
          <w:szCs w:val="20"/>
        </w:rPr>
        <w:t>9a</w:t>
      </w:r>
      <w:r w:rsidRPr="00B370B0">
        <w:rPr>
          <w:szCs w:val="20"/>
        </w:rPr>
        <w:br/>
        <w:t>Wzór oświadczenia Podwykonawcy</w:t>
      </w:r>
      <w:bookmarkEnd w:id="134"/>
      <w:bookmarkEnd w:id="135"/>
      <w:bookmarkEnd w:id="136"/>
    </w:p>
    <w:p w14:paraId="4025F2EA" w14:textId="3EB3B62B" w:rsidR="00481094" w:rsidRPr="00B370B0" w:rsidRDefault="00481094" w:rsidP="00481094">
      <w:pPr>
        <w:autoSpaceDE w:val="0"/>
        <w:spacing w:after="120" w:line="240" w:lineRule="auto"/>
        <w:jc w:val="both"/>
        <w:rPr>
          <w:rFonts w:cs="Arial"/>
          <w:color w:val="000000"/>
        </w:rPr>
      </w:pPr>
      <w:r w:rsidRPr="00B370B0">
        <w:rPr>
          <w:rFonts w:cs="Arial"/>
          <w:color w:val="000000"/>
        </w:rPr>
        <w:t>Podwykonawca w osobie ………………………………………. (</w:t>
      </w:r>
      <w:r w:rsidRPr="00B370B0">
        <w:rPr>
          <w:rFonts w:cs="Arial"/>
          <w:i/>
          <w:color w:val="000000"/>
        </w:rPr>
        <w:t>nazwa i firma Podwykonawcy</w:t>
      </w:r>
      <w:r w:rsidRPr="00B370B0">
        <w:rPr>
          <w:rFonts w:cs="Arial"/>
          <w:color w:val="000000"/>
        </w:rPr>
        <w:t>), działająca przez uprawnionego do jej reprezentacji przedstawiciela w osobie ………………………………………. (</w:t>
      </w:r>
      <w:r w:rsidRPr="00B370B0">
        <w:rPr>
          <w:rFonts w:cs="Arial"/>
          <w:i/>
          <w:color w:val="000000"/>
        </w:rPr>
        <w:t>imię i nazwisko</w:t>
      </w:r>
      <w:r w:rsidRPr="00B370B0">
        <w:rPr>
          <w:rFonts w:cs="Arial"/>
          <w:color w:val="000000"/>
        </w:rPr>
        <w:t xml:space="preserve">), oświadcza niniejszym, że </w:t>
      </w:r>
      <w:r w:rsidRPr="00B370B0">
        <w:rPr>
          <w:rFonts w:cs="Arial"/>
        </w:rPr>
        <w:t xml:space="preserve">kwoty należne Podwykonawcy od Wykonawcy w osobie </w:t>
      </w:r>
      <w:r w:rsidRPr="00B370B0">
        <w:rPr>
          <w:rFonts w:cs="Arial"/>
          <w:color w:val="000000"/>
        </w:rPr>
        <w:t>………………………………………. (</w:t>
      </w:r>
      <w:r w:rsidRPr="00B370B0">
        <w:rPr>
          <w:rFonts w:cs="Arial"/>
          <w:i/>
          <w:color w:val="000000"/>
        </w:rPr>
        <w:t>nazwa i firma Wykonawcy</w:t>
      </w:r>
      <w:r w:rsidRPr="00B370B0">
        <w:rPr>
          <w:rFonts w:cs="Arial"/>
          <w:color w:val="000000"/>
        </w:rPr>
        <w:t xml:space="preserve">) z tytułu </w:t>
      </w:r>
      <w:r w:rsidRPr="00B370B0">
        <w:rPr>
          <w:rFonts w:cs="Arial"/>
        </w:rPr>
        <w:t>dostaw towarów oraz wykonania usług, wchodzących w zakres umowy nr …..… z dn. …………… zawarte</w:t>
      </w:r>
      <w:r w:rsidR="009A473F" w:rsidRPr="00B370B0">
        <w:rPr>
          <w:rFonts w:cs="Arial"/>
        </w:rPr>
        <w:t xml:space="preserve">j pomiędzy Wykonawcą </w:t>
      </w:r>
      <w:r w:rsidR="00F26524" w:rsidRPr="00B370B0">
        <w:rPr>
          <w:rFonts w:cs="Arial"/>
        </w:rPr>
        <w:br/>
      </w:r>
      <w:r w:rsidR="009A473F" w:rsidRPr="00B370B0">
        <w:rPr>
          <w:rFonts w:cs="Arial"/>
        </w:rPr>
        <w:t xml:space="preserve">a </w:t>
      </w:r>
      <w:r w:rsidR="00856747" w:rsidRPr="00B370B0">
        <w:rPr>
          <w:rFonts w:cs="Arial"/>
        </w:rPr>
        <w:t>ORLEN</w:t>
      </w:r>
      <w:r w:rsidR="009A473F" w:rsidRPr="00B370B0">
        <w:rPr>
          <w:rFonts w:cs="Arial"/>
        </w:rPr>
        <w:t xml:space="preserve"> OIL</w:t>
      </w:r>
      <w:r w:rsidRPr="00B370B0">
        <w:rPr>
          <w:rFonts w:cs="Arial"/>
        </w:rPr>
        <w:t xml:space="preserve"> Sp. z o.o., mającej za przedmiot realizację Inwestycji pn.: „…………. ”</w:t>
      </w:r>
      <w:r w:rsidRPr="00B370B0">
        <w:rPr>
          <w:rFonts w:cs="Arial"/>
          <w:bCs/>
          <w:spacing w:val="-4"/>
        </w:rPr>
        <w:t>,</w:t>
      </w:r>
      <w:r w:rsidRPr="00B370B0">
        <w:rPr>
          <w:rFonts w:cs="Arial"/>
        </w:rPr>
        <w:t xml:space="preserve"> a dostarczonych lub wykonanych na rzecz Wykonawcy w ramach umowy nr …. Z dn. … zawartej przez Podwykonawcę z Wykonawcą, objęte fakturą nr … z dn. …, zostały w całości uregulowane. </w:t>
      </w:r>
    </w:p>
    <w:p w14:paraId="0AE4DFF1" w14:textId="77777777" w:rsidR="00481094" w:rsidRPr="00B370B0" w:rsidRDefault="00481094" w:rsidP="00481094">
      <w:pPr>
        <w:spacing w:after="120" w:line="240" w:lineRule="auto"/>
        <w:jc w:val="both"/>
        <w:rPr>
          <w:rFonts w:cs="Arial"/>
          <w:color w:val="000000"/>
        </w:rPr>
      </w:pPr>
    </w:p>
    <w:p w14:paraId="096FC75E" w14:textId="0F605B27" w:rsidR="00481094" w:rsidRPr="00B370B0" w:rsidRDefault="00481094" w:rsidP="00481094">
      <w:pPr>
        <w:spacing w:after="120" w:line="240" w:lineRule="auto"/>
        <w:jc w:val="both"/>
        <w:rPr>
          <w:rFonts w:cs="Arial"/>
        </w:rPr>
      </w:pPr>
      <w:r w:rsidRPr="00B370B0">
        <w:rPr>
          <w:rFonts w:cs="Arial"/>
        </w:rPr>
        <w:t xml:space="preserve">Podwykonawca oświadcza nadto, że na dzień złożenia niniejszego oświadczenia brak jest dalej idących roszczeń Podwykonawcy o zapłatę </w:t>
      </w:r>
      <w:r w:rsidRPr="00B370B0">
        <w:rPr>
          <w:rFonts w:cs="Arial"/>
          <w:color w:val="000000"/>
        </w:rPr>
        <w:t xml:space="preserve">z tytułu </w:t>
      </w:r>
      <w:r w:rsidRPr="00B370B0">
        <w:rPr>
          <w:rFonts w:cs="Arial"/>
        </w:rPr>
        <w:t xml:space="preserve">dostaw towarów oraz wykonania usług, wchodzących </w:t>
      </w:r>
      <w:r w:rsidR="00F26524" w:rsidRPr="00B370B0">
        <w:rPr>
          <w:rFonts w:cs="Arial"/>
        </w:rPr>
        <w:br/>
      </w:r>
      <w:r w:rsidRPr="00B370B0">
        <w:rPr>
          <w:rFonts w:cs="Arial"/>
        </w:rPr>
        <w:t>w zakres umowy nr …..… z dn. …………… zawarte</w:t>
      </w:r>
      <w:r w:rsidR="00BE03FA" w:rsidRPr="00B370B0">
        <w:rPr>
          <w:rFonts w:cs="Arial"/>
        </w:rPr>
        <w:t>j pomiędzy Wykonawcą a Orlen OIL</w:t>
      </w:r>
      <w:r w:rsidRPr="00B370B0">
        <w:rPr>
          <w:rFonts w:cs="Arial"/>
        </w:rPr>
        <w:t xml:space="preserve"> Sp. z o.o., mającej za przedmiot realizację Inwestycji pn.: „……………… ”, w szczególności nie istnieją żadne inne, wystawione przez Podwykonawcę z tego tytułu faktury lub inne dokumenty rozliczeniowe, wymagalne, a nie uregulowane. </w:t>
      </w:r>
    </w:p>
    <w:p w14:paraId="20401813" w14:textId="77777777" w:rsidR="00481094" w:rsidRPr="00B370B0" w:rsidRDefault="00481094" w:rsidP="00481094">
      <w:pPr>
        <w:spacing w:line="240" w:lineRule="auto"/>
        <w:jc w:val="both"/>
        <w:rPr>
          <w:rFonts w:cs="Arial"/>
        </w:rPr>
      </w:pPr>
    </w:p>
    <w:p w14:paraId="55E849D9" w14:textId="77777777" w:rsidR="00481094" w:rsidRPr="00B370B0" w:rsidRDefault="00481094" w:rsidP="00481094">
      <w:pPr>
        <w:spacing w:line="240" w:lineRule="auto"/>
        <w:jc w:val="both"/>
        <w:rPr>
          <w:rFonts w:cs="Arial"/>
        </w:rPr>
      </w:pPr>
    </w:p>
    <w:p w14:paraId="4B65E578" w14:textId="77777777" w:rsidR="00481094" w:rsidRPr="00B370B0" w:rsidRDefault="00481094" w:rsidP="00481094">
      <w:pPr>
        <w:spacing w:line="240" w:lineRule="auto"/>
        <w:jc w:val="both"/>
        <w:rPr>
          <w:rFonts w:cs="Arial"/>
        </w:rPr>
      </w:pPr>
    </w:p>
    <w:p w14:paraId="1F210C0E" w14:textId="77777777" w:rsidR="00481094" w:rsidRPr="00B370B0" w:rsidRDefault="00481094" w:rsidP="00481094">
      <w:pPr>
        <w:spacing w:line="240" w:lineRule="auto"/>
        <w:jc w:val="both"/>
        <w:rPr>
          <w:rFonts w:cs="Arial"/>
        </w:rPr>
      </w:pPr>
      <w:r w:rsidRPr="00B370B0">
        <w:rPr>
          <w:rFonts w:cs="Arial"/>
        </w:rPr>
        <w:t xml:space="preserve">Za Podwykonawcę </w:t>
      </w:r>
      <w:r w:rsidRPr="00B370B0">
        <w:rPr>
          <w:rFonts w:cs="Arial"/>
        </w:rPr>
        <w:tab/>
      </w:r>
      <w:r w:rsidRPr="00B370B0">
        <w:rPr>
          <w:rFonts w:cs="Arial"/>
        </w:rPr>
        <w:tab/>
      </w:r>
      <w:r w:rsidRPr="00B370B0">
        <w:rPr>
          <w:rFonts w:cs="Arial"/>
        </w:rPr>
        <w:tab/>
      </w:r>
      <w:r w:rsidRPr="00B370B0">
        <w:rPr>
          <w:rFonts w:cs="Arial"/>
        </w:rPr>
        <w:tab/>
      </w:r>
      <w:r w:rsidRPr="00B370B0">
        <w:rPr>
          <w:rFonts w:cs="Arial"/>
        </w:rPr>
        <w:tab/>
      </w:r>
    </w:p>
    <w:p w14:paraId="51D8384C" w14:textId="77777777" w:rsidR="00481094" w:rsidRPr="00B370B0" w:rsidRDefault="00481094" w:rsidP="00481094">
      <w:pPr>
        <w:spacing w:line="240" w:lineRule="auto"/>
        <w:jc w:val="both"/>
        <w:rPr>
          <w:rFonts w:cs="Arial"/>
          <w:i/>
        </w:rPr>
      </w:pPr>
      <w:r w:rsidRPr="00B370B0">
        <w:rPr>
          <w:rFonts w:cs="Arial"/>
        </w:rPr>
        <w:t>_______________________________</w:t>
      </w:r>
    </w:p>
    <w:p w14:paraId="6EF492D3" w14:textId="77777777" w:rsidR="00481094" w:rsidRPr="00B370B0" w:rsidRDefault="00481094" w:rsidP="00481094">
      <w:pPr>
        <w:spacing w:line="240" w:lineRule="auto"/>
        <w:rPr>
          <w:rFonts w:cs="Arial"/>
          <w:b/>
          <w:i/>
        </w:rPr>
      </w:pPr>
      <w:r w:rsidRPr="00B370B0">
        <w:rPr>
          <w:rFonts w:cs="Arial"/>
          <w:i/>
        </w:rPr>
        <w:t>(data i podpis)</w:t>
      </w:r>
    </w:p>
    <w:p w14:paraId="37B192FA" w14:textId="0DC7EDCC" w:rsidR="00481094" w:rsidRPr="00B370B0" w:rsidRDefault="00481094" w:rsidP="00F95133">
      <w:pPr>
        <w:pStyle w:val="Nagwek2"/>
        <w:rPr>
          <w:szCs w:val="20"/>
        </w:rPr>
      </w:pPr>
      <w:bookmarkStart w:id="137" w:name="_Toc65498635"/>
      <w:bookmarkStart w:id="138" w:name="_Toc65498680"/>
      <w:bookmarkStart w:id="139" w:name="_Toc167795062"/>
      <w:r w:rsidRPr="00B370B0">
        <w:rPr>
          <w:szCs w:val="20"/>
        </w:rPr>
        <w:lastRenderedPageBreak/>
        <w:t xml:space="preserve">Załącznik nr </w:t>
      </w:r>
      <w:r w:rsidR="0027196C" w:rsidRPr="00B370B0">
        <w:rPr>
          <w:szCs w:val="20"/>
        </w:rPr>
        <w:t>9b</w:t>
      </w:r>
      <w:r w:rsidRPr="00B370B0">
        <w:rPr>
          <w:szCs w:val="20"/>
        </w:rPr>
        <w:br/>
        <w:t>Wzór Oświadczenia końcowego Wykonawcy</w:t>
      </w:r>
      <w:bookmarkEnd w:id="137"/>
      <w:bookmarkEnd w:id="138"/>
      <w:bookmarkEnd w:id="139"/>
    </w:p>
    <w:p w14:paraId="32605112" w14:textId="52EC41A3" w:rsidR="00481094" w:rsidRPr="00B370B0" w:rsidRDefault="00481094" w:rsidP="00481094">
      <w:pPr>
        <w:autoSpaceDE w:val="0"/>
        <w:spacing w:after="120" w:line="240" w:lineRule="auto"/>
        <w:jc w:val="both"/>
        <w:rPr>
          <w:rFonts w:cs="Arial"/>
          <w:b/>
          <w:bCs/>
          <w:spacing w:val="-4"/>
        </w:rPr>
      </w:pPr>
      <w:r w:rsidRPr="00B370B0">
        <w:rPr>
          <w:rFonts w:cs="Arial"/>
          <w:color w:val="000000"/>
        </w:rPr>
        <w:t>Wykonawca w osobie ………………………………………. (</w:t>
      </w:r>
      <w:r w:rsidRPr="00B370B0">
        <w:rPr>
          <w:rFonts w:cs="Arial"/>
          <w:i/>
          <w:color w:val="000000"/>
        </w:rPr>
        <w:t>nazwa i firma Wykonawcy</w:t>
      </w:r>
      <w:r w:rsidRPr="00B370B0">
        <w:rPr>
          <w:rFonts w:cs="Arial"/>
          <w:color w:val="000000"/>
        </w:rPr>
        <w:t>), działająca przez uprawnionego do jej reprezentacji przedstawiciela w osobie ………………………………………. (</w:t>
      </w:r>
      <w:r w:rsidRPr="00B370B0">
        <w:rPr>
          <w:rFonts w:cs="Arial"/>
          <w:i/>
          <w:color w:val="000000"/>
        </w:rPr>
        <w:t xml:space="preserve">imię </w:t>
      </w:r>
      <w:r w:rsidR="00F26524" w:rsidRPr="00B370B0">
        <w:rPr>
          <w:rFonts w:cs="Arial"/>
          <w:i/>
          <w:color w:val="000000"/>
        </w:rPr>
        <w:br/>
      </w:r>
      <w:r w:rsidRPr="00B370B0">
        <w:rPr>
          <w:rFonts w:cs="Arial"/>
          <w:i/>
          <w:color w:val="000000"/>
        </w:rPr>
        <w:t>i nazwisko</w:t>
      </w:r>
      <w:r w:rsidRPr="00B370B0">
        <w:rPr>
          <w:rFonts w:cs="Arial"/>
          <w:color w:val="000000"/>
        </w:rPr>
        <w:t xml:space="preserve">), oświadcza niniejszym, że </w:t>
      </w:r>
      <w:r w:rsidRPr="00B370B0">
        <w:rPr>
          <w:rFonts w:cs="Arial"/>
        </w:rPr>
        <w:t xml:space="preserve">należność wynikająca z faktury końcowej, to jest faktury VAT nr ……………………… z dnia ……………………… r. wyczerpuje wszelkie roszczenia Wykonawcy </w:t>
      </w:r>
      <w:r w:rsidR="00F26524" w:rsidRPr="00B370B0">
        <w:rPr>
          <w:rFonts w:cs="Arial"/>
        </w:rPr>
        <w:br/>
      </w:r>
      <w:r w:rsidRPr="00B370B0">
        <w:rPr>
          <w:rFonts w:cs="Arial"/>
        </w:rPr>
        <w:t xml:space="preserve">w stosunku do </w:t>
      </w:r>
      <w:r w:rsidR="00F26524" w:rsidRPr="00B370B0">
        <w:rPr>
          <w:rFonts w:cs="Arial"/>
        </w:rPr>
        <w:t>ORLEN</w:t>
      </w:r>
      <w:r w:rsidR="00BE03FA" w:rsidRPr="00B370B0">
        <w:rPr>
          <w:rFonts w:cs="Arial"/>
        </w:rPr>
        <w:t xml:space="preserve"> OIL</w:t>
      </w:r>
      <w:r w:rsidRPr="00B370B0">
        <w:rPr>
          <w:rFonts w:cs="Arial"/>
        </w:rPr>
        <w:t xml:space="preserve"> Sp. z o.o. wynikające z umowy nr …..… z dn. …………… mającej za przedmiot realizację Inwestycji pn.: „……………………..”.</w:t>
      </w:r>
      <w:r w:rsidRPr="00B370B0">
        <w:rPr>
          <w:rFonts w:cs="Arial"/>
          <w:bCs/>
          <w:spacing w:val="-4"/>
        </w:rPr>
        <w:t>,</w:t>
      </w:r>
      <w:r w:rsidRPr="00B370B0">
        <w:rPr>
          <w:rFonts w:cs="Arial"/>
        </w:rPr>
        <w:t xml:space="preserve"> z zastrzeżeniem ewentualnych kwot zatrzymanych tytułem zabezpieczenia należytego wykonania umowy lub kaucji gwarancyjnej.</w:t>
      </w:r>
    </w:p>
    <w:p w14:paraId="3412E79F" w14:textId="77777777" w:rsidR="00481094" w:rsidRPr="00B370B0" w:rsidRDefault="00481094" w:rsidP="00481094">
      <w:pPr>
        <w:spacing w:line="240" w:lineRule="auto"/>
        <w:ind w:right="-2"/>
        <w:jc w:val="both"/>
        <w:rPr>
          <w:rFonts w:cs="Arial"/>
          <w:b/>
          <w:bCs/>
          <w:spacing w:val="-4"/>
        </w:rPr>
      </w:pPr>
    </w:p>
    <w:p w14:paraId="544C8E8F" w14:textId="4C9EEE8B" w:rsidR="00481094" w:rsidRPr="00B370B0" w:rsidRDefault="00481094" w:rsidP="00481094">
      <w:pPr>
        <w:spacing w:line="240" w:lineRule="auto"/>
        <w:jc w:val="both"/>
        <w:rPr>
          <w:rFonts w:cs="Arial"/>
          <w:spacing w:val="-3"/>
        </w:rPr>
      </w:pPr>
      <w:r w:rsidRPr="00B370B0">
        <w:rPr>
          <w:rFonts w:cs="Arial"/>
          <w:bCs/>
          <w:spacing w:val="-4"/>
        </w:rPr>
        <w:t>Jednocześnie Wykonawca oświadcza, że nie istnieją jakiekolwiek dalej idące należności przy</w:t>
      </w:r>
      <w:r w:rsidR="00BE03FA" w:rsidRPr="00B370B0">
        <w:rPr>
          <w:rFonts w:cs="Arial"/>
          <w:bCs/>
          <w:spacing w:val="-4"/>
        </w:rPr>
        <w:t xml:space="preserve">sługujące Wykonawcy od </w:t>
      </w:r>
      <w:r w:rsidR="00856747" w:rsidRPr="00B370B0">
        <w:rPr>
          <w:rFonts w:cs="Arial"/>
          <w:bCs/>
          <w:spacing w:val="-4"/>
        </w:rPr>
        <w:t>ORLEN</w:t>
      </w:r>
      <w:r w:rsidR="00BE03FA" w:rsidRPr="00B370B0">
        <w:rPr>
          <w:rFonts w:cs="Arial"/>
          <w:bCs/>
          <w:spacing w:val="-4"/>
        </w:rPr>
        <w:t xml:space="preserve"> OIL</w:t>
      </w:r>
      <w:r w:rsidRPr="00B370B0">
        <w:rPr>
          <w:rFonts w:cs="Arial"/>
          <w:bCs/>
          <w:spacing w:val="-4"/>
        </w:rPr>
        <w:t xml:space="preserve"> Sp. z o.o. </w:t>
      </w:r>
      <w:r w:rsidRPr="00B370B0">
        <w:rPr>
          <w:rFonts w:cs="Arial"/>
        </w:rPr>
        <w:t xml:space="preserve">w związku ze usługami, towarami lub świadczeniami realizowanymi w ramach w/w Inwestycji, </w:t>
      </w:r>
      <w:r w:rsidRPr="00B370B0">
        <w:rPr>
          <w:rFonts w:cs="Arial"/>
          <w:spacing w:val="-3"/>
        </w:rPr>
        <w:t xml:space="preserve">a gdyby okazało się, że takowe należności istnieją lub mogą powstać </w:t>
      </w:r>
      <w:r w:rsidR="00F26524" w:rsidRPr="00B370B0">
        <w:rPr>
          <w:rFonts w:cs="Arial"/>
          <w:spacing w:val="-3"/>
        </w:rPr>
        <w:br/>
      </w:r>
      <w:r w:rsidRPr="00B370B0">
        <w:rPr>
          <w:rFonts w:cs="Arial"/>
          <w:spacing w:val="-3"/>
        </w:rPr>
        <w:t>w przyszłości – Wykonawca bezwarunkowo zrzeka się takowych należności.</w:t>
      </w:r>
    </w:p>
    <w:p w14:paraId="1805EEF3" w14:textId="77777777" w:rsidR="00481094" w:rsidRPr="00B370B0" w:rsidRDefault="00481094" w:rsidP="00481094">
      <w:pPr>
        <w:spacing w:line="240" w:lineRule="auto"/>
        <w:jc w:val="both"/>
        <w:rPr>
          <w:rFonts w:cs="Arial"/>
          <w:spacing w:val="-3"/>
        </w:rPr>
      </w:pPr>
    </w:p>
    <w:p w14:paraId="36ACA271" w14:textId="77777777" w:rsidR="00481094" w:rsidRPr="00B370B0" w:rsidRDefault="00481094" w:rsidP="00481094">
      <w:pPr>
        <w:spacing w:line="240" w:lineRule="auto"/>
        <w:jc w:val="both"/>
        <w:rPr>
          <w:rFonts w:cs="Arial"/>
          <w:spacing w:val="-3"/>
        </w:rPr>
      </w:pPr>
    </w:p>
    <w:p w14:paraId="17E08B71" w14:textId="77777777" w:rsidR="00481094" w:rsidRPr="00B370B0" w:rsidRDefault="00481094" w:rsidP="00481094">
      <w:pPr>
        <w:spacing w:line="240" w:lineRule="auto"/>
        <w:jc w:val="both"/>
        <w:rPr>
          <w:rFonts w:cs="Arial"/>
          <w:spacing w:val="-3"/>
        </w:rPr>
      </w:pPr>
    </w:p>
    <w:p w14:paraId="1C521EFB" w14:textId="77777777" w:rsidR="00481094" w:rsidRPr="00B370B0" w:rsidRDefault="00481094" w:rsidP="00481094">
      <w:pPr>
        <w:spacing w:line="240" w:lineRule="auto"/>
        <w:jc w:val="both"/>
        <w:rPr>
          <w:rFonts w:cs="Arial"/>
        </w:rPr>
      </w:pPr>
      <w:r w:rsidRPr="00B370B0">
        <w:rPr>
          <w:rFonts w:cs="Arial"/>
        </w:rPr>
        <w:t xml:space="preserve">Za Wykonawcę </w:t>
      </w:r>
      <w:r w:rsidRPr="00B370B0">
        <w:rPr>
          <w:rFonts w:cs="Arial"/>
        </w:rPr>
        <w:tab/>
      </w:r>
      <w:r w:rsidRPr="00B370B0">
        <w:rPr>
          <w:rFonts w:cs="Arial"/>
        </w:rPr>
        <w:tab/>
      </w:r>
      <w:r w:rsidRPr="00B370B0">
        <w:rPr>
          <w:rFonts w:cs="Arial"/>
        </w:rPr>
        <w:tab/>
      </w:r>
      <w:r w:rsidRPr="00B370B0">
        <w:rPr>
          <w:rFonts w:cs="Arial"/>
        </w:rPr>
        <w:tab/>
      </w:r>
      <w:r w:rsidRPr="00B370B0">
        <w:rPr>
          <w:rFonts w:cs="Arial"/>
        </w:rPr>
        <w:tab/>
      </w:r>
    </w:p>
    <w:p w14:paraId="157B4E1D" w14:textId="77777777" w:rsidR="00481094" w:rsidRPr="00B370B0" w:rsidRDefault="00481094" w:rsidP="00481094">
      <w:pPr>
        <w:spacing w:line="240" w:lineRule="auto"/>
        <w:jc w:val="both"/>
        <w:rPr>
          <w:rFonts w:cs="Arial"/>
          <w:i/>
        </w:rPr>
      </w:pPr>
      <w:r w:rsidRPr="00B370B0">
        <w:rPr>
          <w:rFonts w:cs="Arial"/>
        </w:rPr>
        <w:t>_______________________________</w:t>
      </w:r>
    </w:p>
    <w:p w14:paraId="36707A97" w14:textId="77777777" w:rsidR="00481094" w:rsidRPr="00B370B0" w:rsidRDefault="00481094" w:rsidP="00481094">
      <w:pPr>
        <w:spacing w:line="240" w:lineRule="auto"/>
        <w:rPr>
          <w:rFonts w:cs="Arial"/>
          <w:b/>
          <w:i/>
        </w:rPr>
      </w:pPr>
      <w:r w:rsidRPr="00B370B0">
        <w:rPr>
          <w:rFonts w:cs="Arial"/>
          <w:i/>
        </w:rPr>
        <w:t>(data i podpis)</w:t>
      </w:r>
    </w:p>
    <w:p w14:paraId="141BB459" w14:textId="77777777" w:rsidR="00481094" w:rsidRPr="00B370B0" w:rsidRDefault="00481094" w:rsidP="00481094">
      <w:pPr>
        <w:spacing w:after="0" w:line="240" w:lineRule="auto"/>
        <w:jc w:val="both"/>
        <w:rPr>
          <w:rFonts w:cs="Arial"/>
          <w:b/>
          <w:i/>
        </w:rPr>
      </w:pPr>
    </w:p>
    <w:p w14:paraId="05E2645F" w14:textId="113D534F" w:rsidR="00651D5F" w:rsidRPr="00B370B0" w:rsidRDefault="00651D5F" w:rsidP="00651D5F">
      <w:pPr>
        <w:rPr>
          <w:rFonts w:cs="Arial"/>
          <w:b/>
        </w:rPr>
      </w:pPr>
      <w:r w:rsidRPr="00B370B0">
        <w:rPr>
          <w:rFonts w:cs="Arial"/>
        </w:rPr>
        <w:t xml:space="preserve">                                                                  </w:t>
      </w:r>
      <w:r w:rsidRPr="00B370B0">
        <w:rPr>
          <w:rFonts w:cs="Arial"/>
          <w:b/>
        </w:rPr>
        <w:t xml:space="preserve">Załącznik nr </w:t>
      </w:r>
      <w:r w:rsidR="0027196C" w:rsidRPr="00B370B0">
        <w:rPr>
          <w:rFonts w:cs="Arial"/>
          <w:b/>
        </w:rPr>
        <w:t>10</w:t>
      </w:r>
    </w:p>
    <w:p w14:paraId="5931402A" w14:textId="77777777" w:rsidR="00651D5F" w:rsidRPr="00B370B0" w:rsidRDefault="00651D5F" w:rsidP="00651D5F">
      <w:pPr>
        <w:rPr>
          <w:rFonts w:cs="Arial"/>
        </w:rPr>
      </w:pPr>
      <w:r w:rsidRPr="00B370B0">
        <w:rPr>
          <w:rFonts w:cs="Arial"/>
        </w:rPr>
        <w:t xml:space="preserve">                                                                   Klauzula MAR</w:t>
      </w:r>
    </w:p>
    <w:p w14:paraId="5177792D" w14:textId="77777777" w:rsidR="00481094" w:rsidRPr="00B370B0" w:rsidRDefault="00481094" w:rsidP="00481094">
      <w:pPr>
        <w:spacing w:line="240" w:lineRule="auto"/>
        <w:jc w:val="center"/>
        <w:rPr>
          <w:rFonts w:cs="Arial"/>
        </w:rPr>
      </w:pPr>
      <w:r w:rsidRPr="00B370B0">
        <w:rPr>
          <w:rFonts w:cs="Arial"/>
          <w:b/>
          <w:bCs/>
        </w:rPr>
        <w:t>Nota informacyjna dotycząca obowiązków informacyjnych spółki publicznej</w:t>
      </w:r>
    </w:p>
    <w:p w14:paraId="6F709F18" w14:textId="77777777" w:rsidR="00481094" w:rsidRPr="00B370B0" w:rsidRDefault="00481094" w:rsidP="00481094">
      <w:pPr>
        <w:shd w:val="clear" w:color="auto" w:fill="FFFFFF"/>
        <w:spacing w:line="240" w:lineRule="auto"/>
        <w:jc w:val="both"/>
        <w:rPr>
          <w:rFonts w:cs="Arial"/>
        </w:rPr>
      </w:pPr>
      <w:r w:rsidRPr="00B370B0">
        <w:rPr>
          <w:rFonts w:cs="Arial"/>
        </w:rPr>
        <w:t xml:space="preserve">Na  ORLEN S.A., będącym podmiotem dominującym względem ORLEN OIL 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z </w:t>
      </w:r>
      <w:proofErr w:type="spellStart"/>
      <w:r w:rsidRPr="00B370B0">
        <w:rPr>
          <w:rFonts w:cs="Arial"/>
        </w:rPr>
        <w:t>późn</w:t>
      </w:r>
      <w:proofErr w:type="spellEnd"/>
      <w:r w:rsidRPr="00B370B0">
        <w:rPr>
          <w:rFonts w:cs="Arial"/>
        </w:rPr>
        <w:t>. zm. (dalej „Rozporządzenie MAR”).</w:t>
      </w:r>
    </w:p>
    <w:p w14:paraId="4E943D33" w14:textId="77777777" w:rsidR="00481094" w:rsidRPr="00B370B0" w:rsidRDefault="00481094" w:rsidP="00481094">
      <w:pPr>
        <w:shd w:val="clear" w:color="auto" w:fill="FFFFFF"/>
        <w:spacing w:line="240" w:lineRule="auto"/>
        <w:jc w:val="both"/>
        <w:rPr>
          <w:rFonts w:cs="Arial"/>
        </w:rPr>
      </w:pPr>
      <w:r w:rsidRPr="00B370B0">
        <w:rPr>
          <w:rFonts w:cs="Arial"/>
        </w:rPr>
        <w:t>W związku z tym, stosując przepisy Rozporządzenia MAR:</w:t>
      </w:r>
    </w:p>
    <w:p w14:paraId="27FCB382" w14:textId="77777777" w:rsidR="00481094" w:rsidRPr="00B370B0" w:rsidRDefault="00481094" w:rsidP="00600277">
      <w:pPr>
        <w:pStyle w:val="Akapitzlist"/>
        <w:numPr>
          <w:ilvl w:val="0"/>
          <w:numId w:val="68"/>
        </w:numPr>
        <w:shd w:val="clear" w:color="auto" w:fill="FFFFFF"/>
        <w:suppressAutoHyphens w:val="0"/>
        <w:ind w:left="426" w:hanging="426"/>
        <w:contextualSpacing/>
        <w:jc w:val="both"/>
        <w:rPr>
          <w:rFonts w:ascii="Arial" w:hAnsi="Arial" w:cs="Arial"/>
          <w:sz w:val="20"/>
          <w:szCs w:val="20"/>
        </w:rPr>
      </w:pPr>
      <w:r w:rsidRPr="00B370B0">
        <w:rPr>
          <w:rFonts w:ascii="Arial" w:hAnsi="Arial" w:cs="Arial"/>
          <w:sz w:val="20"/>
          <w:szCs w:val="20"/>
        </w:rPr>
        <w:t>ORLEN OIL poinformuje Drugą Stronę umowy o zamiarze przekazania do publicznej wiadomości informacji dotyczącej niniejszej umowy, jeśli uzna ją za informację poufną w rozumieniu Rozporządzenia MAR;</w:t>
      </w:r>
    </w:p>
    <w:p w14:paraId="247F3DDF" w14:textId="08322CA8" w:rsidR="00481094" w:rsidRPr="00B370B0" w:rsidRDefault="00481094" w:rsidP="00600277">
      <w:pPr>
        <w:pStyle w:val="Akapitzlist"/>
        <w:numPr>
          <w:ilvl w:val="0"/>
          <w:numId w:val="68"/>
        </w:numPr>
        <w:shd w:val="clear" w:color="auto" w:fill="FFFFFF"/>
        <w:suppressAutoHyphens w:val="0"/>
        <w:ind w:left="426" w:hanging="426"/>
        <w:contextualSpacing/>
        <w:jc w:val="both"/>
        <w:rPr>
          <w:rFonts w:ascii="Arial" w:hAnsi="Arial" w:cs="Arial"/>
          <w:sz w:val="20"/>
          <w:szCs w:val="20"/>
        </w:rPr>
      </w:pPr>
      <w:r w:rsidRPr="00B370B0">
        <w:rPr>
          <w:rFonts w:ascii="Arial" w:hAnsi="Arial" w:cs="Arial"/>
          <w:sz w:val="20"/>
          <w:szCs w:val="20"/>
        </w:rPr>
        <w:t xml:space="preserve">informacja poufna w rozumieniu Rozporządzenia MAR nie może być przez Drugą Stronę umowy </w:t>
      </w:r>
      <w:r w:rsidR="00F26524" w:rsidRPr="00B370B0">
        <w:rPr>
          <w:rFonts w:ascii="Arial" w:hAnsi="Arial" w:cs="Arial"/>
          <w:sz w:val="20"/>
          <w:szCs w:val="20"/>
        </w:rPr>
        <w:br/>
      </w:r>
      <w:r w:rsidRPr="00B370B0">
        <w:rPr>
          <w:rFonts w:ascii="Arial" w:hAnsi="Arial" w:cs="Arial"/>
          <w:sz w:val="20"/>
          <w:szCs w:val="20"/>
        </w:rPr>
        <w:t>i osoby pracujące na jej rzecz wykorzystywana lub bezprawnie ujawniana. W razie wykorzystywania informacji poufnych lub ich bezprawnego ujawnienia mają zastosowanie sankcje przewidziane w Rozporządzeniu MAR.</w:t>
      </w:r>
    </w:p>
    <w:p w14:paraId="40755DF7" w14:textId="5262C75C" w:rsidR="00481094" w:rsidRPr="00B370B0" w:rsidRDefault="00481094" w:rsidP="00F95133">
      <w:pPr>
        <w:pStyle w:val="Nagwek2"/>
        <w:rPr>
          <w:szCs w:val="20"/>
        </w:rPr>
      </w:pPr>
      <w:bookmarkStart w:id="140" w:name="_Toc63170932"/>
      <w:bookmarkStart w:id="141" w:name="_Toc65498637"/>
      <w:bookmarkStart w:id="142" w:name="_Toc65498682"/>
      <w:bookmarkStart w:id="143" w:name="_Toc167795064"/>
      <w:r w:rsidRPr="00B370B0">
        <w:rPr>
          <w:szCs w:val="20"/>
        </w:rPr>
        <w:lastRenderedPageBreak/>
        <w:t xml:space="preserve">Załącznik nr </w:t>
      </w:r>
      <w:r w:rsidR="0027196C" w:rsidRPr="00B370B0">
        <w:rPr>
          <w:szCs w:val="20"/>
        </w:rPr>
        <w:t>11</w:t>
      </w:r>
      <w:r w:rsidRPr="00B370B0">
        <w:rPr>
          <w:szCs w:val="20"/>
        </w:rPr>
        <w:br/>
        <w:t>Klauzula antykorupcyjna</w:t>
      </w:r>
      <w:bookmarkEnd w:id="140"/>
      <w:bookmarkEnd w:id="141"/>
      <w:bookmarkEnd w:id="142"/>
      <w:bookmarkEnd w:id="143"/>
    </w:p>
    <w:p w14:paraId="71A2B148" w14:textId="07E7DA90" w:rsidR="00651D5F" w:rsidRPr="00B370B0" w:rsidRDefault="00651D5F" w:rsidP="00600277">
      <w:pPr>
        <w:numPr>
          <w:ilvl w:val="0"/>
          <w:numId w:val="91"/>
        </w:numPr>
        <w:suppressAutoHyphens w:val="0"/>
        <w:spacing w:after="120" w:line="240" w:lineRule="auto"/>
        <w:ind w:left="426"/>
        <w:jc w:val="both"/>
        <w:rPr>
          <w:rFonts w:eastAsia="Calibri" w:cs="Arial"/>
          <w:lang w:eastAsia="en-US"/>
        </w:rPr>
      </w:pPr>
      <w:bookmarkStart w:id="144" w:name="_Toc167795066"/>
      <w:r w:rsidRPr="00B370B0">
        <w:rPr>
          <w:rFonts w:eastAsia="Calibri" w:cs="Arial"/>
          <w:lang w:eastAsia="en-US"/>
        </w:rPr>
        <w:t xml:space="preserve">Każda ze Stron zaświadcza, że w związku z wykonywaniem niniejszej Umowy zachowa należytą staranność i stosować się będzie do wszystkich obowiązujących Strony przepisów prawa </w:t>
      </w:r>
      <w:r w:rsidR="00F26524" w:rsidRPr="00B370B0">
        <w:rPr>
          <w:rFonts w:eastAsia="Calibri" w:cs="Arial"/>
          <w:lang w:eastAsia="en-US"/>
        </w:rPr>
        <w:br/>
      </w:r>
      <w:r w:rsidRPr="00B370B0">
        <w:rPr>
          <w:rFonts w:eastAsia="Calibri" w:cs="Arial"/>
          <w:lang w:eastAsia="en-US"/>
        </w:rPr>
        <w:t>w zakresie przeciwdziałania korupcji wydanych przez uprawnione organy w Polsce i na terenie Unii Europejskiej, zarówno bezpośrednio, jak i działając poprzez kontrolowane lub powiązane podmioty gospodarcze Stron.</w:t>
      </w:r>
    </w:p>
    <w:p w14:paraId="09780E39" w14:textId="77777777" w:rsidR="00651D5F" w:rsidRPr="00B370B0" w:rsidRDefault="00651D5F" w:rsidP="00600277">
      <w:pPr>
        <w:numPr>
          <w:ilvl w:val="0"/>
          <w:numId w:val="91"/>
        </w:numPr>
        <w:suppressAutoHyphens w:val="0"/>
        <w:spacing w:after="120" w:line="240" w:lineRule="auto"/>
        <w:ind w:left="426"/>
        <w:jc w:val="both"/>
        <w:rPr>
          <w:rFonts w:eastAsia="Calibri" w:cs="Arial"/>
          <w:lang w:eastAsia="en-US"/>
        </w:rPr>
      </w:pPr>
      <w:r w:rsidRPr="00B370B0">
        <w:rPr>
          <w:rFonts w:eastAsia="Calibri" w:cs="Arial"/>
          <w:lang w:eastAsia="en-US"/>
        </w:rPr>
        <w:t xml:space="preserve">Każda ze Stron zaświadcza, że wdrożyła procedury przeciwdziałania korupcji i konfliktowi interesów. </w:t>
      </w:r>
    </w:p>
    <w:p w14:paraId="5DC645F2" w14:textId="77777777" w:rsidR="00651D5F" w:rsidRPr="00B370B0" w:rsidRDefault="00651D5F" w:rsidP="00600277">
      <w:pPr>
        <w:numPr>
          <w:ilvl w:val="0"/>
          <w:numId w:val="91"/>
        </w:numPr>
        <w:suppressAutoHyphens w:val="0"/>
        <w:spacing w:after="120" w:line="240" w:lineRule="auto"/>
        <w:ind w:left="426"/>
        <w:jc w:val="both"/>
        <w:rPr>
          <w:rFonts w:eastAsia="Calibri" w:cs="Arial"/>
          <w:lang w:eastAsia="en-US"/>
        </w:rPr>
      </w:pPr>
      <w:r w:rsidRPr="00B370B0">
        <w:rPr>
          <w:rFonts w:eastAsia="Calibri" w:cs="Arial"/>
          <w:lang w:eastAsia="en-US"/>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 </w:t>
      </w:r>
    </w:p>
    <w:p w14:paraId="1A763952" w14:textId="77777777" w:rsidR="00651D5F" w:rsidRPr="00B370B0" w:rsidRDefault="00651D5F" w:rsidP="00600277">
      <w:pPr>
        <w:numPr>
          <w:ilvl w:val="0"/>
          <w:numId w:val="91"/>
        </w:numPr>
        <w:suppressAutoHyphens w:val="0"/>
        <w:spacing w:after="120" w:line="240" w:lineRule="auto"/>
        <w:ind w:left="426"/>
        <w:jc w:val="both"/>
        <w:rPr>
          <w:rFonts w:eastAsia="Calibri" w:cs="Arial"/>
          <w:lang w:eastAsia="en-US"/>
        </w:rPr>
      </w:pPr>
      <w:r w:rsidRPr="00B370B0">
        <w:rPr>
          <w:rFonts w:eastAsia="Calibri" w:cs="Arial"/>
          <w:lang w:eastAsia="en-US"/>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4481C18D" w14:textId="77777777" w:rsidR="00651D5F" w:rsidRPr="00B370B0" w:rsidRDefault="00651D5F" w:rsidP="00600277">
      <w:pPr>
        <w:numPr>
          <w:ilvl w:val="0"/>
          <w:numId w:val="92"/>
        </w:numPr>
        <w:suppressAutoHyphens w:val="0"/>
        <w:spacing w:after="120" w:line="240" w:lineRule="auto"/>
        <w:jc w:val="both"/>
        <w:rPr>
          <w:rFonts w:eastAsia="Calibri" w:cs="Arial"/>
          <w:lang w:eastAsia="en-US"/>
        </w:rPr>
      </w:pPr>
      <w:r w:rsidRPr="00B370B0">
        <w:rPr>
          <w:rFonts w:eastAsia="Calibri" w:cs="Arial"/>
          <w:lang w:eastAsia="en-US"/>
        </w:rPr>
        <w:t>członkowi zarządu, dyrektorowi, pracownikowi, ani agentowi Strony lub któregokolwiek kontrolowanego lub powiązanego podmiotu gospodarczego Stron,</w:t>
      </w:r>
    </w:p>
    <w:p w14:paraId="40EB11FE" w14:textId="77777777" w:rsidR="00651D5F" w:rsidRPr="00B370B0" w:rsidRDefault="00651D5F" w:rsidP="00600277">
      <w:pPr>
        <w:numPr>
          <w:ilvl w:val="0"/>
          <w:numId w:val="92"/>
        </w:numPr>
        <w:suppressAutoHyphens w:val="0"/>
        <w:spacing w:after="120" w:line="240" w:lineRule="auto"/>
        <w:jc w:val="both"/>
        <w:rPr>
          <w:rFonts w:eastAsia="Calibri" w:cs="Arial"/>
          <w:lang w:eastAsia="en-US"/>
        </w:rPr>
      </w:pPr>
      <w:r w:rsidRPr="00B370B0">
        <w:rPr>
          <w:rFonts w:eastAsia="Calibri" w:cs="Arial"/>
          <w:lang w:eastAsia="en-US"/>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151E19F6" w14:textId="77777777" w:rsidR="00651D5F" w:rsidRPr="00B370B0" w:rsidRDefault="00651D5F" w:rsidP="00600277">
      <w:pPr>
        <w:numPr>
          <w:ilvl w:val="0"/>
          <w:numId w:val="92"/>
        </w:numPr>
        <w:suppressAutoHyphens w:val="0"/>
        <w:spacing w:after="120" w:line="240" w:lineRule="auto"/>
        <w:jc w:val="both"/>
        <w:rPr>
          <w:rFonts w:eastAsia="Calibri" w:cs="Arial"/>
          <w:lang w:eastAsia="en-US"/>
        </w:rPr>
      </w:pPr>
      <w:r w:rsidRPr="00B370B0">
        <w:rPr>
          <w:rFonts w:eastAsia="Calibri" w:cs="Arial"/>
          <w:lang w:eastAsia="en-US"/>
        </w:rPr>
        <w:t xml:space="preserve">partii politycznej, członkowi partii politycznej, ani kandydatowi na urząd państwowy; </w:t>
      </w:r>
    </w:p>
    <w:p w14:paraId="3ED6C04B" w14:textId="77777777" w:rsidR="00651D5F" w:rsidRPr="00B370B0" w:rsidRDefault="00651D5F" w:rsidP="00600277">
      <w:pPr>
        <w:numPr>
          <w:ilvl w:val="0"/>
          <w:numId w:val="92"/>
        </w:numPr>
        <w:suppressAutoHyphens w:val="0"/>
        <w:spacing w:after="120" w:line="240" w:lineRule="auto"/>
        <w:jc w:val="both"/>
        <w:rPr>
          <w:rFonts w:eastAsia="Calibri" w:cs="Arial"/>
          <w:lang w:eastAsia="en-US"/>
        </w:rPr>
      </w:pPr>
      <w:r w:rsidRPr="00B370B0">
        <w:rPr>
          <w:rFonts w:eastAsia="Calibri" w:cs="Arial"/>
          <w:lang w:eastAsia="en-US"/>
        </w:rPr>
        <w:t xml:space="preserve">agentowi ani pośrednikowi w zamian za opłacenie kogokolwiek z wyżej wymienionych; ani też </w:t>
      </w:r>
    </w:p>
    <w:p w14:paraId="4F9BD37D" w14:textId="77777777" w:rsidR="00651D5F" w:rsidRPr="00B370B0" w:rsidRDefault="00651D5F" w:rsidP="00600277">
      <w:pPr>
        <w:numPr>
          <w:ilvl w:val="0"/>
          <w:numId w:val="92"/>
        </w:numPr>
        <w:suppressAutoHyphens w:val="0"/>
        <w:spacing w:after="120" w:line="240" w:lineRule="auto"/>
        <w:jc w:val="both"/>
        <w:rPr>
          <w:rFonts w:eastAsia="Calibri" w:cs="Arial"/>
          <w:lang w:eastAsia="en-US"/>
        </w:rPr>
      </w:pPr>
      <w:r w:rsidRPr="00B370B0">
        <w:rPr>
          <w:rFonts w:eastAsia="Calibri" w:cs="Arial"/>
          <w:lang w:eastAsia="en-US"/>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280D3EE0" w14:textId="77777777" w:rsidR="00651D5F" w:rsidRPr="00B370B0" w:rsidRDefault="00651D5F" w:rsidP="00600277">
      <w:pPr>
        <w:numPr>
          <w:ilvl w:val="0"/>
          <w:numId w:val="91"/>
        </w:numPr>
        <w:suppressAutoHyphens w:val="0"/>
        <w:spacing w:after="120" w:line="240" w:lineRule="auto"/>
        <w:ind w:left="426"/>
        <w:jc w:val="both"/>
        <w:rPr>
          <w:rFonts w:eastAsia="Calibri" w:cs="Arial"/>
          <w:lang w:eastAsia="en-US"/>
        </w:rPr>
      </w:pPr>
      <w:r w:rsidRPr="00B370B0">
        <w:rPr>
          <w:rFonts w:eastAsia="Calibri" w:cs="Arial"/>
          <w:lang w:eastAsia="en-US"/>
        </w:rPr>
        <w:t xml:space="preserve">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w:t>
      </w:r>
      <w:r w:rsidRPr="00B370B0">
        <w:rPr>
          <w:rFonts w:eastAsia="Calibri" w:cs="Arial"/>
          <w:lang w:eastAsia="en-US"/>
        </w:rPr>
        <w:br/>
        <w:t>z postanowieniami niniejszej klauzuli antykorupcyjnej.</w:t>
      </w:r>
    </w:p>
    <w:p w14:paraId="1F31D066" w14:textId="77777777" w:rsidR="00651D5F" w:rsidRPr="00B370B0" w:rsidRDefault="00651D5F" w:rsidP="00600277">
      <w:pPr>
        <w:numPr>
          <w:ilvl w:val="0"/>
          <w:numId w:val="91"/>
        </w:numPr>
        <w:suppressAutoHyphens w:val="0"/>
        <w:spacing w:after="120" w:line="240" w:lineRule="auto"/>
        <w:ind w:left="426"/>
        <w:jc w:val="both"/>
        <w:rPr>
          <w:rFonts w:eastAsia="Calibri" w:cs="Arial"/>
          <w:lang w:eastAsia="en-US"/>
        </w:rPr>
      </w:pPr>
      <w:r w:rsidRPr="00B370B0">
        <w:rPr>
          <w:rFonts w:eastAsia="Calibri" w:cs="Arial"/>
          <w:lang w:eastAsia="en-US"/>
        </w:rPr>
        <w:t xml:space="preserve">Każda ze Stron zaświadcza, iż w okresie realizacji niniejszej Umowy zapewnia każdej osobie działającej w dobrej wierze możliwość zgłaszania naruszeń prawa za pośrednictwem: </w:t>
      </w:r>
    </w:p>
    <w:p w14:paraId="5514954C" w14:textId="77777777" w:rsidR="00F131D1" w:rsidRPr="00B370B0" w:rsidRDefault="00F131D1" w:rsidP="00F131D1">
      <w:pPr>
        <w:suppressAutoHyphens w:val="0"/>
        <w:spacing w:after="120" w:line="240" w:lineRule="auto"/>
        <w:ind w:left="426"/>
        <w:jc w:val="both"/>
        <w:rPr>
          <w:rFonts w:eastAsia="Calibri" w:cs="Arial"/>
          <w:lang w:eastAsia="en-US"/>
        </w:rPr>
      </w:pPr>
      <w:r w:rsidRPr="00B370B0">
        <w:rPr>
          <w:rFonts w:eastAsia="Calibri" w:cs="Arial"/>
          <w:lang w:eastAsia="en-US"/>
        </w:rPr>
        <w:t>a)</w:t>
      </w:r>
      <w:r w:rsidRPr="00B370B0">
        <w:rPr>
          <w:rFonts w:eastAsia="Calibri" w:cs="Arial"/>
          <w:lang w:eastAsia="en-US"/>
        </w:rPr>
        <w:tab/>
        <w:t xml:space="preserve">korespondencji tradycyjnej (anonimowo), na adres: Dyrektor Pełnomocnik ds. Bezpieczeństwa  ORLEN OIL Sp. z o.o., ul. </w:t>
      </w:r>
      <w:r w:rsidR="00D30460" w:rsidRPr="00B370B0">
        <w:rPr>
          <w:rFonts w:eastAsia="Calibri" w:cs="Arial"/>
          <w:lang w:eastAsia="en-US"/>
        </w:rPr>
        <w:t>Elbląska 135, 80-718 Gdańsk</w:t>
      </w:r>
      <w:r w:rsidRPr="00B370B0">
        <w:rPr>
          <w:rFonts w:eastAsia="Calibri" w:cs="Arial"/>
          <w:lang w:eastAsia="en-US"/>
        </w:rPr>
        <w:t>, z dopiskiem „DO RĄK WŁASNYCH”,</w:t>
      </w:r>
    </w:p>
    <w:p w14:paraId="11B05FF3" w14:textId="77777777" w:rsidR="00F131D1" w:rsidRPr="00B370B0" w:rsidRDefault="00F131D1" w:rsidP="00F131D1">
      <w:pPr>
        <w:suppressAutoHyphens w:val="0"/>
        <w:spacing w:after="120" w:line="240" w:lineRule="auto"/>
        <w:ind w:left="426"/>
        <w:jc w:val="both"/>
        <w:rPr>
          <w:rFonts w:eastAsia="Calibri" w:cs="Arial"/>
          <w:lang w:eastAsia="en-US"/>
        </w:rPr>
      </w:pPr>
      <w:r w:rsidRPr="00B370B0">
        <w:rPr>
          <w:rFonts w:eastAsia="Calibri" w:cs="Arial"/>
          <w:lang w:eastAsia="en-US"/>
        </w:rPr>
        <w:t>b)</w:t>
      </w:r>
      <w:r w:rsidRPr="00B370B0">
        <w:rPr>
          <w:rFonts w:eastAsia="Calibri" w:cs="Arial"/>
          <w:lang w:eastAsia="en-US"/>
        </w:rPr>
        <w:tab/>
        <w:t xml:space="preserve">poczty elektronicznej na adres: naruszenieprawa@orlenoil.pl, </w:t>
      </w:r>
    </w:p>
    <w:p w14:paraId="365DB0DD" w14:textId="77777777" w:rsidR="00F131D1" w:rsidRPr="00B370B0" w:rsidRDefault="00F131D1" w:rsidP="00F131D1">
      <w:pPr>
        <w:suppressAutoHyphens w:val="0"/>
        <w:spacing w:after="120" w:line="240" w:lineRule="auto"/>
        <w:ind w:left="426"/>
        <w:jc w:val="both"/>
        <w:rPr>
          <w:rFonts w:eastAsia="Calibri" w:cs="Arial"/>
          <w:lang w:eastAsia="en-US"/>
        </w:rPr>
      </w:pPr>
      <w:r w:rsidRPr="00B370B0">
        <w:rPr>
          <w:rFonts w:eastAsia="Calibri" w:cs="Arial"/>
          <w:lang w:eastAsia="en-US"/>
        </w:rPr>
        <w:t>c)</w:t>
      </w:r>
      <w:r w:rsidRPr="00B370B0">
        <w:rPr>
          <w:rFonts w:eastAsia="Calibri" w:cs="Arial"/>
          <w:lang w:eastAsia="en-US"/>
        </w:rPr>
        <w:tab/>
        <w:t>lub pod numerem telefonu: +48 24 2567552 – bez identyfikacji numeru osoby dzwoniącej.</w:t>
      </w:r>
    </w:p>
    <w:p w14:paraId="4356E1FB" w14:textId="77777777" w:rsidR="00651D5F" w:rsidRPr="00B370B0" w:rsidRDefault="00651D5F" w:rsidP="00600277">
      <w:pPr>
        <w:numPr>
          <w:ilvl w:val="0"/>
          <w:numId w:val="91"/>
        </w:numPr>
        <w:suppressAutoHyphens w:val="0"/>
        <w:spacing w:after="120" w:line="240" w:lineRule="auto"/>
        <w:ind w:left="426"/>
        <w:jc w:val="both"/>
        <w:rPr>
          <w:rFonts w:eastAsia="Calibri" w:cs="Arial"/>
          <w:lang w:eastAsia="en-US"/>
        </w:rPr>
      </w:pPr>
      <w:r w:rsidRPr="00B370B0">
        <w:rPr>
          <w:rFonts w:eastAsia="Calibri" w:cs="Arial"/>
          <w:lang w:eastAsia="en-US"/>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77282FE6" w14:textId="77777777" w:rsidR="00651D5F" w:rsidRPr="00B370B0" w:rsidRDefault="00651D5F" w:rsidP="00651D5F">
      <w:pPr>
        <w:suppressAutoHyphens w:val="0"/>
        <w:spacing w:after="120" w:line="240" w:lineRule="auto"/>
        <w:jc w:val="both"/>
        <w:rPr>
          <w:rFonts w:eastAsia="Calibri" w:cs="Arial"/>
          <w:lang w:eastAsia="en-US"/>
        </w:rPr>
      </w:pPr>
    </w:p>
    <w:p w14:paraId="5BC282F7" w14:textId="77777777" w:rsidR="00F131D1" w:rsidRPr="00B370B0" w:rsidRDefault="00F131D1" w:rsidP="00651D5F">
      <w:pPr>
        <w:suppressAutoHyphens w:val="0"/>
        <w:spacing w:after="120" w:line="240" w:lineRule="auto"/>
        <w:jc w:val="both"/>
        <w:rPr>
          <w:rFonts w:eastAsia="Calibri" w:cs="Arial"/>
          <w:lang w:eastAsia="en-US"/>
        </w:rPr>
      </w:pPr>
    </w:p>
    <w:p w14:paraId="502713AC" w14:textId="0EA75061" w:rsidR="00651D5F" w:rsidRPr="00B370B0" w:rsidRDefault="00BF574D" w:rsidP="00BF574D">
      <w:pPr>
        <w:jc w:val="both"/>
        <w:rPr>
          <w:rFonts w:cs="Arial"/>
          <w:b/>
        </w:rPr>
      </w:pPr>
      <w:r w:rsidRPr="00B370B0">
        <w:rPr>
          <w:rFonts w:cs="Arial"/>
        </w:rPr>
        <w:lastRenderedPageBreak/>
        <w:t xml:space="preserve">                                                                            </w:t>
      </w:r>
      <w:r w:rsidR="00481094" w:rsidRPr="00B370B0">
        <w:rPr>
          <w:rFonts w:cs="Arial"/>
        </w:rPr>
        <w:br/>
      </w:r>
      <w:r w:rsidR="00D970FB" w:rsidRPr="00B370B0">
        <w:rPr>
          <w:rFonts w:cs="Arial"/>
        </w:rPr>
        <w:t xml:space="preserve">                                                        </w:t>
      </w:r>
      <w:r w:rsidR="00651D5F" w:rsidRPr="00B370B0">
        <w:rPr>
          <w:rFonts w:cs="Arial"/>
        </w:rPr>
        <w:t xml:space="preserve">             </w:t>
      </w:r>
      <w:r w:rsidR="00651D5F" w:rsidRPr="00B370B0">
        <w:rPr>
          <w:rFonts w:cs="Arial"/>
          <w:b/>
        </w:rPr>
        <w:t xml:space="preserve">Załącznik nr </w:t>
      </w:r>
      <w:r w:rsidR="0027196C" w:rsidRPr="00B370B0">
        <w:rPr>
          <w:rFonts w:cs="Arial"/>
          <w:b/>
        </w:rPr>
        <w:t>12</w:t>
      </w:r>
    </w:p>
    <w:p w14:paraId="062A9471" w14:textId="77777777" w:rsidR="00481094" w:rsidRPr="00B370B0" w:rsidRDefault="00651D5F" w:rsidP="00A95B01">
      <w:pPr>
        <w:jc w:val="both"/>
        <w:rPr>
          <w:rFonts w:cs="Arial"/>
          <w:b/>
          <w:bCs/>
        </w:rPr>
      </w:pPr>
      <w:r w:rsidRPr="00B370B0">
        <w:rPr>
          <w:rFonts w:cs="Arial"/>
        </w:rPr>
        <w:t xml:space="preserve">                                                             </w:t>
      </w:r>
      <w:r w:rsidR="00481094" w:rsidRPr="00B370B0">
        <w:rPr>
          <w:rFonts w:cs="Arial"/>
          <w:b/>
          <w:bCs/>
        </w:rPr>
        <w:t>KLAUZULA SANKCYJNA</w:t>
      </w:r>
      <w:bookmarkEnd w:id="144"/>
    </w:p>
    <w:p w14:paraId="2A8D5632" w14:textId="77777777" w:rsidR="00481094" w:rsidRPr="00B370B0" w:rsidRDefault="00481094" w:rsidP="00A95B01">
      <w:pPr>
        <w:jc w:val="both"/>
        <w:rPr>
          <w:rFonts w:cs="Arial"/>
        </w:rPr>
      </w:pPr>
      <w:r w:rsidRPr="00B370B0">
        <w:rPr>
          <w:rFonts w:cs="Arial"/>
        </w:rPr>
        <w:t>1.</w:t>
      </w:r>
      <w:r w:rsidRPr="00B370B0">
        <w:rPr>
          <w:rFonts w:cs="Arial"/>
        </w:rPr>
        <w:tab/>
        <w:t>OŚWIADCZENIA STRON</w:t>
      </w:r>
    </w:p>
    <w:p w14:paraId="0B3076E9" w14:textId="77777777" w:rsidR="00481094" w:rsidRPr="00B370B0" w:rsidRDefault="00481094" w:rsidP="00A95B01">
      <w:pPr>
        <w:jc w:val="both"/>
        <w:rPr>
          <w:rFonts w:cs="Arial"/>
        </w:rPr>
      </w:pPr>
      <w:r w:rsidRPr="00B370B0">
        <w:rPr>
          <w:rFonts w:cs="Arial"/>
        </w:rPr>
        <w:t>Każda ze Stron oświadcza, że zgodnie z jej najlepszą wiedzą, na dzień zawarcia Umowy zarówno ona, jak i jej podmioty zależne, dominujące oraz członkowie jej organów oraz osoby działające w jej imieniu i na jej rzecz:</w:t>
      </w:r>
    </w:p>
    <w:p w14:paraId="5D4E8BB4" w14:textId="64B87C42" w:rsidR="00481094" w:rsidRPr="00B370B0" w:rsidRDefault="00481094" w:rsidP="00A95B01">
      <w:pPr>
        <w:jc w:val="both"/>
        <w:rPr>
          <w:rFonts w:cs="Arial"/>
        </w:rPr>
      </w:pPr>
      <w:r w:rsidRPr="00B370B0">
        <w:rPr>
          <w:rFonts w:cs="Arial"/>
        </w:rPr>
        <w:t>(i)</w:t>
      </w:r>
      <w:r w:rsidRPr="00B370B0">
        <w:rPr>
          <w:rFonts w:cs="Arial"/>
        </w:rPr>
        <w:tab/>
        <w:t xml:space="preserve">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w:t>
      </w:r>
      <w:r w:rsidR="00F26524" w:rsidRPr="00B370B0">
        <w:rPr>
          <w:rFonts w:cs="Arial"/>
        </w:rPr>
        <w:br/>
      </w:r>
      <w:r w:rsidRPr="00B370B0">
        <w:rPr>
          <w:rFonts w:cs="Arial"/>
        </w:rPr>
        <w:t>i Irlandii Północnej (dalej: „Przepisy Sankcyjne”);</w:t>
      </w:r>
    </w:p>
    <w:p w14:paraId="29526809" w14:textId="77777777" w:rsidR="00481094" w:rsidRPr="00B370B0" w:rsidRDefault="00481094" w:rsidP="00A95B01">
      <w:pPr>
        <w:jc w:val="both"/>
        <w:rPr>
          <w:rFonts w:cs="Arial"/>
        </w:rPr>
      </w:pPr>
      <w:r w:rsidRPr="00B370B0">
        <w:rPr>
          <w:rFonts w:cs="Arial"/>
        </w:rPr>
        <w:t>(ii)</w:t>
      </w:r>
      <w:r w:rsidRPr="00B370B0">
        <w:rPr>
          <w:rFonts w:cs="Arial"/>
        </w:rPr>
        <w:tab/>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„Podmiot Objęty Sankcjami”);</w:t>
      </w:r>
    </w:p>
    <w:p w14:paraId="596DED78" w14:textId="77777777" w:rsidR="00481094" w:rsidRPr="00B370B0" w:rsidRDefault="00481094" w:rsidP="00A95B01">
      <w:pPr>
        <w:jc w:val="both"/>
        <w:rPr>
          <w:rFonts w:cs="Arial"/>
        </w:rPr>
      </w:pPr>
      <w:r w:rsidRPr="00B370B0">
        <w:rPr>
          <w:rFonts w:cs="Arial"/>
        </w:rPr>
        <w:t>(iii)</w:t>
      </w:r>
      <w:r w:rsidRPr="00B370B0">
        <w:rPr>
          <w:rFonts w:cs="Arial"/>
        </w:rPr>
        <w:tab/>
        <w:t>nie są bezpośrednio lub pośrednio własnością lub nie są kontrolowane przez osoby prawne lub fizyczne spełniające kryteria opisane w pkt. (ii) powyżej;</w:t>
      </w:r>
    </w:p>
    <w:p w14:paraId="693C0A61" w14:textId="77777777" w:rsidR="00481094" w:rsidRPr="00B370B0" w:rsidRDefault="00481094" w:rsidP="00A95B01">
      <w:pPr>
        <w:jc w:val="both"/>
        <w:rPr>
          <w:rFonts w:cs="Arial"/>
        </w:rPr>
      </w:pPr>
      <w:r w:rsidRPr="00B370B0">
        <w:rPr>
          <w:rFonts w:cs="Arial"/>
        </w:rPr>
        <w:t>(iv)</w:t>
      </w:r>
      <w:r w:rsidRPr="00B370B0">
        <w:rPr>
          <w:rFonts w:cs="Arial"/>
        </w:rPr>
        <w:tab/>
        <w:t>nie zamieszkują lub nie posiadają siedziby lub głównego miejsca działalności w państwie objętym Przepisami Sankcyjnymi lub nie są utworzone pod prawem państwa objętego Przepisami Sankcyjnymi;</w:t>
      </w:r>
    </w:p>
    <w:p w14:paraId="3F6719C2" w14:textId="1483E7CA" w:rsidR="00481094" w:rsidRPr="00B370B0" w:rsidRDefault="00481094" w:rsidP="00A95B01">
      <w:pPr>
        <w:jc w:val="both"/>
        <w:rPr>
          <w:rFonts w:cs="Arial"/>
        </w:rPr>
      </w:pPr>
      <w:r w:rsidRPr="00B370B0">
        <w:rPr>
          <w:rFonts w:cs="Arial"/>
        </w:rPr>
        <w:t>(v)</w:t>
      </w:r>
      <w:r w:rsidRPr="00B370B0">
        <w:rPr>
          <w:rFonts w:cs="Arial"/>
        </w:rPr>
        <w:tab/>
        <w:t xml:space="preserve">nie uczestniczą w żadnym postępowaniu lub dochodzeniu prowadzonym przeciwko nim </w:t>
      </w:r>
      <w:r w:rsidR="00F26524" w:rsidRPr="00B370B0">
        <w:rPr>
          <w:rFonts w:cs="Arial"/>
        </w:rPr>
        <w:br/>
      </w:r>
      <w:r w:rsidRPr="00B370B0">
        <w:rPr>
          <w:rFonts w:cs="Arial"/>
        </w:rPr>
        <w:t>w związku z naruszeniem jakichkolwiek Przepisów Sankcyjnych.</w:t>
      </w:r>
    </w:p>
    <w:p w14:paraId="7153FE3E" w14:textId="77777777" w:rsidR="00481094" w:rsidRPr="00B370B0" w:rsidRDefault="00481094" w:rsidP="00A95B01">
      <w:pPr>
        <w:jc w:val="both"/>
        <w:rPr>
          <w:rFonts w:cs="Arial"/>
        </w:rPr>
      </w:pPr>
      <w:r w:rsidRPr="00B370B0">
        <w:rPr>
          <w:rFonts w:cs="Arial"/>
        </w:rPr>
        <w:t>2.</w:t>
      </w:r>
      <w:r w:rsidRPr="00B370B0">
        <w:rPr>
          <w:rFonts w:cs="Arial"/>
        </w:rPr>
        <w:tab/>
        <w:t>ZOBOWIĄZANIA STRON</w:t>
      </w:r>
    </w:p>
    <w:p w14:paraId="3E4D7767" w14:textId="77777777" w:rsidR="00481094" w:rsidRPr="00B370B0" w:rsidRDefault="00481094" w:rsidP="00A95B01">
      <w:pPr>
        <w:jc w:val="both"/>
        <w:rPr>
          <w:rFonts w:cs="Arial"/>
        </w:rPr>
      </w:pPr>
      <w:r w:rsidRPr="00B370B0">
        <w:rPr>
          <w:rFonts w:cs="Arial"/>
        </w:rPr>
        <w:t>2.1</w:t>
      </w:r>
      <w:r w:rsidRPr="00B370B0">
        <w:rPr>
          <w:rFonts w:cs="Arial"/>
        </w:rPr>
        <w:tab/>
        <w:t>Każda ze Stron zobowiązuje się, że w okresie obowiązywania Umowy:</w:t>
      </w:r>
    </w:p>
    <w:p w14:paraId="3CEA6D08" w14:textId="235FF4DF" w:rsidR="00481094" w:rsidRPr="00B370B0" w:rsidRDefault="00481094" w:rsidP="00A95B01">
      <w:pPr>
        <w:jc w:val="both"/>
        <w:rPr>
          <w:rFonts w:cs="Arial"/>
        </w:rPr>
      </w:pPr>
      <w:r w:rsidRPr="00B370B0">
        <w:rPr>
          <w:rFonts w:cs="Arial"/>
        </w:rPr>
        <w:t>(i)</w:t>
      </w:r>
      <w:r w:rsidRPr="00B370B0">
        <w:rPr>
          <w:rFonts w:cs="Arial"/>
        </w:rPr>
        <w:tab/>
        <w:t xml:space="preserve">zarówno ona, jak i jej podmioty zależne oraz członkowie jej organów oraz osoby działające </w:t>
      </w:r>
      <w:r w:rsidR="00F26524" w:rsidRPr="00B370B0">
        <w:rPr>
          <w:rFonts w:cs="Arial"/>
        </w:rPr>
        <w:br/>
      </w:r>
      <w:r w:rsidRPr="00B370B0">
        <w:rPr>
          <w:rFonts w:cs="Arial"/>
        </w:rPr>
        <w:t>w jej imieniu i na jej rzecz będą prowadzić działalność zgodnie z Przepisami Sankcyjnymi;</w:t>
      </w:r>
    </w:p>
    <w:p w14:paraId="086591BE" w14:textId="77777777" w:rsidR="00481094" w:rsidRPr="00B370B0" w:rsidRDefault="00481094" w:rsidP="00A95B01">
      <w:pPr>
        <w:jc w:val="both"/>
        <w:rPr>
          <w:rFonts w:cs="Arial"/>
        </w:rPr>
      </w:pPr>
      <w:r w:rsidRPr="00B370B0">
        <w:rPr>
          <w:rFonts w:cs="Arial"/>
        </w:rPr>
        <w:t>(ii)</w:t>
      </w:r>
      <w:r w:rsidRPr="00B370B0">
        <w:rPr>
          <w:rFonts w:cs="Arial"/>
        </w:rPr>
        <w:tab/>
        <w:t>jakiekolwiek przysługujące jej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w:t>
      </w:r>
    </w:p>
    <w:p w14:paraId="3B94E497" w14:textId="77777777" w:rsidR="00481094" w:rsidRPr="00B370B0" w:rsidRDefault="00481094" w:rsidP="00A95B01">
      <w:pPr>
        <w:jc w:val="both"/>
        <w:rPr>
          <w:rFonts w:cs="Arial"/>
        </w:rPr>
      </w:pPr>
      <w:r w:rsidRPr="00B370B0">
        <w:rPr>
          <w:rFonts w:cs="Arial"/>
        </w:rPr>
        <w:t>(iii)</w:t>
      </w:r>
      <w:r w:rsidRPr="00B370B0">
        <w:rPr>
          <w:rFonts w:cs="Arial"/>
        </w:rPr>
        <w:tab/>
        <w:t>wszelkie oświadczenia złożone w pkt. 1 pozostaną prawdziwe.</w:t>
      </w:r>
    </w:p>
    <w:p w14:paraId="5A124208" w14:textId="3341C33D" w:rsidR="00481094" w:rsidRPr="00B370B0" w:rsidRDefault="00481094" w:rsidP="00A95B01">
      <w:pPr>
        <w:jc w:val="both"/>
        <w:rPr>
          <w:rFonts w:cs="Arial"/>
        </w:rPr>
      </w:pPr>
      <w:r w:rsidRPr="00B370B0">
        <w:rPr>
          <w:rFonts w:cs="Arial"/>
        </w:rPr>
        <w:t>2.2</w:t>
      </w:r>
      <w:r w:rsidRPr="00B370B0">
        <w:rPr>
          <w:rFonts w:cs="Arial"/>
        </w:rPr>
        <w:tab/>
        <w:t xml:space="preserve">W przypadku, gdy którekolwiek oświadczenie złożone w pkt. 1 stanie się nieprawdziwe, niezwłocznie, jednak nie później niż w terminie 30 dni od powzięcia o takim przypadku informacji Strona poinformuje, o ile nie będzie to prawnie zakazane, drugą Stronę o każdym takim przypadku oraz </w:t>
      </w:r>
      <w:r w:rsidR="00F26524" w:rsidRPr="00B370B0">
        <w:rPr>
          <w:rFonts w:cs="Arial"/>
        </w:rPr>
        <w:br/>
      </w:r>
      <w:r w:rsidRPr="00B370B0">
        <w:rPr>
          <w:rFonts w:cs="Arial"/>
        </w:rPr>
        <w:t>o podjętych działaniach zmierzających do przywrócenia prawdziwości takich oświadczeń.</w:t>
      </w:r>
    </w:p>
    <w:p w14:paraId="097C0A32" w14:textId="77777777" w:rsidR="00481094" w:rsidRPr="00B370B0" w:rsidRDefault="00481094" w:rsidP="00A95B01">
      <w:pPr>
        <w:jc w:val="both"/>
        <w:rPr>
          <w:rFonts w:cs="Arial"/>
        </w:rPr>
      </w:pPr>
      <w:r w:rsidRPr="00B370B0">
        <w:rPr>
          <w:rFonts w:cs="Arial"/>
        </w:rPr>
        <w:t>2.3</w:t>
      </w:r>
      <w:r w:rsidRPr="00B370B0">
        <w:rPr>
          <w:rFonts w:cs="Arial"/>
        </w:rPr>
        <w:tab/>
        <w:t>W przypadku naruszenia zobowiązań określonych w pkt. 2.1 druga Strona uprawniona będzie do rozwiązania Umowy z winy Strony naruszającej zobowiązanie oraz do odszkodowania pokrywającego wszelkie szkody z tym związane.</w:t>
      </w:r>
    </w:p>
    <w:p w14:paraId="769FD91B" w14:textId="6CAE101C" w:rsidR="00CF282E" w:rsidRPr="00B370B0" w:rsidRDefault="00481094" w:rsidP="00A95B01">
      <w:pPr>
        <w:jc w:val="both"/>
        <w:rPr>
          <w:rFonts w:cs="Arial"/>
        </w:rPr>
      </w:pPr>
      <w:r w:rsidRPr="00B370B0">
        <w:rPr>
          <w:rFonts w:cs="Arial"/>
        </w:rPr>
        <w:t>2.4</w:t>
      </w:r>
      <w:r w:rsidRPr="00B370B0">
        <w:rPr>
          <w:rFonts w:cs="Arial"/>
        </w:rPr>
        <w:tab/>
        <w:t>Ponadto, jeżeli wskutek naruszenia zobowiązań określonych w pkt. 2.1 lub pkt. 2.2 druga Strona zostanie poddana jakimkolwiek restrykcjom, sankcjom czy ograniczeniom ze strony podmiotów wymienionych w pkt. 1 (i), druga Strona uprawniona będzie do odszkodowania pokrywającego wszelkie szkody związane z takimi restrykcjami, sankcjami czy ograniczeniami.</w:t>
      </w:r>
    </w:p>
    <w:p w14:paraId="3021C66D" w14:textId="0AB3EFA8" w:rsidR="0056135E" w:rsidRPr="00B370B0" w:rsidRDefault="002A243D" w:rsidP="0056135E">
      <w:pPr>
        <w:pStyle w:val="Nagwek2"/>
        <w:ind w:left="576" w:hanging="576"/>
        <w:rPr>
          <w:szCs w:val="20"/>
        </w:rPr>
      </w:pPr>
      <w:r w:rsidRPr="00B370B0">
        <w:rPr>
          <w:bCs w:val="0"/>
          <w:szCs w:val="20"/>
        </w:rPr>
        <w:lastRenderedPageBreak/>
        <w:t xml:space="preserve">Załącznik nr </w:t>
      </w:r>
      <w:r w:rsidR="0027196C" w:rsidRPr="00B370B0">
        <w:rPr>
          <w:bCs w:val="0"/>
          <w:szCs w:val="20"/>
        </w:rPr>
        <w:t>13</w:t>
      </w:r>
      <w:r w:rsidR="0011431E" w:rsidRPr="00B370B0">
        <w:rPr>
          <w:b w:val="0"/>
          <w:szCs w:val="20"/>
        </w:rPr>
        <w:br/>
      </w:r>
      <w:r w:rsidR="0056135E" w:rsidRPr="00B370B0">
        <w:rPr>
          <w:szCs w:val="20"/>
        </w:rPr>
        <w:t>Porozumienie w sprawie przesyłania faktur w formie elektronicznej</w:t>
      </w:r>
    </w:p>
    <w:p w14:paraId="1AC607C9" w14:textId="77777777" w:rsidR="0056135E" w:rsidRPr="00B370B0" w:rsidRDefault="0056135E" w:rsidP="0056135E">
      <w:pPr>
        <w:autoSpaceDE w:val="0"/>
        <w:autoSpaceDN w:val="0"/>
        <w:adjustRightInd w:val="0"/>
        <w:spacing w:after="0" w:line="240" w:lineRule="auto"/>
        <w:jc w:val="right"/>
        <w:rPr>
          <w:rFonts w:cs="Arial"/>
          <w:color w:val="000000"/>
        </w:rPr>
      </w:pPr>
      <w:r w:rsidRPr="00B370B0">
        <w:rPr>
          <w:rFonts w:cs="Arial"/>
          <w:color w:val="000000"/>
        </w:rPr>
        <w:t>……………………………..                                                                                                                                                                                     miejscowość i data</w:t>
      </w:r>
    </w:p>
    <w:p w14:paraId="3A2568BC" w14:textId="77777777" w:rsidR="0056135E" w:rsidRPr="00B370B0" w:rsidRDefault="0056135E" w:rsidP="0056135E">
      <w:pPr>
        <w:autoSpaceDE w:val="0"/>
        <w:autoSpaceDN w:val="0"/>
        <w:adjustRightInd w:val="0"/>
        <w:spacing w:after="0" w:line="240" w:lineRule="auto"/>
        <w:rPr>
          <w:rFonts w:cs="Arial"/>
          <w:b/>
          <w:bCs/>
          <w:color w:val="000000"/>
        </w:rPr>
      </w:pPr>
    </w:p>
    <w:p w14:paraId="482FCF69" w14:textId="77777777" w:rsidR="0056135E" w:rsidRPr="00B370B0" w:rsidRDefault="0056135E" w:rsidP="0056135E">
      <w:pPr>
        <w:autoSpaceDE w:val="0"/>
        <w:autoSpaceDN w:val="0"/>
        <w:adjustRightInd w:val="0"/>
        <w:spacing w:after="0" w:line="240" w:lineRule="auto"/>
        <w:rPr>
          <w:rFonts w:cs="Arial"/>
          <w:color w:val="000000"/>
        </w:rPr>
      </w:pPr>
      <w:r w:rsidRPr="00B370B0">
        <w:rPr>
          <w:rFonts w:cs="Arial"/>
          <w:b/>
          <w:bCs/>
          <w:color w:val="000000"/>
        </w:rPr>
        <w:t>Odbiorca</w:t>
      </w:r>
      <w:r w:rsidRPr="00B370B0">
        <w:rPr>
          <w:rFonts w:cs="Arial"/>
          <w:color w:val="000000"/>
        </w:rPr>
        <w:t>:</w:t>
      </w:r>
    </w:p>
    <w:p w14:paraId="6D34C430" w14:textId="77777777" w:rsidR="0056135E" w:rsidRPr="00B370B0" w:rsidRDefault="0056135E" w:rsidP="0056135E">
      <w:pPr>
        <w:autoSpaceDE w:val="0"/>
        <w:autoSpaceDN w:val="0"/>
        <w:adjustRightInd w:val="0"/>
        <w:spacing w:after="0" w:line="240" w:lineRule="auto"/>
        <w:jc w:val="both"/>
        <w:rPr>
          <w:rFonts w:cs="Arial"/>
          <w:color w:val="000000"/>
        </w:rPr>
      </w:pPr>
      <w:r w:rsidRPr="00B370B0">
        <w:rPr>
          <w:rFonts w:cs="Arial"/>
          <w:b/>
          <w:color w:val="000000"/>
        </w:rPr>
        <w:t>ORLEN OIL Sp. z o.o.</w:t>
      </w:r>
      <w:r w:rsidRPr="00B370B0">
        <w:rPr>
          <w:rFonts w:cs="Arial"/>
          <w:color w:val="000000"/>
        </w:rPr>
        <w:t xml:space="preserve"> z siedzibą w Gdańsku, adres: ul. Elbląska 135, 80-718 Gdańsk, wpisaną do Rejestru Przedsiębiorców Krajowego Rejestru Sądowego prowadzonego przez Sąd Rejonowy Gdańsk – Północ w Gdańsku, VII Wydział Gospodarczy Krajowego Rejestru Sądowego pod numerem KRS 0000102722, NIP: 675-11-90-702, BDO 000026343, kapitał zakładowy: 342 365 000,00 zł.</w:t>
      </w:r>
    </w:p>
    <w:p w14:paraId="1C574580" w14:textId="77777777" w:rsidR="0056135E" w:rsidRPr="00B370B0" w:rsidRDefault="0056135E" w:rsidP="0056135E">
      <w:pPr>
        <w:autoSpaceDE w:val="0"/>
        <w:autoSpaceDN w:val="0"/>
        <w:adjustRightInd w:val="0"/>
        <w:spacing w:after="0" w:line="240" w:lineRule="auto"/>
        <w:rPr>
          <w:rFonts w:cs="Arial"/>
          <w:b/>
          <w:bCs/>
          <w:color w:val="000000"/>
        </w:rPr>
      </w:pPr>
    </w:p>
    <w:p w14:paraId="5B11EDE1" w14:textId="77777777" w:rsidR="0056135E" w:rsidRPr="00B370B0" w:rsidRDefault="0056135E" w:rsidP="0056135E">
      <w:pPr>
        <w:autoSpaceDE w:val="0"/>
        <w:autoSpaceDN w:val="0"/>
        <w:adjustRightInd w:val="0"/>
        <w:spacing w:after="0" w:line="240" w:lineRule="auto"/>
        <w:rPr>
          <w:rFonts w:cs="Arial"/>
          <w:color w:val="000000"/>
        </w:rPr>
      </w:pPr>
      <w:r w:rsidRPr="00B370B0">
        <w:rPr>
          <w:rFonts w:cs="Arial"/>
          <w:b/>
          <w:bCs/>
          <w:color w:val="000000"/>
        </w:rPr>
        <w:t>Wystawca</w:t>
      </w:r>
      <w:r w:rsidRPr="00B370B0">
        <w:rPr>
          <w:rFonts w:cs="Arial"/>
          <w:color w:val="000000"/>
        </w:rPr>
        <w:t>:</w:t>
      </w:r>
    </w:p>
    <w:p w14:paraId="59DFBB49" w14:textId="77777777" w:rsidR="0056135E" w:rsidRPr="00B370B0" w:rsidRDefault="0056135E" w:rsidP="0056135E">
      <w:pPr>
        <w:autoSpaceDE w:val="0"/>
        <w:autoSpaceDN w:val="0"/>
        <w:adjustRightInd w:val="0"/>
        <w:spacing w:after="0" w:line="240" w:lineRule="auto"/>
        <w:rPr>
          <w:rFonts w:cs="Arial"/>
          <w:color w:val="000000"/>
        </w:rPr>
      </w:pPr>
      <w:r w:rsidRPr="00B370B0">
        <w:rPr>
          <w:rFonts w:cs="Arial"/>
          <w:b/>
          <w:bCs/>
        </w:rPr>
        <w:t>…………………………..</w:t>
      </w:r>
      <w:r w:rsidRPr="00B370B0">
        <w:rPr>
          <w:rFonts w:cs="Arial"/>
          <w:b/>
          <w:bCs/>
        </w:rPr>
        <w:br/>
        <w:t>………………………….</w:t>
      </w:r>
    </w:p>
    <w:p w14:paraId="7720C498" w14:textId="77777777" w:rsidR="0056135E" w:rsidRPr="00B370B0" w:rsidRDefault="0056135E" w:rsidP="0056135E">
      <w:pPr>
        <w:autoSpaceDE w:val="0"/>
        <w:autoSpaceDN w:val="0"/>
        <w:adjustRightInd w:val="0"/>
        <w:spacing w:after="0" w:line="240" w:lineRule="auto"/>
        <w:rPr>
          <w:rFonts w:cs="Arial"/>
          <w:color w:val="000000"/>
        </w:rPr>
      </w:pPr>
    </w:p>
    <w:p w14:paraId="3F22FCB2" w14:textId="7CEBC5C9" w:rsidR="0056135E" w:rsidRPr="00B370B0" w:rsidRDefault="0056135E" w:rsidP="00600277">
      <w:pPr>
        <w:pStyle w:val="Teksttreci20"/>
        <w:widowControl w:val="0"/>
        <w:numPr>
          <w:ilvl w:val="0"/>
          <w:numId w:val="97"/>
        </w:numPr>
        <w:shd w:val="clear" w:color="auto" w:fill="auto"/>
        <w:tabs>
          <w:tab w:val="left" w:pos="721"/>
        </w:tabs>
        <w:spacing w:before="0" w:line="240" w:lineRule="auto"/>
        <w:ind w:left="720" w:hanging="340"/>
        <w:rPr>
          <w:rFonts w:ascii="Arial" w:hAnsi="Arial" w:cs="Arial"/>
          <w:sz w:val="20"/>
          <w:szCs w:val="20"/>
        </w:rPr>
      </w:pPr>
      <w:r w:rsidRPr="00B370B0">
        <w:rPr>
          <w:rFonts w:ascii="Arial" w:hAnsi="Arial" w:cs="Arial"/>
          <w:color w:val="000000"/>
          <w:sz w:val="20"/>
          <w:szCs w:val="20"/>
        </w:rPr>
        <w:t xml:space="preserve">Działając na podstawie Ustawy z 11 marca 2004 r. o podatku od towarów i usług (j.t. Dz. U. </w:t>
      </w:r>
      <w:r w:rsidR="00F26524" w:rsidRPr="00B370B0">
        <w:rPr>
          <w:rFonts w:ascii="Arial" w:hAnsi="Arial" w:cs="Arial"/>
          <w:color w:val="000000"/>
          <w:sz w:val="20"/>
          <w:szCs w:val="20"/>
        </w:rPr>
        <w:br/>
      </w:r>
      <w:r w:rsidRPr="00B370B0">
        <w:rPr>
          <w:rFonts w:ascii="Arial" w:hAnsi="Arial" w:cs="Arial"/>
          <w:color w:val="000000"/>
          <w:sz w:val="20"/>
          <w:szCs w:val="20"/>
        </w:rPr>
        <w:t xml:space="preserve">z 2024 r. poz. 361 z </w:t>
      </w:r>
      <w:proofErr w:type="spellStart"/>
      <w:r w:rsidRPr="00B370B0">
        <w:rPr>
          <w:rFonts w:ascii="Arial" w:hAnsi="Arial" w:cs="Arial"/>
          <w:color w:val="000000"/>
          <w:sz w:val="20"/>
          <w:szCs w:val="20"/>
        </w:rPr>
        <w:t>późn</w:t>
      </w:r>
      <w:proofErr w:type="spellEnd"/>
      <w:r w:rsidRPr="00B370B0">
        <w:rPr>
          <w:rFonts w:ascii="Arial" w:hAnsi="Arial" w:cs="Arial"/>
          <w:color w:val="000000"/>
          <w:sz w:val="20"/>
          <w:szCs w:val="20"/>
        </w:rPr>
        <w:t xml:space="preserve">. zm.) Odbiorca akceptuje przesyłanie mu przez Wystawcę faktur </w:t>
      </w:r>
      <w:r w:rsidRPr="00B370B0">
        <w:rPr>
          <w:rFonts w:ascii="Arial" w:hAnsi="Arial" w:cs="Arial"/>
          <w:color w:val="000000"/>
          <w:sz w:val="20"/>
          <w:szCs w:val="20"/>
        </w:rPr>
        <w:br/>
        <w:t>w formie elektronicznej z chwilą podpisania Porozumienia przez ORLEN OIL Sp. z o.o.</w:t>
      </w:r>
    </w:p>
    <w:p w14:paraId="3C450DB5" w14:textId="77777777" w:rsidR="0056135E" w:rsidRPr="00B370B0" w:rsidRDefault="0056135E" w:rsidP="00600277">
      <w:pPr>
        <w:pStyle w:val="Teksttreci20"/>
        <w:widowControl w:val="0"/>
        <w:numPr>
          <w:ilvl w:val="0"/>
          <w:numId w:val="97"/>
        </w:numPr>
        <w:shd w:val="clear" w:color="auto" w:fill="auto"/>
        <w:tabs>
          <w:tab w:val="left" w:pos="721"/>
        </w:tabs>
        <w:spacing w:before="0" w:line="240" w:lineRule="auto"/>
        <w:ind w:left="720" w:hanging="340"/>
        <w:rPr>
          <w:rFonts w:ascii="Arial" w:hAnsi="Arial" w:cs="Arial"/>
          <w:sz w:val="20"/>
          <w:szCs w:val="20"/>
        </w:rPr>
      </w:pPr>
      <w:bookmarkStart w:id="145" w:name="bookmark8"/>
      <w:bookmarkEnd w:id="145"/>
      <w:r w:rsidRPr="00B370B0">
        <w:rPr>
          <w:rFonts w:ascii="Arial" w:hAnsi="Arial" w:cs="Arial"/>
          <w:color w:val="000000"/>
          <w:sz w:val="20"/>
          <w:szCs w:val="20"/>
        </w:rPr>
        <w:t>E-faktury, e-faktury korekta, duplikaty e-faktur, e-noty księgowe będą przesyłane pocztą elektroniczną w postaci plików PDF z poniższego/</w:t>
      </w:r>
      <w:proofErr w:type="spellStart"/>
      <w:r w:rsidRPr="00B370B0">
        <w:rPr>
          <w:rFonts w:ascii="Arial" w:hAnsi="Arial" w:cs="Arial"/>
          <w:color w:val="000000"/>
          <w:sz w:val="20"/>
          <w:szCs w:val="20"/>
        </w:rPr>
        <w:t>ych</w:t>
      </w:r>
      <w:proofErr w:type="spellEnd"/>
      <w:r w:rsidRPr="00B370B0">
        <w:rPr>
          <w:rFonts w:ascii="Arial" w:hAnsi="Arial" w:cs="Arial"/>
          <w:color w:val="000000"/>
          <w:sz w:val="20"/>
          <w:szCs w:val="20"/>
        </w:rPr>
        <w:t xml:space="preserve"> adresu/adresów Wystawcy: </w:t>
      </w:r>
      <w:r w:rsidRPr="00B370B0">
        <w:rPr>
          <w:rFonts w:ascii="Arial" w:hAnsi="Arial" w:cs="Arial"/>
          <w:color w:val="000000"/>
          <w:sz w:val="20"/>
          <w:szCs w:val="20"/>
          <w:u w:val="single"/>
        </w:rPr>
        <w:t xml:space="preserve">zgodnie </w:t>
      </w:r>
      <w:r w:rsidRPr="00B370B0">
        <w:rPr>
          <w:rFonts w:ascii="Arial" w:hAnsi="Arial" w:cs="Arial"/>
          <w:color w:val="000000"/>
          <w:sz w:val="20"/>
          <w:szCs w:val="20"/>
          <w:u w:val="single"/>
        </w:rPr>
        <w:br/>
        <w:t>z warunkami zawartymi w Instrukcji przesyłania faktur w formie elektronicznej do ORLEN OIL Sp. z o.o., będącej załącznikiem do niniejszego Porozumienia</w:t>
      </w:r>
      <w:r w:rsidRPr="00B370B0">
        <w:rPr>
          <w:rFonts w:ascii="Arial" w:hAnsi="Arial" w:cs="Arial"/>
          <w:color w:val="000000"/>
          <w:sz w:val="20"/>
          <w:szCs w:val="20"/>
        </w:rPr>
        <w:t>.</w:t>
      </w:r>
    </w:p>
    <w:p w14:paraId="402BB8D0" w14:textId="77777777" w:rsidR="0056135E" w:rsidRPr="00B370B0" w:rsidRDefault="0056135E" w:rsidP="00600277">
      <w:pPr>
        <w:pStyle w:val="Teksttreci20"/>
        <w:widowControl w:val="0"/>
        <w:numPr>
          <w:ilvl w:val="0"/>
          <w:numId w:val="97"/>
        </w:numPr>
        <w:shd w:val="clear" w:color="auto" w:fill="auto"/>
        <w:tabs>
          <w:tab w:val="left" w:pos="721"/>
        </w:tabs>
        <w:spacing w:before="0" w:line="240" w:lineRule="auto"/>
        <w:ind w:left="720" w:hanging="340"/>
        <w:rPr>
          <w:rFonts w:ascii="Arial" w:hAnsi="Arial" w:cs="Arial"/>
          <w:sz w:val="20"/>
          <w:szCs w:val="20"/>
        </w:rPr>
      </w:pPr>
      <w:bookmarkStart w:id="146" w:name="bookmark9"/>
      <w:bookmarkEnd w:id="146"/>
      <w:r w:rsidRPr="00B370B0">
        <w:rPr>
          <w:rFonts w:ascii="Arial" w:hAnsi="Arial" w:cs="Arial"/>
          <w:color w:val="000000"/>
          <w:sz w:val="20"/>
          <w:szCs w:val="20"/>
        </w:rPr>
        <w:t>Adresem właściwym do przesyłania Odbiorcy dokumentów wymienionych w pkt. 2 niniejszego Porozumienia będzie:</w:t>
      </w:r>
    </w:p>
    <w:p w14:paraId="685DD828" w14:textId="77777777" w:rsidR="0056135E" w:rsidRPr="00B370B0" w:rsidRDefault="0056135E" w:rsidP="0056135E">
      <w:pPr>
        <w:pStyle w:val="Teksttreci20"/>
        <w:spacing w:line="240" w:lineRule="auto"/>
        <w:ind w:firstLine="0"/>
        <w:jc w:val="center"/>
        <w:rPr>
          <w:rFonts w:ascii="Arial" w:hAnsi="Arial" w:cs="Arial"/>
          <w:sz w:val="20"/>
          <w:szCs w:val="20"/>
        </w:rPr>
      </w:pPr>
      <w:hyperlink r:id="rId13" w:history="1">
        <w:r w:rsidRPr="00B370B0">
          <w:rPr>
            <w:rFonts w:ascii="Arial" w:hAnsi="Arial" w:cs="Arial"/>
            <w:b/>
            <w:bCs/>
            <w:color w:val="508CD6"/>
            <w:sz w:val="20"/>
            <w:szCs w:val="20"/>
          </w:rPr>
          <w:t>efaktura.ooil@orlen.pl</w:t>
        </w:r>
      </w:hyperlink>
    </w:p>
    <w:p w14:paraId="733A5324" w14:textId="77777777" w:rsidR="0056135E" w:rsidRPr="00B370B0" w:rsidRDefault="0056135E" w:rsidP="00600277">
      <w:pPr>
        <w:pStyle w:val="Teksttreci20"/>
        <w:widowControl w:val="0"/>
        <w:numPr>
          <w:ilvl w:val="0"/>
          <w:numId w:val="97"/>
        </w:numPr>
        <w:shd w:val="clear" w:color="auto" w:fill="auto"/>
        <w:tabs>
          <w:tab w:val="left" w:pos="721"/>
        </w:tabs>
        <w:spacing w:before="0" w:line="240" w:lineRule="auto"/>
        <w:ind w:left="720" w:hanging="340"/>
        <w:rPr>
          <w:rFonts w:ascii="Arial" w:hAnsi="Arial" w:cs="Arial"/>
          <w:sz w:val="20"/>
          <w:szCs w:val="20"/>
        </w:rPr>
      </w:pPr>
      <w:bookmarkStart w:id="147" w:name="bookmark10"/>
      <w:bookmarkEnd w:id="147"/>
      <w:r w:rsidRPr="00B370B0">
        <w:rPr>
          <w:rFonts w:ascii="Arial" w:hAnsi="Arial" w:cs="Arial"/>
          <w:color w:val="000000"/>
          <w:sz w:val="20"/>
          <w:szCs w:val="20"/>
        </w:rPr>
        <w:t>Adresem właściwym dla potwierdzenia Wystawcy odbioru dokumentów wymienionych w pkt. 2 niniejszego Porozumienia będzie:</w:t>
      </w:r>
    </w:p>
    <w:p w14:paraId="1F947967" w14:textId="77777777" w:rsidR="0056135E" w:rsidRPr="00B370B0" w:rsidRDefault="0056135E" w:rsidP="0056135E">
      <w:pPr>
        <w:pStyle w:val="Teksttreci20"/>
        <w:spacing w:before="0"/>
        <w:ind w:firstLine="0"/>
        <w:jc w:val="center"/>
        <w:rPr>
          <w:rFonts w:ascii="Arial" w:hAnsi="Arial" w:cs="Arial"/>
          <w:b/>
          <w:color w:val="000000"/>
          <w:sz w:val="20"/>
          <w:szCs w:val="20"/>
        </w:rPr>
      </w:pPr>
      <w:r w:rsidRPr="00B370B0">
        <w:rPr>
          <w:rFonts w:ascii="Arial" w:hAnsi="Arial" w:cs="Arial"/>
          <w:b/>
          <w:color w:val="000000"/>
          <w:sz w:val="20"/>
          <w:szCs w:val="20"/>
        </w:rPr>
        <w:t>………………………………..</w:t>
      </w:r>
    </w:p>
    <w:p w14:paraId="1E02187F" w14:textId="77777777" w:rsidR="0056135E" w:rsidRPr="00B370B0" w:rsidRDefault="0056135E" w:rsidP="0056135E">
      <w:pPr>
        <w:pStyle w:val="Teksttreci20"/>
        <w:spacing w:before="0"/>
        <w:ind w:firstLine="0"/>
        <w:jc w:val="left"/>
        <w:rPr>
          <w:rFonts w:ascii="Arial" w:hAnsi="Arial" w:cs="Arial"/>
          <w:sz w:val="20"/>
          <w:szCs w:val="20"/>
        </w:rPr>
      </w:pPr>
      <w:r w:rsidRPr="00B370B0">
        <w:rPr>
          <w:rFonts w:ascii="Arial" w:hAnsi="Arial" w:cs="Arial"/>
          <w:color w:val="000000"/>
          <w:sz w:val="20"/>
          <w:szCs w:val="20"/>
        </w:rPr>
        <w:br/>
        <w:t>Brak wskazania przez Wystawcę adresu do wysyłania potwierdzeń odbioru dokumentu oznacza rezygnację z potwierdzania odbioru.</w:t>
      </w:r>
    </w:p>
    <w:p w14:paraId="51727CD4" w14:textId="77777777" w:rsidR="0056135E" w:rsidRPr="00B370B0" w:rsidRDefault="0056135E" w:rsidP="0056135E">
      <w:pPr>
        <w:pStyle w:val="Teksttreci20"/>
        <w:ind w:firstLine="0"/>
        <w:rPr>
          <w:rFonts w:ascii="Arial" w:hAnsi="Arial" w:cs="Arial"/>
          <w:sz w:val="20"/>
          <w:szCs w:val="20"/>
        </w:rPr>
      </w:pPr>
      <w:r w:rsidRPr="00B370B0">
        <w:rPr>
          <w:rFonts w:ascii="Arial" w:hAnsi="Arial" w:cs="Arial"/>
          <w:color w:val="000000"/>
          <w:sz w:val="20"/>
          <w:szCs w:val="20"/>
        </w:rPr>
        <w:t>Potwierdzenie odbioru e-faktury zostanie wysłane przez system pocztowy Odbiorcy w momencie wprowadzenia dokumentu do systemu księgowego, przy czym datą otrzymania będzie data wpływu e-faktury na skrzynkę pocztową Odbiorcy.</w:t>
      </w:r>
    </w:p>
    <w:p w14:paraId="302BAFCD" w14:textId="77777777" w:rsidR="0056135E" w:rsidRPr="00B370B0" w:rsidRDefault="0056135E" w:rsidP="00600277">
      <w:pPr>
        <w:pStyle w:val="Teksttreci20"/>
        <w:widowControl w:val="0"/>
        <w:numPr>
          <w:ilvl w:val="0"/>
          <w:numId w:val="97"/>
        </w:numPr>
        <w:shd w:val="clear" w:color="auto" w:fill="auto"/>
        <w:tabs>
          <w:tab w:val="left" w:pos="721"/>
        </w:tabs>
        <w:spacing w:before="0" w:line="240" w:lineRule="auto"/>
        <w:ind w:left="720" w:hanging="340"/>
        <w:rPr>
          <w:rFonts w:ascii="Arial" w:hAnsi="Arial" w:cs="Arial"/>
          <w:sz w:val="20"/>
          <w:szCs w:val="20"/>
        </w:rPr>
      </w:pPr>
      <w:bookmarkStart w:id="148" w:name="bookmark11"/>
      <w:bookmarkEnd w:id="148"/>
      <w:r w:rsidRPr="00B370B0">
        <w:rPr>
          <w:rFonts w:ascii="Arial" w:hAnsi="Arial" w:cs="Arial"/>
          <w:color w:val="000000"/>
          <w:sz w:val="20"/>
          <w:szCs w:val="20"/>
        </w:rPr>
        <w:t>W przypadku zmiany adresu/adresów e-mail, wskazanych w punkcie 2, 3 i 4 powyżej, strony zobowiązują się do poinformowania się o dokonanych zmianach w formie pisemnej lub mailowej.</w:t>
      </w:r>
    </w:p>
    <w:p w14:paraId="17041CB3" w14:textId="77777777" w:rsidR="0056135E" w:rsidRPr="00B370B0" w:rsidRDefault="0056135E" w:rsidP="00600277">
      <w:pPr>
        <w:pStyle w:val="Teksttreci20"/>
        <w:widowControl w:val="0"/>
        <w:numPr>
          <w:ilvl w:val="0"/>
          <w:numId w:val="97"/>
        </w:numPr>
        <w:shd w:val="clear" w:color="auto" w:fill="auto"/>
        <w:tabs>
          <w:tab w:val="left" w:pos="721"/>
        </w:tabs>
        <w:spacing w:before="0" w:line="240" w:lineRule="auto"/>
        <w:ind w:left="720" w:hanging="340"/>
        <w:rPr>
          <w:rFonts w:ascii="Arial" w:hAnsi="Arial" w:cs="Arial"/>
          <w:sz w:val="20"/>
          <w:szCs w:val="20"/>
        </w:rPr>
      </w:pPr>
      <w:bookmarkStart w:id="149" w:name="bookmark12"/>
      <w:bookmarkEnd w:id="149"/>
      <w:r w:rsidRPr="00B370B0">
        <w:rPr>
          <w:rFonts w:ascii="Arial" w:hAnsi="Arial" w:cs="Arial"/>
          <w:color w:val="000000"/>
          <w:sz w:val="20"/>
          <w:szCs w:val="20"/>
        </w:rPr>
        <w:t xml:space="preserve">W przypadku, gdyby przeszkody formalne lub techniczne uniemożliwiły wystawienie </w:t>
      </w:r>
      <w:r w:rsidRPr="00B370B0">
        <w:rPr>
          <w:rFonts w:ascii="Arial" w:hAnsi="Arial" w:cs="Arial"/>
          <w:color w:val="000000"/>
          <w:sz w:val="20"/>
          <w:szCs w:val="20"/>
        </w:rPr>
        <w:br/>
        <w:t>i przesyłanie faktur w formie elektronicznej, wówczas faktury zostaną przesłane w formie papierowej.</w:t>
      </w:r>
    </w:p>
    <w:p w14:paraId="13CDAE9C" w14:textId="77777777" w:rsidR="0056135E" w:rsidRPr="00B370B0" w:rsidRDefault="0056135E" w:rsidP="00600277">
      <w:pPr>
        <w:pStyle w:val="Teksttreci20"/>
        <w:widowControl w:val="0"/>
        <w:numPr>
          <w:ilvl w:val="0"/>
          <w:numId w:val="97"/>
        </w:numPr>
        <w:shd w:val="clear" w:color="auto" w:fill="auto"/>
        <w:tabs>
          <w:tab w:val="left" w:pos="721"/>
        </w:tabs>
        <w:spacing w:before="0" w:line="240" w:lineRule="auto"/>
        <w:ind w:left="720" w:hanging="340"/>
        <w:rPr>
          <w:rFonts w:ascii="Arial" w:hAnsi="Arial" w:cs="Arial"/>
          <w:sz w:val="20"/>
          <w:szCs w:val="20"/>
        </w:rPr>
      </w:pPr>
      <w:bookmarkStart w:id="150" w:name="bookmark13"/>
      <w:bookmarkEnd w:id="150"/>
      <w:r w:rsidRPr="00B370B0">
        <w:rPr>
          <w:rFonts w:ascii="Arial" w:hAnsi="Arial" w:cs="Arial"/>
          <w:color w:val="000000"/>
          <w:sz w:val="20"/>
          <w:szCs w:val="20"/>
        </w:rPr>
        <w:t>Niniejsza akceptacja może zostać cofnięta przez Odbiorcę w każdym czasie. Wówczas Wystawca faktur traci prawo do wystawiania i przesyłania faktur w formie elektronicznej od następnego dnia od daty otrzymania informacji o cofnięciu akceptacji.</w:t>
      </w:r>
    </w:p>
    <w:p w14:paraId="54B05742" w14:textId="77777777" w:rsidR="0056135E" w:rsidRPr="00B370B0" w:rsidRDefault="0056135E" w:rsidP="00600277">
      <w:pPr>
        <w:pStyle w:val="Teksttreci20"/>
        <w:widowControl w:val="0"/>
        <w:numPr>
          <w:ilvl w:val="0"/>
          <w:numId w:val="97"/>
        </w:numPr>
        <w:shd w:val="clear" w:color="auto" w:fill="auto"/>
        <w:tabs>
          <w:tab w:val="left" w:pos="721"/>
        </w:tabs>
        <w:spacing w:before="0" w:line="240" w:lineRule="auto"/>
        <w:ind w:left="720" w:hanging="340"/>
        <w:rPr>
          <w:rFonts w:ascii="Arial" w:hAnsi="Arial" w:cs="Arial"/>
          <w:sz w:val="20"/>
          <w:szCs w:val="20"/>
        </w:rPr>
      </w:pPr>
      <w:bookmarkStart w:id="151" w:name="bookmark14"/>
      <w:bookmarkEnd w:id="151"/>
      <w:r w:rsidRPr="00B370B0">
        <w:rPr>
          <w:rFonts w:ascii="Arial" w:hAnsi="Arial" w:cs="Arial"/>
          <w:color w:val="000000"/>
          <w:sz w:val="20"/>
          <w:szCs w:val="20"/>
        </w:rPr>
        <w:t>Akceptując niniejsze Porozumienie Wystawca oświadcza, że zapoznał się z dołączoną do niego Instrukcją przesyłania faktur w formie elektronicznej do ORLEN OIL Sp. z o.o. i będzie stosował się do zwartych w niej wytycznych.</w:t>
      </w:r>
    </w:p>
    <w:p w14:paraId="0C106ED9" w14:textId="77777777" w:rsidR="0056135E" w:rsidRPr="00B370B0" w:rsidRDefault="0056135E" w:rsidP="00600277">
      <w:pPr>
        <w:pStyle w:val="Teksttreci20"/>
        <w:widowControl w:val="0"/>
        <w:numPr>
          <w:ilvl w:val="0"/>
          <w:numId w:val="97"/>
        </w:numPr>
        <w:shd w:val="clear" w:color="auto" w:fill="auto"/>
        <w:tabs>
          <w:tab w:val="left" w:pos="721"/>
        </w:tabs>
        <w:spacing w:before="0" w:line="240" w:lineRule="auto"/>
        <w:ind w:firstLine="360"/>
        <w:rPr>
          <w:rFonts w:ascii="Arial" w:hAnsi="Arial" w:cs="Arial"/>
          <w:sz w:val="20"/>
          <w:szCs w:val="20"/>
        </w:rPr>
      </w:pPr>
      <w:bookmarkStart w:id="152" w:name="bookmark15"/>
      <w:bookmarkEnd w:id="152"/>
      <w:r w:rsidRPr="00B370B0">
        <w:rPr>
          <w:rFonts w:ascii="Arial" w:hAnsi="Arial" w:cs="Arial"/>
          <w:color w:val="000000"/>
          <w:sz w:val="20"/>
          <w:szCs w:val="20"/>
        </w:rPr>
        <w:t>Osobami właściwymi do kontaktu w sprawach dotyczących Porozumienia są:</w:t>
      </w:r>
    </w:p>
    <w:p w14:paraId="6D793593" w14:textId="77777777" w:rsidR="0056135E" w:rsidRPr="00B370B0" w:rsidRDefault="0056135E" w:rsidP="0056135E">
      <w:pPr>
        <w:pStyle w:val="Teksttreci20"/>
        <w:ind w:firstLine="720"/>
        <w:rPr>
          <w:rFonts w:ascii="Arial" w:hAnsi="Arial" w:cs="Arial"/>
          <w:sz w:val="20"/>
          <w:szCs w:val="20"/>
        </w:rPr>
      </w:pPr>
      <w:r w:rsidRPr="00B370B0">
        <w:rPr>
          <w:rFonts w:ascii="Arial" w:hAnsi="Arial" w:cs="Arial"/>
          <w:color w:val="000000"/>
          <w:sz w:val="20"/>
          <w:szCs w:val="20"/>
        </w:rPr>
        <w:t xml:space="preserve">Ze strony Odbiorcy - Bożena </w:t>
      </w:r>
      <w:proofErr w:type="spellStart"/>
      <w:r w:rsidRPr="00B370B0">
        <w:rPr>
          <w:rFonts w:ascii="Arial" w:hAnsi="Arial" w:cs="Arial"/>
          <w:color w:val="000000"/>
          <w:sz w:val="20"/>
          <w:szCs w:val="20"/>
        </w:rPr>
        <w:t>Szczepaniec</w:t>
      </w:r>
      <w:proofErr w:type="spellEnd"/>
      <w:r w:rsidRPr="00B370B0">
        <w:rPr>
          <w:rFonts w:ascii="Arial" w:hAnsi="Arial" w:cs="Arial"/>
          <w:color w:val="000000"/>
          <w:sz w:val="20"/>
          <w:szCs w:val="20"/>
        </w:rPr>
        <w:t xml:space="preserve"> (</w:t>
      </w:r>
      <w:hyperlink r:id="rId14" w:history="1">
        <w:r w:rsidRPr="00B370B0">
          <w:rPr>
            <w:rFonts w:ascii="Arial" w:hAnsi="Arial" w:cs="Arial"/>
            <w:color w:val="000000"/>
            <w:sz w:val="20"/>
            <w:szCs w:val="20"/>
          </w:rPr>
          <w:t>bozena.szczepaniec@orlenoil.pl</w:t>
        </w:r>
      </w:hyperlink>
      <w:r w:rsidRPr="00B370B0">
        <w:rPr>
          <w:rFonts w:ascii="Arial" w:hAnsi="Arial" w:cs="Arial"/>
          <w:color w:val="000000"/>
          <w:sz w:val="20"/>
          <w:szCs w:val="20"/>
        </w:rPr>
        <w:t>)</w:t>
      </w:r>
    </w:p>
    <w:p w14:paraId="5E0931D3" w14:textId="77777777" w:rsidR="0056135E" w:rsidRPr="00B370B0" w:rsidRDefault="0056135E" w:rsidP="0056135E">
      <w:pPr>
        <w:pStyle w:val="Teksttreci20"/>
        <w:tabs>
          <w:tab w:val="left" w:leader="dot" w:pos="6557"/>
        </w:tabs>
        <w:ind w:firstLine="720"/>
        <w:rPr>
          <w:rFonts w:ascii="Arial" w:hAnsi="Arial" w:cs="Arial"/>
          <w:sz w:val="20"/>
          <w:szCs w:val="20"/>
        </w:rPr>
      </w:pPr>
      <w:r w:rsidRPr="00B370B0">
        <w:rPr>
          <w:rFonts w:ascii="Arial" w:hAnsi="Arial" w:cs="Arial"/>
          <w:color w:val="000000"/>
          <w:sz w:val="20"/>
          <w:szCs w:val="20"/>
        </w:rPr>
        <w:t>Ze strony Wystawcy -  ………………… (</w:t>
      </w:r>
      <w:r w:rsidRPr="00B370B0">
        <w:rPr>
          <w:rFonts w:ascii="Arial" w:hAnsi="Arial" w:cs="Arial"/>
          <w:sz w:val="20"/>
          <w:szCs w:val="20"/>
        </w:rPr>
        <w:t xml:space="preserve"> </w:t>
      </w:r>
      <w:r w:rsidRPr="00B370B0">
        <w:rPr>
          <w:rFonts w:ascii="Arial" w:hAnsi="Arial" w:cs="Arial"/>
          <w:color w:val="000000"/>
          <w:sz w:val="20"/>
          <w:szCs w:val="20"/>
        </w:rPr>
        <w:t xml:space="preserve">……………………………………….. ) </w:t>
      </w:r>
    </w:p>
    <w:p w14:paraId="21C95B5F" w14:textId="77777777" w:rsidR="0056135E" w:rsidRPr="00B370B0" w:rsidRDefault="0056135E" w:rsidP="00600277">
      <w:pPr>
        <w:pStyle w:val="Teksttreci20"/>
        <w:widowControl w:val="0"/>
        <w:numPr>
          <w:ilvl w:val="0"/>
          <w:numId w:val="97"/>
        </w:numPr>
        <w:shd w:val="clear" w:color="auto" w:fill="auto"/>
        <w:tabs>
          <w:tab w:val="left" w:pos="791"/>
        </w:tabs>
        <w:spacing w:before="0" w:after="240" w:line="240" w:lineRule="auto"/>
        <w:ind w:left="720" w:hanging="340"/>
        <w:rPr>
          <w:rFonts w:ascii="Arial" w:hAnsi="Arial" w:cs="Arial"/>
          <w:b/>
          <w:bCs/>
          <w:color w:val="000000"/>
          <w:sz w:val="20"/>
          <w:szCs w:val="20"/>
        </w:rPr>
      </w:pPr>
      <w:bookmarkStart w:id="153" w:name="bookmark16"/>
      <w:bookmarkEnd w:id="153"/>
      <w:r w:rsidRPr="00B370B0">
        <w:rPr>
          <w:rFonts w:ascii="Arial" w:hAnsi="Arial" w:cs="Arial"/>
          <w:color w:val="000000"/>
          <w:sz w:val="20"/>
          <w:szCs w:val="20"/>
        </w:rPr>
        <w:t>Podpisane przez Wystawcę Porozumienie należy odesłać na adres ORLEN OIL Sp. z o.o. ul. Opolska 114, 31-323 Kraków z dopiskiem „Porozumienie e-faktura zakupu”.</w:t>
      </w:r>
    </w:p>
    <w:p w14:paraId="44C31EAF" w14:textId="77777777" w:rsidR="0056135E" w:rsidRPr="00B370B0" w:rsidRDefault="0056135E" w:rsidP="0056135E">
      <w:pPr>
        <w:autoSpaceDE w:val="0"/>
        <w:autoSpaceDN w:val="0"/>
        <w:adjustRightInd w:val="0"/>
        <w:spacing w:after="0" w:line="240" w:lineRule="auto"/>
        <w:jc w:val="both"/>
        <w:rPr>
          <w:rFonts w:cs="Arial"/>
          <w:b/>
          <w:bCs/>
          <w:color w:val="000000"/>
        </w:rPr>
      </w:pPr>
      <w:r w:rsidRPr="00B370B0">
        <w:rPr>
          <w:rFonts w:cs="Arial"/>
          <w:b/>
          <w:bCs/>
          <w:color w:val="000000"/>
        </w:rPr>
        <w:t xml:space="preserve">                      Odbiorca </w:t>
      </w:r>
      <w:r w:rsidRPr="00B370B0">
        <w:rPr>
          <w:rFonts w:cs="Arial"/>
          <w:b/>
          <w:bCs/>
          <w:color w:val="000000"/>
        </w:rPr>
        <w:tab/>
      </w:r>
      <w:r w:rsidRPr="00B370B0">
        <w:rPr>
          <w:rFonts w:cs="Arial"/>
          <w:b/>
          <w:bCs/>
          <w:color w:val="000000"/>
        </w:rPr>
        <w:tab/>
      </w:r>
      <w:r w:rsidRPr="00B370B0">
        <w:rPr>
          <w:rFonts w:cs="Arial"/>
          <w:b/>
          <w:bCs/>
          <w:color w:val="000000"/>
        </w:rPr>
        <w:tab/>
      </w:r>
      <w:r w:rsidRPr="00B370B0">
        <w:rPr>
          <w:rFonts w:cs="Arial"/>
          <w:b/>
          <w:bCs/>
          <w:color w:val="000000"/>
        </w:rPr>
        <w:tab/>
      </w:r>
      <w:r w:rsidRPr="00B370B0">
        <w:rPr>
          <w:rFonts w:cs="Arial"/>
          <w:b/>
          <w:bCs/>
          <w:color w:val="000000"/>
        </w:rPr>
        <w:tab/>
      </w:r>
      <w:r w:rsidRPr="00B370B0">
        <w:rPr>
          <w:rFonts w:cs="Arial"/>
          <w:b/>
          <w:bCs/>
          <w:color w:val="000000"/>
        </w:rPr>
        <w:tab/>
      </w:r>
      <w:r w:rsidRPr="00B370B0">
        <w:rPr>
          <w:rFonts w:cs="Arial"/>
          <w:b/>
          <w:bCs/>
          <w:color w:val="000000"/>
        </w:rPr>
        <w:tab/>
        <w:t>Wystawca</w:t>
      </w:r>
    </w:p>
    <w:p w14:paraId="0C7CEAE1" w14:textId="77777777" w:rsidR="0056135E" w:rsidRPr="00B370B0" w:rsidRDefault="0056135E" w:rsidP="0056135E">
      <w:pPr>
        <w:autoSpaceDE w:val="0"/>
        <w:autoSpaceDN w:val="0"/>
        <w:adjustRightInd w:val="0"/>
        <w:spacing w:after="0" w:line="240" w:lineRule="auto"/>
        <w:jc w:val="both"/>
        <w:rPr>
          <w:rFonts w:cs="Arial"/>
          <w:color w:val="000000"/>
        </w:rPr>
      </w:pPr>
    </w:p>
    <w:p w14:paraId="2F4B8245" w14:textId="77777777" w:rsidR="0056135E" w:rsidRPr="00B370B0" w:rsidRDefault="0056135E" w:rsidP="0056135E">
      <w:pPr>
        <w:autoSpaceDE w:val="0"/>
        <w:autoSpaceDN w:val="0"/>
        <w:adjustRightInd w:val="0"/>
        <w:spacing w:after="0" w:line="240" w:lineRule="auto"/>
        <w:jc w:val="both"/>
        <w:rPr>
          <w:rFonts w:cs="Arial"/>
          <w:color w:val="000000"/>
        </w:rPr>
      </w:pPr>
      <w:r w:rsidRPr="00B370B0">
        <w:rPr>
          <w:rFonts w:cs="Arial"/>
          <w:color w:val="000000"/>
        </w:rPr>
        <w:t xml:space="preserve">         ………………………………... </w:t>
      </w:r>
      <w:r w:rsidRPr="00B370B0">
        <w:rPr>
          <w:rFonts w:cs="Arial"/>
          <w:color w:val="000000"/>
        </w:rPr>
        <w:tab/>
      </w:r>
      <w:r w:rsidRPr="00B370B0">
        <w:rPr>
          <w:rFonts w:cs="Arial"/>
          <w:color w:val="000000"/>
        </w:rPr>
        <w:tab/>
      </w:r>
      <w:r w:rsidRPr="00B370B0">
        <w:rPr>
          <w:rFonts w:cs="Arial"/>
          <w:color w:val="000000"/>
        </w:rPr>
        <w:tab/>
      </w:r>
      <w:r w:rsidRPr="00B370B0">
        <w:rPr>
          <w:rFonts w:cs="Arial"/>
          <w:color w:val="000000"/>
        </w:rPr>
        <w:tab/>
        <w:t xml:space="preserve">              ..…….……………………….</w:t>
      </w:r>
    </w:p>
    <w:p w14:paraId="7ED1644F" w14:textId="77777777" w:rsidR="0056135E" w:rsidRPr="00B370B0" w:rsidRDefault="0056135E" w:rsidP="0056135E">
      <w:pPr>
        <w:autoSpaceDE w:val="0"/>
        <w:autoSpaceDN w:val="0"/>
        <w:adjustRightInd w:val="0"/>
        <w:spacing w:after="0" w:line="240" w:lineRule="auto"/>
        <w:jc w:val="both"/>
        <w:rPr>
          <w:rFonts w:cs="Arial"/>
          <w:color w:val="000000"/>
        </w:rPr>
      </w:pPr>
      <w:r w:rsidRPr="00B370B0">
        <w:rPr>
          <w:rFonts w:cs="Arial"/>
          <w:color w:val="000000"/>
        </w:rPr>
        <w:t xml:space="preserve">          podpis osoby uprawnionej </w:t>
      </w:r>
      <w:r w:rsidRPr="00B370B0">
        <w:rPr>
          <w:rFonts w:cs="Arial"/>
          <w:color w:val="000000"/>
        </w:rPr>
        <w:tab/>
      </w:r>
      <w:r w:rsidRPr="00B370B0">
        <w:rPr>
          <w:rFonts w:cs="Arial"/>
          <w:color w:val="000000"/>
        </w:rPr>
        <w:tab/>
      </w:r>
      <w:r w:rsidRPr="00B370B0">
        <w:rPr>
          <w:rFonts w:cs="Arial"/>
          <w:color w:val="000000"/>
        </w:rPr>
        <w:tab/>
      </w:r>
      <w:r w:rsidRPr="00B370B0">
        <w:rPr>
          <w:rFonts w:cs="Arial"/>
          <w:color w:val="000000"/>
        </w:rPr>
        <w:tab/>
      </w:r>
      <w:r w:rsidRPr="00B370B0">
        <w:rPr>
          <w:rFonts w:cs="Arial"/>
          <w:color w:val="000000"/>
        </w:rPr>
        <w:tab/>
        <w:t xml:space="preserve"> podpis osoby uprawnionej</w:t>
      </w:r>
    </w:p>
    <w:p w14:paraId="42022355" w14:textId="77777777" w:rsidR="0056135E" w:rsidRPr="00B370B0" w:rsidRDefault="0056135E" w:rsidP="0056135E">
      <w:pPr>
        <w:autoSpaceDE w:val="0"/>
        <w:autoSpaceDN w:val="0"/>
        <w:adjustRightInd w:val="0"/>
        <w:spacing w:after="0" w:line="240" w:lineRule="auto"/>
        <w:jc w:val="both"/>
        <w:rPr>
          <w:rFonts w:cs="Arial"/>
          <w:color w:val="000000"/>
        </w:rPr>
      </w:pPr>
    </w:p>
    <w:p w14:paraId="67125ECD" w14:textId="77777777" w:rsidR="0056135E" w:rsidRPr="00B370B0" w:rsidRDefault="0056135E" w:rsidP="0056135E">
      <w:pPr>
        <w:autoSpaceDE w:val="0"/>
        <w:autoSpaceDN w:val="0"/>
        <w:adjustRightInd w:val="0"/>
        <w:spacing w:after="0" w:line="240" w:lineRule="auto"/>
        <w:jc w:val="center"/>
        <w:rPr>
          <w:rFonts w:cs="Arial"/>
          <w:b/>
          <w:bCs/>
          <w:color w:val="000000"/>
        </w:rPr>
      </w:pPr>
    </w:p>
    <w:p w14:paraId="5AFE4194" w14:textId="77777777" w:rsidR="00A95B01" w:rsidRPr="00B370B0" w:rsidRDefault="00A95B01" w:rsidP="0056135E">
      <w:pPr>
        <w:autoSpaceDE w:val="0"/>
        <w:autoSpaceDN w:val="0"/>
        <w:adjustRightInd w:val="0"/>
        <w:spacing w:after="0" w:line="240" w:lineRule="auto"/>
        <w:jc w:val="center"/>
        <w:rPr>
          <w:rFonts w:cs="Arial"/>
          <w:b/>
          <w:bCs/>
          <w:color w:val="000000"/>
        </w:rPr>
      </w:pPr>
    </w:p>
    <w:p w14:paraId="46CBC007" w14:textId="77777777" w:rsidR="0056135E" w:rsidRPr="00B370B0" w:rsidRDefault="0056135E" w:rsidP="0056135E">
      <w:pPr>
        <w:autoSpaceDE w:val="0"/>
        <w:autoSpaceDN w:val="0"/>
        <w:adjustRightInd w:val="0"/>
        <w:spacing w:after="0" w:line="240" w:lineRule="auto"/>
        <w:jc w:val="center"/>
        <w:rPr>
          <w:rFonts w:cs="Arial"/>
          <w:b/>
          <w:bCs/>
          <w:color w:val="000000"/>
        </w:rPr>
      </w:pPr>
    </w:p>
    <w:p w14:paraId="1192B96B" w14:textId="77777777" w:rsidR="0056135E" w:rsidRPr="00B370B0" w:rsidRDefault="0056135E" w:rsidP="0056135E">
      <w:pPr>
        <w:autoSpaceDE w:val="0"/>
        <w:autoSpaceDN w:val="0"/>
        <w:adjustRightInd w:val="0"/>
        <w:spacing w:after="0" w:line="240" w:lineRule="auto"/>
        <w:jc w:val="center"/>
        <w:rPr>
          <w:rFonts w:cs="Arial"/>
          <w:b/>
          <w:bCs/>
          <w:color w:val="000000"/>
        </w:rPr>
      </w:pPr>
      <w:r w:rsidRPr="00B370B0">
        <w:rPr>
          <w:rFonts w:cs="Arial"/>
          <w:b/>
          <w:bCs/>
          <w:color w:val="000000"/>
        </w:rPr>
        <w:lastRenderedPageBreak/>
        <w:t>Instrukcja</w:t>
      </w:r>
    </w:p>
    <w:p w14:paraId="44DFEE6D" w14:textId="77777777" w:rsidR="0056135E" w:rsidRPr="00B370B0" w:rsidRDefault="0056135E" w:rsidP="0056135E">
      <w:pPr>
        <w:autoSpaceDE w:val="0"/>
        <w:autoSpaceDN w:val="0"/>
        <w:adjustRightInd w:val="0"/>
        <w:spacing w:after="0" w:line="240" w:lineRule="auto"/>
        <w:jc w:val="center"/>
        <w:rPr>
          <w:rFonts w:cs="Arial"/>
          <w:b/>
          <w:bCs/>
          <w:color w:val="000000"/>
        </w:rPr>
      </w:pPr>
      <w:r w:rsidRPr="00B370B0">
        <w:rPr>
          <w:rFonts w:cs="Arial"/>
          <w:b/>
          <w:bCs/>
          <w:color w:val="000000"/>
        </w:rPr>
        <w:t>przesyłania faktur w formie elektronicznej do ORLEN OIL Sp. z o.o.</w:t>
      </w:r>
    </w:p>
    <w:p w14:paraId="5DCA9A0C" w14:textId="77777777" w:rsidR="0056135E" w:rsidRPr="00B370B0" w:rsidRDefault="0056135E" w:rsidP="0056135E">
      <w:pPr>
        <w:autoSpaceDE w:val="0"/>
        <w:autoSpaceDN w:val="0"/>
        <w:adjustRightInd w:val="0"/>
        <w:spacing w:after="0" w:line="240" w:lineRule="auto"/>
        <w:jc w:val="both"/>
        <w:rPr>
          <w:rFonts w:cs="Arial"/>
          <w:b/>
          <w:bCs/>
          <w:color w:val="000000"/>
        </w:rPr>
      </w:pPr>
    </w:p>
    <w:p w14:paraId="40849F04" w14:textId="77777777" w:rsidR="0056135E" w:rsidRPr="00B370B0" w:rsidRDefault="0056135E" w:rsidP="0056135E">
      <w:pPr>
        <w:autoSpaceDE w:val="0"/>
        <w:autoSpaceDN w:val="0"/>
        <w:adjustRightInd w:val="0"/>
        <w:spacing w:after="0" w:line="240" w:lineRule="auto"/>
        <w:jc w:val="center"/>
        <w:rPr>
          <w:rFonts w:cs="Arial"/>
          <w:b/>
          <w:bCs/>
          <w:color w:val="000000"/>
        </w:rPr>
      </w:pPr>
      <w:r w:rsidRPr="00B370B0">
        <w:rPr>
          <w:rFonts w:cs="Arial"/>
          <w:b/>
          <w:bCs/>
          <w:color w:val="000000"/>
        </w:rPr>
        <w:t>Definicje</w:t>
      </w:r>
    </w:p>
    <w:p w14:paraId="3AD5426E" w14:textId="77777777" w:rsidR="0056135E" w:rsidRPr="00B370B0" w:rsidRDefault="0056135E" w:rsidP="0056135E">
      <w:pPr>
        <w:autoSpaceDE w:val="0"/>
        <w:autoSpaceDN w:val="0"/>
        <w:adjustRightInd w:val="0"/>
        <w:spacing w:after="0" w:line="240" w:lineRule="auto"/>
        <w:jc w:val="both"/>
        <w:rPr>
          <w:rFonts w:cs="Arial"/>
          <w:b/>
          <w:bCs/>
          <w:color w:val="000000"/>
        </w:rPr>
      </w:pPr>
    </w:p>
    <w:p w14:paraId="226257F8" w14:textId="77777777" w:rsidR="0056135E" w:rsidRPr="00B370B0" w:rsidRDefault="0056135E" w:rsidP="0056135E">
      <w:pPr>
        <w:autoSpaceDE w:val="0"/>
        <w:autoSpaceDN w:val="0"/>
        <w:adjustRightInd w:val="0"/>
        <w:spacing w:after="0" w:line="240" w:lineRule="auto"/>
        <w:jc w:val="both"/>
        <w:rPr>
          <w:rFonts w:cs="Arial"/>
          <w:color w:val="000000"/>
        </w:rPr>
      </w:pPr>
      <w:r w:rsidRPr="00B370B0">
        <w:rPr>
          <w:rFonts w:cs="Arial"/>
          <w:b/>
          <w:bCs/>
          <w:color w:val="000000"/>
        </w:rPr>
        <w:t xml:space="preserve">e-faktura </w:t>
      </w:r>
      <w:r w:rsidRPr="00B370B0">
        <w:rPr>
          <w:rFonts w:cs="Arial"/>
          <w:color w:val="000000"/>
        </w:rPr>
        <w:t xml:space="preserve">– faktura, faktura korygująca, duplikat faktury, nota księgowa w formie dokumentu elektronicznego, który spełnia wymogi określone w przepisach prawa dotyczących sposobu przesyłania i zasad przechowywania faktur </w:t>
      </w:r>
      <w:r w:rsidRPr="00B370B0">
        <w:rPr>
          <w:rFonts w:cs="Arial"/>
          <w:color w:val="000000"/>
        </w:rPr>
        <w:br/>
        <w:t>w formie elektronicznej;</w:t>
      </w:r>
    </w:p>
    <w:p w14:paraId="31D58F0D" w14:textId="77777777" w:rsidR="0056135E" w:rsidRPr="00B370B0" w:rsidRDefault="0056135E" w:rsidP="0056135E">
      <w:pPr>
        <w:autoSpaceDE w:val="0"/>
        <w:autoSpaceDN w:val="0"/>
        <w:adjustRightInd w:val="0"/>
        <w:spacing w:after="0" w:line="240" w:lineRule="auto"/>
        <w:jc w:val="both"/>
        <w:rPr>
          <w:rFonts w:cs="Arial"/>
          <w:color w:val="000000"/>
        </w:rPr>
      </w:pPr>
      <w:r w:rsidRPr="00B370B0">
        <w:rPr>
          <w:rFonts w:cs="Arial"/>
          <w:b/>
          <w:bCs/>
          <w:color w:val="000000"/>
        </w:rPr>
        <w:t xml:space="preserve">Odbiorca </w:t>
      </w:r>
      <w:r w:rsidRPr="00B370B0">
        <w:rPr>
          <w:rFonts w:cs="Arial"/>
          <w:color w:val="000000"/>
        </w:rPr>
        <w:t>– ORLEN OIL Sp. z o.o.;</w:t>
      </w:r>
    </w:p>
    <w:p w14:paraId="68DDA3E9" w14:textId="77777777" w:rsidR="0056135E" w:rsidRPr="00B370B0" w:rsidRDefault="0056135E" w:rsidP="0056135E">
      <w:pPr>
        <w:autoSpaceDE w:val="0"/>
        <w:autoSpaceDN w:val="0"/>
        <w:adjustRightInd w:val="0"/>
        <w:spacing w:after="0" w:line="240" w:lineRule="auto"/>
        <w:jc w:val="both"/>
        <w:rPr>
          <w:rFonts w:cs="Arial"/>
          <w:color w:val="000000"/>
        </w:rPr>
      </w:pPr>
      <w:r w:rsidRPr="00B370B0">
        <w:rPr>
          <w:rFonts w:cs="Arial"/>
          <w:b/>
          <w:bCs/>
          <w:color w:val="000000"/>
        </w:rPr>
        <w:t xml:space="preserve">Wystawca </w:t>
      </w:r>
      <w:r w:rsidRPr="00B370B0">
        <w:rPr>
          <w:rFonts w:cs="Arial"/>
          <w:color w:val="000000"/>
        </w:rPr>
        <w:t xml:space="preserve">– podmiot, u którego ORLEN OIL Sp. z o.o. dokonuje zakupu i który wystawia dokumenty </w:t>
      </w:r>
      <w:r w:rsidRPr="00B370B0">
        <w:rPr>
          <w:rFonts w:cs="Arial"/>
          <w:color w:val="000000"/>
        </w:rPr>
        <w:br/>
        <w:t>w formie elektronicznej;</w:t>
      </w:r>
    </w:p>
    <w:p w14:paraId="19E618B5" w14:textId="77777777" w:rsidR="0056135E" w:rsidRPr="00B370B0" w:rsidRDefault="0056135E" w:rsidP="0056135E">
      <w:pPr>
        <w:autoSpaceDE w:val="0"/>
        <w:autoSpaceDN w:val="0"/>
        <w:adjustRightInd w:val="0"/>
        <w:spacing w:after="0" w:line="240" w:lineRule="auto"/>
        <w:jc w:val="both"/>
        <w:rPr>
          <w:rFonts w:cs="Arial"/>
          <w:color w:val="000000"/>
        </w:rPr>
      </w:pPr>
      <w:r w:rsidRPr="00B370B0">
        <w:rPr>
          <w:rFonts w:cs="Arial"/>
          <w:b/>
          <w:bCs/>
          <w:color w:val="000000"/>
        </w:rPr>
        <w:t xml:space="preserve">Porozumienie </w:t>
      </w:r>
      <w:r w:rsidRPr="00B370B0">
        <w:rPr>
          <w:rFonts w:cs="Arial"/>
          <w:color w:val="000000"/>
        </w:rPr>
        <w:t>– dokument wyrażający akceptację Odbiorcy na przesyłanie mu e-faktur;</w:t>
      </w:r>
    </w:p>
    <w:p w14:paraId="2B4EA349" w14:textId="77777777" w:rsidR="0056135E" w:rsidRPr="00B370B0" w:rsidRDefault="0056135E" w:rsidP="0056135E">
      <w:pPr>
        <w:autoSpaceDE w:val="0"/>
        <w:autoSpaceDN w:val="0"/>
        <w:adjustRightInd w:val="0"/>
        <w:spacing w:after="0" w:line="240" w:lineRule="auto"/>
        <w:jc w:val="both"/>
        <w:rPr>
          <w:rFonts w:cs="Arial"/>
          <w:b/>
          <w:bCs/>
          <w:color w:val="000000"/>
        </w:rPr>
      </w:pPr>
    </w:p>
    <w:p w14:paraId="02DADE99" w14:textId="77777777" w:rsidR="0056135E" w:rsidRPr="00B370B0" w:rsidRDefault="0056135E" w:rsidP="0056135E">
      <w:pPr>
        <w:autoSpaceDE w:val="0"/>
        <w:autoSpaceDN w:val="0"/>
        <w:adjustRightInd w:val="0"/>
        <w:spacing w:after="0" w:line="240" w:lineRule="auto"/>
        <w:jc w:val="center"/>
        <w:rPr>
          <w:rFonts w:cs="Arial"/>
          <w:b/>
          <w:bCs/>
          <w:color w:val="000000"/>
        </w:rPr>
      </w:pPr>
      <w:r w:rsidRPr="00B370B0">
        <w:rPr>
          <w:rFonts w:cs="Arial"/>
          <w:b/>
          <w:bCs/>
          <w:color w:val="000000"/>
        </w:rPr>
        <w:t>Postanowienia ogólne</w:t>
      </w:r>
    </w:p>
    <w:p w14:paraId="219A341A" w14:textId="77777777" w:rsidR="0056135E" w:rsidRPr="00B370B0" w:rsidRDefault="0056135E" w:rsidP="0056135E">
      <w:pPr>
        <w:autoSpaceDE w:val="0"/>
        <w:autoSpaceDN w:val="0"/>
        <w:adjustRightInd w:val="0"/>
        <w:spacing w:after="0" w:line="240" w:lineRule="auto"/>
        <w:jc w:val="center"/>
        <w:rPr>
          <w:rFonts w:cs="Arial"/>
          <w:b/>
          <w:bCs/>
          <w:color w:val="000000"/>
        </w:rPr>
      </w:pPr>
    </w:p>
    <w:p w14:paraId="33CD9CD8" w14:textId="77777777" w:rsidR="0056135E" w:rsidRPr="00B370B0" w:rsidRDefault="0056135E" w:rsidP="00600277">
      <w:pPr>
        <w:numPr>
          <w:ilvl w:val="0"/>
          <w:numId w:val="98"/>
        </w:numPr>
        <w:suppressAutoHyphens w:val="0"/>
        <w:autoSpaceDE w:val="0"/>
        <w:autoSpaceDN w:val="0"/>
        <w:adjustRightInd w:val="0"/>
        <w:spacing w:after="0" w:line="240" w:lineRule="auto"/>
        <w:jc w:val="both"/>
        <w:rPr>
          <w:rFonts w:cs="Arial"/>
          <w:color w:val="000000"/>
        </w:rPr>
      </w:pPr>
      <w:r w:rsidRPr="00B370B0">
        <w:rPr>
          <w:rFonts w:cs="Arial"/>
          <w:color w:val="000000"/>
        </w:rPr>
        <w:t>Niniejsza Instrukcja określa zasady przesyłania e-faktur przez Wystawcę do Odbiorcy.</w:t>
      </w:r>
    </w:p>
    <w:p w14:paraId="7206DB50" w14:textId="77777777" w:rsidR="0056135E" w:rsidRPr="00B370B0" w:rsidRDefault="0056135E" w:rsidP="00600277">
      <w:pPr>
        <w:numPr>
          <w:ilvl w:val="0"/>
          <w:numId w:val="98"/>
        </w:numPr>
        <w:suppressAutoHyphens w:val="0"/>
        <w:autoSpaceDE w:val="0"/>
        <w:autoSpaceDN w:val="0"/>
        <w:adjustRightInd w:val="0"/>
        <w:spacing w:after="0" w:line="240" w:lineRule="auto"/>
        <w:jc w:val="both"/>
        <w:rPr>
          <w:rFonts w:cs="Arial"/>
          <w:color w:val="000000"/>
        </w:rPr>
      </w:pPr>
      <w:r w:rsidRPr="00B370B0">
        <w:rPr>
          <w:rFonts w:cs="Arial"/>
          <w:color w:val="000000"/>
        </w:rPr>
        <w:t>Warunkiem korzystania przez Wystawcę z możliwości wysyłania e-faktur do Odbiorcy jest łączne spełnienie wymogów opisanych poniżej:</w:t>
      </w:r>
    </w:p>
    <w:p w14:paraId="0C188BE5" w14:textId="77777777" w:rsidR="0056135E" w:rsidRPr="00B370B0" w:rsidRDefault="0056135E" w:rsidP="00600277">
      <w:pPr>
        <w:numPr>
          <w:ilvl w:val="1"/>
          <w:numId w:val="98"/>
        </w:numPr>
        <w:suppressAutoHyphens w:val="0"/>
        <w:autoSpaceDE w:val="0"/>
        <w:autoSpaceDN w:val="0"/>
        <w:adjustRightInd w:val="0"/>
        <w:spacing w:after="0" w:line="240" w:lineRule="auto"/>
        <w:jc w:val="both"/>
        <w:rPr>
          <w:rFonts w:cs="Arial"/>
          <w:color w:val="000000"/>
        </w:rPr>
      </w:pPr>
      <w:r w:rsidRPr="00B370B0">
        <w:rPr>
          <w:rFonts w:cs="Arial"/>
          <w:color w:val="000000"/>
        </w:rPr>
        <w:t>otrzymanie zaakceptowanego przez Odbiorcę Porozumienia z Wystawcą na przesyłanie e-faktur,</w:t>
      </w:r>
    </w:p>
    <w:p w14:paraId="24BB7F2C" w14:textId="77777777" w:rsidR="0056135E" w:rsidRPr="00B370B0" w:rsidRDefault="0056135E" w:rsidP="00600277">
      <w:pPr>
        <w:numPr>
          <w:ilvl w:val="1"/>
          <w:numId w:val="98"/>
        </w:numPr>
        <w:suppressAutoHyphens w:val="0"/>
        <w:autoSpaceDE w:val="0"/>
        <w:autoSpaceDN w:val="0"/>
        <w:adjustRightInd w:val="0"/>
        <w:spacing w:after="0" w:line="240" w:lineRule="auto"/>
        <w:jc w:val="both"/>
        <w:rPr>
          <w:rFonts w:cs="Arial"/>
          <w:color w:val="000000"/>
        </w:rPr>
      </w:pPr>
      <w:r w:rsidRPr="00B370B0">
        <w:rPr>
          <w:rFonts w:cs="Arial"/>
          <w:color w:val="000000"/>
        </w:rPr>
        <w:t>zastosowanie się do wymogów opisanych poniżej w niniejszej Instrukcji.</w:t>
      </w:r>
    </w:p>
    <w:p w14:paraId="480A908D" w14:textId="77777777" w:rsidR="0056135E" w:rsidRPr="00B370B0" w:rsidRDefault="0056135E" w:rsidP="0056135E">
      <w:pPr>
        <w:autoSpaceDE w:val="0"/>
        <w:autoSpaceDN w:val="0"/>
        <w:adjustRightInd w:val="0"/>
        <w:spacing w:after="0" w:line="240" w:lineRule="auto"/>
        <w:jc w:val="both"/>
        <w:rPr>
          <w:rFonts w:cs="Arial"/>
          <w:b/>
          <w:bCs/>
          <w:color w:val="000000"/>
        </w:rPr>
      </w:pPr>
    </w:p>
    <w:p w14:paraId="58585BB2" w14:textId="77777777" w:rsidR="0056135E" w:rsidRPr="00B370B0" w:rsidRDefault="0056135E" w:rsidP="0056135E">
      <w:pPr>
        <w:autoSpaceDE w:val="0"/>
        <w:autoSpaceDN w:val="0"/>
        <w:adjustRightInd w:val="0"/>
        <w:spacing w:after="0" w:line="240" w:lineRule="auto"/>
        <w:ind w:left="720"/>
        <w:jc w:val="center"/>
        <w:rPr>
          <w:rFonts w:cs="Arial"/>
          <w:b/>
          <w:bCs/>
          <w:color w:val="000000"/>
        </w:rPr>
      </w:pPr>
      <w:r w:rsidRPr="00B370B0">
        <w:rPr>
          <w:rFonts w:cs="Arial"/>
          <w:b/>
          <w:bCs/>
          <w:color w:val="000000"/>
        </w:rPr>
        <w:t>Warunki przesyłania faktur elektronicznych</w:t>
      </w:r>
    </w:p>
    <w:p w14:paraId="50C299C6" w14:textId="77777777" w:rsidR="0056135E" w:rsidRPr="00B370B0" w:rsidRDefault="0056135E" w:rsidP="0056135E">
      <w:pPr>
        <w:autoSpaceDE w:val="0"/>
        <w:autoSpaceDN w:val="0"/>
        <w:adjustRightInd w:val="0"/>
        <w:spacing w:after="0" w:line="240" w:lineRule="auto"/>
        <w:jc w:val="both"/>
        <w:rPr>
          <w:rFonts w:cs="Arial"/>
          <w:color w:val="000000"/>
        </w:rPr>
      </w:pPr>
    </w:p>
    <w:p w14:paraId="5492202A" w14:textId="77777777" w:rsidR="0056135E" w:rsidRPr="00B370B0" w:rsidRDefault="0056135E" w:rsidP="00600277">
      <w:pPr>
        <w:numPr>
          <w:ilvl w:val="0"/>
          <w:numId w:val="98"/>
        </w:numPr>
        <w:suppressAutoHyphens w:val="0"/>
        <w:autoSpaceDE w:val="0"/>
        <w:autoSpaceDN w:val="0"/>
        <w:adjustRightInd w:val="0"/>
        <w:spacing w:after="0" w:line="240" w:lineRule="auto"/>
        <w:jc w:val="both"/>
        <w:rPr>
          <w:rFonts w:cs="Arial"/>
          <w:b/>
          <w:bCs/>
          <w:color w:val="0000FF"/>
        </w:rPr>
      </w:pPr>
      <w:r w:rsidRPr="00B370B0">
        <w:rPr>
          <w:rFonts w:cs="Arial"/>
          <w:color w:val="000000"/>
        </w:rPr>
        <w:t>E-faktury powinny być wysyłane wyłącznie w postaci plików w formacie PDF. Faktury w innych formatach nie zostaną przyjęte przez Odbiorcę.</w:t>
      </w:r>
    </w:p>
    <w:p w14:paraId="04E8BFEE" w14:textId="77777777" w:rsidR="0056135E" w:rsidRPr="00B370B0" w:rsidRDefault="0056135E" w:rsidP="00600277">
      <w:pPr>
        <w:numPr>
          <w:ilvl w:val="0"/>
          <w:numId w:val="98"/>
        </w:numPr>
        <w:suppressAutoHyphens w:val="0"/>
        <w:autoSpaceDE w:val="0"/>
        <w:autoSpaceDN w:val="0"/>
        <w:adjustRightInd w:val="0"/>
        <w:spacing w:after="0" w:line="240" w:lineRule="auto"/>
        <w:jc w:val="both"/>
        <w:rPr>
          <w:rFonts w:cs="Arial"/>
          <w:b/>
          <w:bCs/>
          <w:color w:val="0000FF"/>
        </w:rPr>
      </w:pPr>
      <w:r w:rsidRPr="00B370B0">
        <w:rPr>
          <w:rFonts w:cs="Arial"/>
          <w:color w:val="000000"/>
        </w:rPr>
        <w:t xml:space="preserve">E-faktury powinny być wysyłane z adresu lub adresów zadeklarowanych przez Wystawcę </w:t>
      </w:r>
      <w:r w:rsidRPr="00B370B0">
        <w:rPr>
          <w:rFonts w:cs="Arial"/>
          <w:color w:val="000000"/>
        </w:rPr>
        <w:br/>
        <w:t xml:space="preserve">w Porozumieniu. E-faktury wysłane z innych adresów, bez wcześniejszego poinformowania </w:t>
      </w:r>
      <w:r w:rsidRPr="00B370B0">
        <w:rPr>
          <w:rFonts w:cs="Arial"/>
          <w:color w:val="000000"/>
        </w:rPr>
        <w:br/>
        <w:t>o tym Odbiorcy, nie zostaną przyjęte przez Odbiorcę.</w:t>
      </w:r>
    </w:p>
    <w:p w14:paraId="7017CAAD" w14:textId="77777777" w:rsidR="0056135E" w:rsidRPr="00B370B0" w:rsidRDefault="0056135E" w:rsidP="00600277">
      <w:pPr>
        <w:numPr>
          <w:ilvl w:val="0"/>
          <w:numId w:val="98"/>
        </w:numPr>
        <w:suppressAutoHyphens w:val="0"/>
        <w:autoSpaceDE w:val="0"/>
        <w:autoSpaceDN w:val="0"/>
        <w:adjustRightInd w:val="0"/>
        <w:spacing w:after="0" w:line="240" w:lineRule="auto"/>
        <w:jc w:val="both"/>
        <w:rPr>
          <w:rFonts w:cs="Arial"/>
          <w:b/>
          <w:bCs/>
          <w:color w:val="0000FF"/>
        </w:rPr>
      </w:pPr>
      <w:r w:rsidRPr="00B370B0">
        <w:rPr>
          <w:rFonts w:cs="Arial"/>
          <w:color w:val="000000"/>
        </w:rPr>
        <w:t xml:space="preserve">E-faktury powinny być wysyłane na adres </w:t>
      </w:r>
      <w:r w:rsidRPr="00B370B0">
        <w:rPr>
          <w:rFonts w:cs="Arial"/>
          <w:b/>
          <w:bCs/>
          <w:color w:val="0000FF"/>
        </w:rPr>
        <w:t>efaktura.ooil@orlen.pl</w:t>
      </w:r>
    </w:p>
    <w:p w14:paraId="5BC7380C" w14:textId="77777777" w:rsidR="0056135E" w:rsidRPr="00B370B0" w:rsidRDefault="0056135E" w:rsidP="00600277">
      <w:pPr>
        <w:numPr>
          <w:ilvl w:val="0"/>
          <w:numId w:val="98"/>
        </w:numPr>
        <w:suppressAutoHyphens w:val="0"/>
        <w:autoSpaceDE w:val="0"/>
        <w:autoSpaceDN w:val="0"/>
        <w:adjustRightInd w:val="0"/>
        <w:spacing w:after="0" w:line="240" w:lineRule="auto"/>
        <w:jc w:val="both"/>
        <w:rPr>
          <w:rFonts w:cs="Arial"/>
          <w:color w:val="000000"/>
        </w:rPr>
      </w:pPr>
      <w:r w:rsidRPr="00B370B0">
        <w:rPr>
          <w:rFonts w:cs="Arial"/>
          <w:color w:val="000000"/>
        </w:rPr>
        <w:t>E-faktury powinny być przesyłane w stosunku 1:1, przez co rozumie się jeden załącznik z fakturą dołączony do jednej wiadomości e-mail.</w:t>
      </w:r>
    </w:p>
    <w:p w14:paraId="04BDFF1A" w14:textId="77777777" w:rsidR="0056135E" w:rsidRPr="00B370B0" w:rsidRDefault="0056135E" w:rsidP="00600277">
      <w:pPr>
        <w:numPr>
          <w:ilvl w:val="0"/>
          <w:numId w:val="98"/>
        </w:numPr>
        <w:suppressAutoHyphens w:val="0"/>
        <w:autoSpaceDE w:val="0"/>
        <w:autoSpaceDN w:val="0"/>
        <w:adjustRightInd w:val="0"/>
        <w:spacing w:after="0" w:line="240" w:lineRule="auto"/>
        <w:jc w:val="both"/>
        <w:rPr>
          <w:rFonts w:cs="Arial"/>
          <w:color w:val="000000"/>
        </w:rPr>
      </w:pPr>
      <w:r w:rsidRPr="00B370B0">
        <w:rPr>
          <w:rFonts w:cs="Arial"/>
          <w:color w:val="000000"/>
        </w:rPr>
        <w:t>Wszelkie załączniki (protokoły wykonania usług, wydania w-z, specyfikacje techniczne itp.) powinny stanowić kolejne strony pliku z fakturą, nie przekraczającego 10 MB.</w:t>
      </w:r>
    </w:p>
    <w:p w14:paraId="07F03AA7" w14:textId="77777777" w:rsidR="0056135E" w:rsidRPr="00B370B0" w:rsidRDefault="0056135E" w:rsidP="00600277">
      <w:pPr>
        <w:numPr>
          <w:ilvl w:val="0"/>
          <w:numId w:val="98"/>
        </w:numPr>
        <w:suppressAutoHyphens w:val="0"/>
        <w:autoSpaceDE w:val="0"/>
        <w:autoSpaceDN w:val="0"/>
        <w:adjustRightInd w:val="0"/>
        <w:spacing w:after="0" w:line="240" w:lineRule="auto"/>
        <w:jc w:val="both"/>
        <w:rPr>
          <w:rFonts w:cs="Arial"/>
          <w:color w:val="000000"/>
        </w:rPr>
      </w:pPr>
      <w:r w:rsidRPr="00B370B0">
        <w:rPr>
          <w:rFonts w:cs="Arial"/>
          <w:b/>
          <w:bCs/>
          <w:color w:val="000000"/>
        </w:rPr>
        <w:t xml:space="preserve">Niedopuszczalne </w:t>
      </w:r>
      <w:r w:rsidRPr="00B370B0">
        <w:rPr>
          <w:rFonts w:cs="Arial"/>
          <w:color w:val="000000"/>
        </w:rPr>
        <w:t xml:space="preserve">jest dołączanie do wiadomości e-mail, zwłaszcza w stopce, innych plików graficznych (np. JPEG, TIF, BMP). Wiadomość zawierająca oprócz pliku PDF inny plik w w/w formacie nie zostanie przyjęte przez Odbiorcę. Pliki nie powinny być skompresowane, np. </w:t>
      </w:r>
      <w:r w:rsidRPr="00B370B0">
        <w:rPr>
          <w:rFonts w:cs="Arial"/>
          <w:color w:val="000000"/>
        </w:rPr>
        <w:br/>
        <w:t>w formacie .ZIP, ani być zamieszczane pośrednio w wiadomości będącej załącznikiem innej wiadomości.</w:t>
      </w:r>
    </w:p>
    <w:p w14:paraId="2606C09B" w14:textId="77777777" w:rsidR="0056135E" w:rsidRPr="00B370B0" w:rsidRDefault="0056135E" w:rsidP="00600277">
      <w:pPr>
        <w:numPr>
          <w:ilvl w:val="0"/>
          <w:numId w:val="98"/>
        </w:numPr>
        <w:suppressAutoHyphens w:val="0"/>
        <w:autoSpaceDE w:val="0"/>
        <w:autoSpaceDN w:val="0"/>
        <w:adjustRightInd w:val="0"/>
        <w:spacing w:after="0" w:line="240" w:lineRule="auto"/>
        <w:jc w:val="both"/>
        <w:rPr>
          <w:rFonts w:cs="Arial"/>
          <w:color w:val="000000"/>
        </w:rPr>
      </w:pPr>
      <w:r w:rsidRPr="00B370B0">
        <w:rPr>
          <w:rFonts w:cs="Arial"/>
          <w:color w:val="000000"/>
        </w:rPr>
        <w:t>Wiadomości e-mail powinny zawierać w temacie odpowiednie zapisy umożliwiające identyfikację nr dokumentu.</w:t>
      </w:r>
    </w:p>
    <w:p w14:paraId="6C17CD07" w14:textId="77777777" w:rsidR="0056135E" w:rsidRPr="00B370B0" w:rsidRDefault="0056135E" w:rsidP="00600277">
      <w:pPr>
        <w:numPr>
          <w:ilvl w:val="0"/>
          <w:numId w:val="98"/>
        </w:numPr>
        <w:suppressAutoHyphens w:val="0"/>
        <w:autoSpaceDE w:val="0"/>
        <w:autoSpaceDN w:val="0"/>
        <w:adjustRightInd w:val="0"/>
        <w:spacing w:after="0" w:line="240" w:lineRule="auto"/>
        <w:jc w:val="both"/>
        <w:rPr>
          <w:rFonts w:cs="Arial"/>
          <w:color w:val="000000"/>
        </w:rPr>
      </w:pPr>
      <w:r w:rsidRPr="00B370B0">
        <w:rPr>
          <w:rFonts w:cs="Arial"/>
          <w:color w:val="000000"/>
        </w:rPr>
        <w:t xml:space="preserve">Na adres zadeklarowany przez Wystawcę w Porozumieniu Odbiorca może wysłać e-mail potwierdzający odbiór faktury. W przypadku zadeklarowania przez wystawcę kilku adresów, </w:t>
      </w:r>
      <w:r w:rsidRPr="00B370B0">
        <w:rPr>
          <w:rFonts w:cs="Arial"/>
          <w:color w:val="000000"/>
        </w:rPr>
        <w:br/>
        <w:t xml:space="preserve">z których będą wpływały </w:t>
      </w:r>
      <w:r w:rsidRPr="00B370B0">
        <w:rPr>
          <w:rFonts w:cs="Arial"/>
          <w:color w:val="000000"/>
        </w:rPr>
        <w:br/>
        <w:t>e-faktury, Wystawca powinien wskazać w Porozumieniu jeden adres, na który będą wysyłane potwierdzenia przez Odbiorcę.</w:t>
      </w:r>
    </w:p>
    <w:p w14:paraId="682173C3" w14:textId="77777777" w:rsidR="0056135E" w:rsidRPr="00B370B0" w:rsidRDefault="0056135E" w:rsidP="00600277">
      <w:pPr>
        <w:numPr>
          <w:ilvl w:val="0"/>
          <w:numId w:val="98"/>
        </w:numPr>
        <w:suppressAutoHyphens w:val="0"/>
        <w:autoSpaceDE w:val="0"/>
        <w:autoSpaceDN w:val="0"/>
        <w:adjustRightInd w:val="0"/>
        <w:spacing w:after="0" w:line="240" w:lineRule="auto"/>
        <w:jc w:val="both"/>
        <w:rPr>
          <w:rFonts w:cs="Arial"/>
          <w:color w:val="000000"/>
        </w:rPr>
      </w:pPr>
      <w:r w:rsidRPr="00B370B0">
        <w:rPr>
          <w:rFonts w:cs="Arial"/>
          <w:color w:val="000000"/>
        </w:rPr>
        <w:t>Każdorazowa zmiana adresu lub adresów, o którym mowa w pkt. 2 i 4 Porozumienia, wymaga poinformowania Odbiorcy o tym fakcie mailem przesłanym na adres wskazany w pkt. 9 Porozumienia.</w:t>
      </w:r>
    </w:p>
    <w:p w14:paraId="6662E12B" w14:textId="77777777" w:rsidR="0056135E" w:rsidRPr="00B370B0" w:rsidRDefault="0056135E" w:rsidP="00600277">
      <w:pPr>
        <w:numPr>
          <w:ilvl w:val="0"/>
          <w:numId w:val="98"/>
        </w:numPr>
        <w:suppressAutoHyphens w:val="0"/>
        <w:autoSpaceDE w:val="0"/>
        <w:autoSpaceDN w:val="0"/>
        <w:adjustRightInd w:val="0"/>
        <w:spacing w:after="0" w:line="240" w:lineRule="auto"/>
        <w:jc w:val="both"/>
        <w:rPr>
          <w:rFonts w:cs="Arial"/>
          <w:color w:val="000000"/>
        </w:rPr>
      </w:pPr>
      <w:r w:rsidRPr="00B370B0">
        <w:rPr>
          <w:rFonts w:cs="Arial"/>
          <w:color w:val="000000"/>
        </w:rPr>
        <w:t xml:space="preserve">Odbiorca nie przyjmuje e-faktur wystawianych za pośrednictwem portali internetowych i nie przesyłanych automatycznie w postaci plików PDF na adres </w:t>
      </w:r>
      <w:r w:rsidRPr="00B370B0">
        <w:rPr>
          <w:rFonts w:cs="Arial"/>
          <w:b/>
          <w:bCs/>
          <w:color w:val="0000FF"/>
        </w:rPr>
        <w:t>efaktura.ooil@orlen.pl</w:t>
      </w:r>
      <w:r w:rsidRPr="00B370B0">
        <w:rPr>
          <w:rFonts w:cs="Arial"/>
          <w:b/>
          <w:bCs/>
          <w:color w:val="000000"/>
        </w:rPr>
        <w:t xml:space="preserve">. </w:t>
      </w:r>
      <w:r w:rsidRPr="00B370B0">
        <w:rPr>
          <w:rFonts w:cs="Arial"/>
          <w:b/>
          <w:bCs/>
          <w:color w:val="000000"/>
        </w:rPr>
        <w:br/>
      </w:r>
      <w:r w:rsidRPr="00B370B0">
        <w:rPr>
          <w:rFonts w:cs="Arial"/>
          <w:color w:val="000000"/>
        </w:rPr>
        <w:t xml:space="preserve">W przypadku stosowania powyższego rozwiązania Wystawca zobowiązany jest do zapewnienia automatycznego przesyłania e-faktur, bądź przesłania e-faktur po uprzednim ich pobraniu </w:t>
      </w:r>
      <w:r w:rsidRPr="00B370B0">
        <w:rPr>
          <w:rFonts w:cs="Arial"/>
          <w:color w:val="000000"/>
        </w:rPr>
        <w:br/>
        <w:t>z portalu.</w:t>
      </w:r>
    </w:p>
    <w:p w14:paraId="7A652CF2" w14:textId="77777777" w:rsidR="0056135E" w:rsidRPr="00B370B0" w:rsidRDefault="0056135E" w:rsidP="00600277">
      <w:pPr>
        <w:numPr>
          <w:ilvl w:val="0"/>
          <w:numId w:val="98"/>
        </w:numPr>
        <w:suppressAutoHyphens w:val="0"/>
        <w:autoSpaceDE w:val="0"/>
        <w:autoSpaceDN w:val="0"/>
        <w:adjustRightInd w:val="0"/>
        <w:spacing w:after="0" w:line="240" w:lineRule="auto"/>
        <w:jc w:val="both"/>
        <w:rPr>
          <w:rFonts w:cs="Arial"/>
          <w:color w:val="000000"/>
        </w:rPr>
      </w:pPr>
      <w:r w:rsidRPr="00B370B0">
        <w:rPr>
          <w:rFonts w:cs="Arial"/>
          <w:color w:val="000000"/>
        </w:rPr>
        <w:t>Wystawca jest zobowiązany do archiwizowania kopii e-faktur, w postaci wysłanych plików PDF stanowiących dla Odbiorcy podstawę do obniżenia podatku VAT należnego o kwotę podatku VAT naliczonego. W razie niedopełnienia powyższego wymogu, lub w razie gdyby archiwizowana przez Wystawcę kopia e-faktury była nieprawidłowa ze względów formalnych, prawnych lub rzeczowych, Wystawca zobowiązany jest do wyrównania Odbiorcy szkody powstałej w wyniku wymierzenia Odbiorcy przez organ podatkowy zobowiązania podatkowego, wraz z sankcjami i odsetkami w kwotach wynikających z decyzji tego organu.</w:t>
      </w:r>
    </w:p>
    <w:p w14:paraId="167A498F" w14:textId="77777777" w:rsidR="0056135E" w:rsidRPr="00B370B0" w:rsidRDefault="0056135E" w:rsidP="00600277">
      <w:pPr>
        <w:numPr>
          <w:ilvl w:val="0"/>
          <w:numId w:val="98"/>
        </w:numPr>
        <w:suppressAutoHyphens w:val="0"/>
        <w:autoSpaceDE w:val="0"/>
        <w:autoSpaceDN w:val="0"/>
        <w:adjustRightInd w:val="0"/>
        <w:spacing w:after="0" w:line="240" w:lineRule="auto"/>
        <w:jc w:val="both"/>
        <w:rPr>
          <w:rFonts w:cs="Arial"/>
          <w:color w:val="000000"/>
        </w:rPr>
      </w:pPr>
      <w:r w:rsidRPr="00B370B0">
        <w:rPr>
          <w:rFonts w:cs="Arial"/>
          <w:color w:val="000000"/>
        </w:rPr>
        <w:lastRenderedPageBreak/>
        <w:t xml:space="preserve">Wystawca zobowiązuje się do archiwizowania kopii e-faktur, o których mowa w pkt 13 powyżej zgodnie </w:t>
      </w:r>
      <w:r w:rsidRPr="00B370B0">
        <w:rPr>
          <w:rFonts w:cs="Arial"/>
          <w:color w:val="000000"/>
        </w:rPr>
        <w:br/>
        <w:t>z powszechnie obowiązującymi przepisami prawa podatkowego w tym zakresie.</w:t>
      </w:r>
    </w:p>
    <w:p w14:paraId="6C64C059" w14:textId="77777777" w:rsidR="0056135E" w:rsidRPr="00B370B0" w:rsidRDefault="0056135E" w:rsidP="0056135E">
      <w:pPr>
        <w:autoSpaceDE w:val="0"/>
        <w:autoSpaceDN w:val="0"/>
        <w:adjustRightInd w:val="0"/>
        <w:spacing w:after="0" w:line="240" w:lineRule="auto"/>
        <w:jc w:val="both"/>
        <w:rPr>
          <w:rFonts w:cs="Arial"/>
          <w:b/>
          <w:bCs/>
          <w:color w:val="000000"/>
        </w:rPr>
      </w:pPr>
    </w:p>
    <w:p w14:paraId="70340885" w14:textId="77777777" w:rsidR="0056135E" w:rsidRPr="00B370B0" w:rsidRDefault="0056135E" w:rsidP="0056135E">
      <w:pPr>
        <w:autoSpaceDE w:val="0"/>
        <w:autoSpaceDN w:val="0"/>
        <w:adjustRightInd w:val="0"/>
        <w:spacing w:after="0" w:line="240" w:lineRule="auto"/>
        <w:ind w:left="644"/>
        <w:jc w:val="center"/>
        <w:rPr>
          <w:rFonts w:cs="Arial"/>
          <w:b/>
          <w:bCs/>
          <w:color w:val="000000"/>
        </w:rPr>
      </w:pPr>
      <w:r w:rsidRPr="00B370B0">
        <w:rPr>
          <w:rFonts w:cs="Arial"/>
          <w:b/>
          <w:bCs/>
          <w:color w:val="000000"/>
        </w:rPr>
        <w:t>Postanowienia końcowe</w:t>
      </w:r>
    </w:p>
    <w:p w14:paraId="1737CFA1" w14:textId="77777777" w:rsidR="0056135E" w:rsidRPr="00B370B0" w:rsidRDefault="0056135E" w:rsidP="0056135E">
      <w:pPr>
        <w:autoSpaceDE w:val="0"/>
        <w:autoSpaceDN w:val="0"/>
        <w:adjustRightInd w:val="0"/>
        <w:spacing w:after="0" w:line="240" w:lineRule="auto"/>
        <w:jc w:val="both"/>
        <w:rPr>
          <w:rFonts w:cs="Arial"/>
          <w:color w:val="000000"/>
        </w:rPr>
      </w:pPr>
    </w:p>
    <w:p w14:paraId="532509F6" w14:textId="77777777" w:rsidR="0056135E" w:rsidRPr="00B370B0" w:rsidRDefault="0056135E" w:rsidP="00600277">
      <w:pPr>
        <w:numPr>
          <w:ilvl w:val="0"/>
          <w:numId w:val="98"/>
        </w:numPr>
        <w:suppressAutoHyphens w:val="0"/>
        <w:autoSpaceDE w:val="0"/>
        <w:autoSpaceDN w:val="0"/>
        <w:adjustRightInd w:val="0"/>
        <w:spacing w:after="0" w:line="240" w:lineRule="auto"/>
        <w:jc w:val="both"/>
        <w:rPr>
          <w:rFonts w:cs="Arial"/>
          <w:color w:val="000000"/>
        </w:rPr>
      </w:pPr>
      <w:r w:rsidRPr="00B370B0">
        <w:rPr>
          <w:rFonts w:cs="Arial"/>
          <w:color w:val="000000"/>
        </w:rPr>
        <w:t>Przesyłanie e-faktur przez Wystawcę może nastąpić już w kolejnym dniu roboczym po otrzymaniu od Odbiorcy zaakceptowanego Porozumienia.</w:t>
      </w:r>
    </w:p>
    <w:p w14:paraId="4EFBFE3B" w14:textId="77777777" w:rsidR="0056135E" w:rsidRPr="00B370B0" w:rsidRDefault="0056135E" w:rsidP="00600277">
      <w:pPr>
        <w:numPr>
          <w:ilvl w:val="0"/>
          <w:numId w:val="98"/>
        </w:numPr>
        <w:suppressAutoHyphens w:val="0"/>
        <w:autoSpaceDE w:val="0"/>
        <w:autoSpaceDN w:val="0"/>
        <w:adjustRightInd w:val="0"/>
        <w:spacing w:after="0" w:line="240" w:lineRule="auto"/>
        <w:jc w:val="both"/>
        <w:rPr>
          <w:rFonts w:cs="Arial"/>
          <w:color w:val="000000"/>
        </w:rPr>
      </w:pPr>
      <w:r w:rsidRPr="00B370B0">
        <w:rPr>
          <w:rFonts w:cs="Arial"/>
          <w:color w:val="000000"/>
        </w:rPr>
        <w:t xml:space="preserve">Akceptacja elektronicznej formy przesyłania faktur może zostać wycofana przez Odbiorcę </w:t>
      </w:r>
      <w:r w:rsidRPr="00B370B0">
        <w:rPr>
          <w:rFonts w:cs="Arial"/>
          <w:color w:val="000000"/>
        </w:rPr>
        <w:br/>
        <w:t>w każdym momencie, w szczególności w przypadku nie stosowania przez Wystawcę postanowień niniejszej Instrukcji. Cofnięcie akceptacji nastąpi poprzez wysłanie przez Odbiorcę pisma na adres e-mail Wystawcy zadeklarowany w punkcie 4 lub 2 Porozumienia.</w:t>
      </w:r>
    </w:p>
    <w:p w14:paraId="3454EB6F" w14:textId="77777777" w:rsidR="0056135E" w:rsidRPr="00B370B0" w:rsidRDefault="0056135E" w:rsidP="00600277">
      <w:pPr>
        <w:numPr>
          <w:ilvl w:val="0"/>
          <w:numId w:val="98"/>
        </w:numPr>
        <w:suppressAutoHyphens w:val="0"/>
        <w:autoSpaceDE w:val="0"/>
        <w:autoSpaceDN w:val="0"/>
        <w:adjustRightInd w:val="0"/>
        <w:spacing w:after="0" w:line="240" w:lineRule="auto"/>
        <w:jc w:val="both"/>
        <w:rPr>
          <w:rFonts w:cs="Arial"/>
          <w:color w:val="000000"/>
        </w:rPr>
      </w:pPr>
      <w:r w:rsidRPr="00B370B0">
        <w:rPr>
          <w:rFonts w:cs="Arial"/>
          <w:color w:val="000000"/>
        </w:rPr>
        <w:t>Wystawca może zrezygnować z przesyłania e-faktur, informując o tym Odbiorcę mailem przesłanym na adres wskazany w pkt 9 Porozumienia.</w:t>
      </w:r>
    </w:p>
    <w:p w14:paraId="5050D0F4" w14:textId="77777777" w:rsidR="0056135E" w:rsidRPr="00B370B0" w:rsidRDefault="0056135E" w:rsidP="0056135E">
      <w:pPr>
        <w:jc w:val="center"/>
        <w:rPr>
          <w:rFonts w:cs="Arial"/>
          <w:b/>
        </w:rPr>
      </w:pPr>
      <w:r w:rsidRPr="00B370B0">
        <w:rPr>
          <w:rFonts w:cs="Arial"/>
          <w:color w:val="000000"/>
        </w:rPr>
        <w:t>Pytania i wątpliwości proszę kierować na adres u Odbiorcy wskazany w punkcie 9 Porozumienia.</w:t>
      </w:r>
      <w:r w:rsidR="0011431E" w:rsidRPr="00B370B0">
        <w:rPr>
          <w:rFonts w:cs="Arial"/>
          <w:b/>
        </w:rPr>
        <w:br/>
      </w:r>
      <w:r w:rsidR="0011431E" w:rsidRPr="00B370B0">
        <w:rPr>
          <w:rFonts w:cs="Arial"/>
          <w:b/>
        </w:rPr>
        <w:br/>
      </w:r>
      <w:r w:rsidR="0011431E" w:rsidRPr="00B370B0">
        <w:rPr>
          <w:rFonts w:cs="Arial"/>
          <w:b/>
        </w:rPr>
        <w:br/>
      </w:r>
      <w:r w:rsidR="0011431E" w:rsidRPr="00B370B0">
        <w:rPr>
          <w:rFonts w:cs="Arial"/>
          <w:b/>
        </w:rPr>
        <w:br/>
      </w:r>
      <w:r w:rsidR="0011431E" w:rsidRPr="00B370B0">
        <w:rPr>
          <w:rFonts w:cs="Arial"/>
          <w:b/>
        </w:rPr>
        <w:br/>
      </w:r>
      <w:r w:rsidR="0011431E" w:rsidRPr="00B370B0">
        <w:rPr>
          <w:rFonts w:cs="Arial"/>
          <w:b/>
        </w:rPr>
        <w:br/>
      </w:r>
      <w:r w:rsidR="0011431E" w:rsidRPr="00B370B0">
        <w:rPr>
          <w:rFonts w:cs="Arial"/>
          <w:b/>
        </w:rPr>
        <w:br/>
      </w:r>
      <w:r w:rsidR="0011431E" w:rsidRPr="00B370B0">
        <w:rPr>
          <w:rFonts w:cs="Arial"/>
          <w:b/>
        </w:rPr>
        <w:br/>
      </w:r>
    </w:p>
    <w:p w14:paraId="7D161FD1" w14:textId="77777777" w:rsidR="0056135E" w:rsidRPr="00B370B0" w:rsidRDefault="0056135E" w:rsidP="0056135E">
      <w:pPr>
        <w:jc w:val="center"/>
        <w:rPr>
          <w:rFonts w:cs="Arial"/>
          <w:b/>
        </w:rPr>
      </w:pPr>
    </w:p>
    <w:p w14:paraId="75AA1120" w14:textId="77777777" w:rsidR="0056135E" w:rsidRPr="00B370B0" w:rsidRDefault="0056135E" w:rsidP="0056135E">
      <w:pPr>
        <w:jc w:val="center"/>
        <w:rPr>
          <w:rFonts w:cs="Arial"/>
          <w:b/>
        </w:rPr>
      </w:pPr>
    </w:p>
    <w:p w14:paraId="71F29C03" w14:textId="77777777" w:rsidR="0056135E" w:rsidRPr="00B370B0" w:rsidRDefault="0056135E" w:rsidP="0056135E">
      <w:pPr>
        <w:jc w:val="center"/>
        <w:rPr>
          <w:rFonts w:cs="Arial"/>
          <w:b/>
        </w:rPr>
      </w:pPr>
    </w:p>
    <w:p w14:paraId="5CD84855" w14:textId="77777777" w:rsidR="0056135E" w:rsidRPr="00B370B0" w:rsidRDefault="0056135E" w:rsidP="0056135E">
      <w:pPr>
        <w:jc w:val="center"/>
        <w:rPr>
          <w:rFonts w:cs="Arial"/>
          <w:b/>
        </w:rPr>
      </w:pPr>
    </w:p>
    <w:p w14:paraId="12B92481" w14:textId="77777777" w:rsidR="0056135E" w:rsidRPr="00B370B0" w:rsidRDefault="0056135E" w:rsidP="0056135E">
      <w:pPr>
        <w:jc w:val="center"/>
        <w:rPr>
          <w:rFonts w:cs="Arial"/>
          <w:b/>
        </w:rPr>
      </w:pPr>
    </w:p>
    <w:p w14:paraId="2F5C63C0" w14:textId="77777777" w:rsidR="0056135E" w:rsidRPr="00B370B0" w:rsidRDefault="0056135E" w:rsidP="0056135E">
      <w:pPr>
        <w:jc w:val="center"/>
        <w:rPr>
          <w:rFonts w:cs="Arial"/>
          <w:b/>
        </w:rPr>
      </w:pPr>
    </w:p>
    <w:p w14:paraId="4AA55690" w14:textId="77777777" w:rsidR="0056135E" w:rsidRPr="00B370B0" w:rsidRDefault="0056135E" w:rsidP="0056135E">
      <w:pPr>
        <w:jc w:val="center"/>
        <w:rPr>
          <w:rFonts w:cs="Arial"/>
          <w:b/>
        </w:rPr>
      </w:pPr>
    </w:p>
    <w:p w14:paraId="58217D9E" w14:textId="77777777" w:rsidR="0056135E" w:rsidRPr="00B370B0" w:rsidRDefault="0056135E" w:rsidP="0056135E">
      <w:pPr>
        <w:jc w:val="center"/>
        <w:rPr>
          <w:rFonts w:cs="Arial"/>
          <w:b/>
        </w:rPr>
      </w:pPr>
    </w:p>
    <w:p w14:paraId="5D98EA47" w14:textId="77777777" w:rsidR="0056135E" w:rsidRPr="00B370B0" w:rsidRDefault="0056135E" w:rsidP="0056135E">
      <w:pPr>
        <w:jc w:val="center"/>
        <w:rPr>
          <w:rFonts w:cs="Arial"/>
          <w:b/>
        </w:rPr>
      </w:pPr>
    </w:p>
    <w:p w14:paraId="04667B7D" w14:textId="77777777" w:rsidR="0056135E" w:rsidRPr="00B370B0" w:rsidRDefault="0056135E" w:rsidP="0056135E">
      <w:pPr>
        <w:jc w:val="center"/>
        <w:rPr>
          <w:rFonts w:cs="Arial"/>
          <w:b/>
        </w:rPr>
      </w:pPr>
    </w:p>
    <w:p w14:paraId="36D42745" w14:textId="77777777" w:rsidR="0056135E" w:rsidRPr="00B370B0" w:rsidRDefault="0056135E" w:rsidP="0056135E">
      <w:pPr>
        <w:jc w:val="center"/>
        <w:rPr>
          <w:rFonts w:cs="Arial"/>
          <w:b/>
        </w:rPr>
      </w:pPr>
    </w:p>
    <w:p w14:paraId="6C3C7FAE" w14:textId="77777777" w:rsidR="0056135E" w:rsidRPr="00B370B0" w:rsidRDefault="0056135E" w:rsidP="0056135E">
      <w:pPr>
        <w:jc w:val="center"/>
        <w:rPr>
          <w:rFonts w:cs="Arial"/>
          <w:b/>
        </w:rPr>
      </w:pPr>
    </w:p>
    <w:p w14:paraId="24215765" w14:textId="77777777" w:rsidR="0056135E" w:rsidRPr="00B370B0" w:rsidRDefault="0056135E" w:rsidP="0056135E">
      <w:pPr>
        <w:jc w:val="center"/>
        <w:rPr>
          <w:rFonts w:cs="Arial"/>
          <w:b/>
        </w:rPr>
      </w:pPr>
    </w:p>
    <w:p w14:paraId="2B773E21" w14:textId="77777777" w:rsidR="0056135E" w:rsidRPr="00B370B0" w:rsidRDefault="0056135E" w:rsidP="0056135E">
      <w:pPr>
        <w:jc w:val="center"/>
        <w:rPr>
          <w:rFonts w:cs="Arial"/>
          <w:b/>
        </w:rPr>
      </w:pPr>
    </w:p>
    <w:p w14:paraId="582BB7F1" w14:textId="77777777" w:rsidR="0056135E" w:rsidRPr="00B370B0" w:rsidRDefault="0056135E" w:rsidP="0056135E">
      <w:pPr>
        <w:jc w:val="center"/>
        <w:rPr>
          <w:rFonts w:cs="Arial"/>
          <w:b/>
        </w:rPr>
      </w:pPr>
    </w:p>
    <w:p w14:paraId="7E08E0C9" w14:textId="77777777" w:rsidR="0056135E" w:rsidRPr="00B370B0" w:rsidRDefault="0056135E" w:rsidP="0056135E">
      <w:pPr>
        <w:jc w:val="center"/>
        <w:rPr>
          <w:rFonts w:cs="Arial"/>
          <w:b/>
        </w:rPr>
      </w:pPr>
    </w:p>
    <w:p w14:paraId="48E176A7" w14:textId="77777777" w:rsidR="0056135E" w:rsidRPr="00B370B0" w:rsidRDefault="0056135E" w:rsidP="0056135E">
      <w:pPr>
        <w:jc w:val="center"/>
        <w:rPr>
          <w:rFonts w:cs="Arial"/>
          <w:b/>
        </w:rPr>
      </w:pPr>
    </w:p>
    <w:p w14:paraId="224E24F5" w14:textId="77777777" w:rsidR="0056135E" w:rsidRPr="00B370B0" w:rsidRDefault="0056135E" w:rsidP="0056135E">
      <w:pPr>
        <w:jc w:val="center"/>
        <w:rPr>
          <w:rFonts w:cs="Arial"/>
          <w:b/>
        </w:rPr>
      </w:pPr>
    </w:p>
    <w:p w14:paraId="32181F8C" w14:textId="57FD7158" w:rsidR="0056135E" w:rsidRPr="00B370B0" w:rsidRDefault="0011431E" w:rsidP="0056135E">
      <w:pPr>
        <w:jc w:val="center"/>
        <w:rPr>
          <w:rFonts w:cs="Arial"/>
          <w:b/>
          <w:bCs/>
          <w:iCs/>
        </w:rPr>
      </w:pPr>
      <w:r w:rsidRPr="00B370B0">
        <w:rPr>
          <w:rFonts w:cs="Arial"/>
          <w:b/>
        </w:rPr>
        <w:lastRenderedPageBreak/>
        <w:br/>
        <w:t xml:space="preserve">Załącznik nr </w:t>
      </w:r>
      <w:r w:rsidR="0027196C" w:rsidRPr="00B370B0">
        <w:rPr>
          <w:rFonts w:cs="Arial"/>
          <w:b/>
        </w:rPr>
        <w:t>14</w:t>
      </w:r>
      <w:r w:rsidRPr="00B370B0">
        <w:rPr>
          <w:rFonts w:cs="Arial"/>
          <w:b/>
        </w:rPr>
        <w:br/>
      </w:r>
      <w:r w:rsidR="0056135E" w:rsidRPr="00B370B0">
        <w:rPr>
          <w:rFonts w:cs="Arial"/>
          <w:b/>
          <w:bCs/>
          <w:iCs/>
        </w:rPr>
        <w:t>Wzór zestawienia odpadów powstałych podczas realizacji Umowy</w:t>
      </w:r>
    </w:p>
    <w:p w14:paraId="627EFB00" w14:textId="77777777" w:rsidR="0056135E" w:rsidRPr="00B370B0" w:rsidRDefault="0056135E" w:rsidP="0056135E">
      <w:pPr>
        <w:tabs>
          <w:tab w:val="left" w:pos="949"/>
        </w:tabs>
        <w:rPr>
          <w:rFonts w:cs="Arial"/>
        </w:rPr>
      </w:pPr>
      <w:r w:rsidRPr="00B370B0">
        <w:rPr>
          <w:rFonts w:cs="Arial"/>
        </w:rPr>
        <w:tab/>
      </w:r>
    </w:p>
    <w:tbl>
      <w:tblPr>
        <w:tblW w:w="8691" w:type="dxa"/>
        <w:tblCellMar>
          <w:left w:w="70" w:type="dxa"/>
          <w:right w:w="70" w:type="dxa"/>
        </w:tblCellMar>
        <w:tblLook w:val="04A0" w:firstRow="1" w:lastRow="0" w:firstColumn="1" w:lastColumn="0" w:noHBand="0" w:noVBand="1"/>
      </w:tblPr>
      <w:tblGrid>
        <w:gridCol w:w="430"/>
        <w:gridCol w:w="910"/>
        <w:gridCol w:w="974"/>
        <w:gridCol w:w="1272"/>
        <w:gridCol w:w="1028"/>
        <w:gridCol w:w="1272"/>
        <w:gridCol w:w="1608"/>
        <w:gridCol w:w="855"/>
        <w:gridCol w:w="701"/>
      </w:tblGrid>
      <w:tr w:rsidR="0056135E" w:rsidRPr="00B370B0" w14:paraId="3251E34B" w14:textId="77777777" w:rsidTr="00DD37B3">
        <w:trPr>
          <w:trHeight w:val="684"/>
        </w:trPr>
        <w:tc>
          <w:tcPr>
            <w:tcW w:w="8691" w:type="dxa"/>
            <w:gridSpan w:val="9"/>
            <w:tcBorders>
              <w:top w:val="single" w:sz="8" w:space="0" w:color="auto"/>
              <w:left w:val="single" w:sz="8" w:space="0" w:color="auto"/>
              <w:bottom w:val="single" w:sz="8" w:space="0" w:color="auto"/>
              <w:right w:val="single" w:sz="8" w:space="0" w:color="000000"/>
            </w:tcBorders>
            <w:vAlign w:val="center"/>
            <w:hideMark/>
          </w:tcPr>
          <w:p w14:paraId="3C70113B" w14:textId="77777777" w:rsidR="0056135E" w:rsidRPr="00B370B0" w:rsidRDefault="0056135E" w:rsidP="00DD37B3">
            <w:pPr>
              <w:spacing w:after="0" w:line="240" w:lineRule="auto"/>
              <w:jc w:val="center"/>
              <w:rPr>
                <w:rFonts w:cs="Arial"/>
                <w:b/>
                <w:bCs/>
              </w:rPr>
            </w:pPr>
            <w:r w:rsidRPr="00B370B0">
              <w:rPr>
                <w:rFonts w:cs="Arial"/>
                <w:b/>
                <w:bCs/>
              </w:rPr>
              <w:t xml:space="preserve">Odpady wytworzone przez Firmy Obce w ramach usług świadczonych na rzecz ORLEN OIL                                                                                                                                                               Odpady powstałe podczas realizacji zadnia </w:t>
            </w:r>
            <w:proofErr w:type="spellStart"/>
            <w:r w:rsidRPr="00B370B0">
              <w:rPr>
                <w:rFonts w:cs="Arial"/>
                <w:b/>
                <w:bCs/>
              </w:rPr>
              <w:t>inwest</w:t>
            </w:r>
            <w:proofErr w:type="spellEnd"/>
            <w:r w:rsidRPr="00B370B0">
              <w:rPr>
                <w:rFonts w:cs="Arial"/>
                <w:b/>
                <w:bCs/>
              </w:rPr>
              <w:t xml:space="preserve">./remontu nr xxx "  </w:t>
            </w:r>
            <w:proofErr w:type="spellStart"/>
            <w:r w:rsidRPr="00B370B0">
              <w:rPr>
                <w:rFonts w:cs="Arial"/>
                <w:b/>
                <w:bCs/>
              </w:rPr>
              <w:t>nazwaxxxxxx</w:t>
            </w:r>
            <w:proofErr w:type="spellEnd"/>
            <w:r w:rsidRPr="00B370B0">
              <w:rPr>
                <w:rFonts w:cs="Arial"/>
                <w:b/>
                <w:bCs/>
              </w:rPr>
              <w:t>"       Zakres -</w:t>
            </w:r>
            <w:proofErr w:type="spellStart"/>
            <w:r w:rsidRPr="00B370B0">
              <w:rPr>
                <w:rFonts w:cs="Arial"/>
                <w:b/>
                <w:bCs/>
              </w:rPr>
              <w:t>xxxx</w:t>
            </w:r>
            <w:proofErr w:type="spellEnd"/>
          </w:p>
        </w:tc>
      </w:tr>
      <w:tr w:rsidR="0056135E" w:rsidRPr="00B370B0" w14:paraId="7C3432F5" w14:textId="77777777" w:rsidTr="00DD37B3">
        <w:trPr>
          <w:trHeight w:val="757"/>
        </w:trPr>
        <w:tc>
          <w:tcPr>
            <w:tcW w:w="412" w:type="dxa"/>
            <w:tcBorders>
              <w:top w:val="nil"/>
              <w:left w:val="single" w:sz="4" w:space="0" w:color="auto"/>
              <w:bottom w:val="single" w:sz="4" w:space="0" w:color="auto"/>
              <w:right w:val="single" w:sz="4" w:space="0" w:color="auto"/>
            </w:tcBorders>
            <w:noWrap/>
            <w:vAlign w:val="center"/>
            <w:hideMark/>
          </w:tcPr>
          <w:p w14:paraId="0A898C71" w14:textId="77777777" w:rsidR="0056135E" w:rsidRPr="00B370B0" w:rsidRDefault="0056135E" w:rsidP="00DD37B3">
            <w:pPr>
              <w:spacing w:after="0" w:line="240" w:lineRule="auto"/>
              <w:jc w:val="center"/>
              <w:rPr>
                <w:rFonts w:cs="Arial"/>
                <w:b/>
                <w:bCs/>
              </w:rPr>
            </w:pPr>
            <w:r w:rsidRPr="00B370B0">
              <w:rPr>
                <w:rFonts w:cs="Arial"/>
                <w:b/>
                <w:bCs/>
              </w:rPr>
              <w:t>L.p.</w:t>
            </w:r>
          </w:p>
        </w:tc>
        <w:tc>
          <w:tcPr>
            <w:tcW w:w="873" w:type="dxa"/>
            <w:tcBorders>
              <w:top w:val="nil"/>
              <w:left w:val="nil"/>
              <w:bottom w:val="single" w:sz="4" w:space="0" w:color="auto"/>
              <w:right w:val="single" w:sz="4" w:space="0" w:color="auto"/>
            </w:tcBorders>
            <w:noWrap/>
            <w:vAlign w:val="center"/>
            <w:hideMark/>
          </w:tcPr>
          <w:p w14:paraId="59DD7682" w14:textId="77777777" w:rsidR="0056135E" w:rsidRPr="00B370B0" w:rsidRDefault="0056135E" w:rsidP="00DD37B3">
            <w:pPr>
              <w:spacing w:after="0" w:line="240" w:lineRule="auto"/>
              <w:jc w:val="center"/>
              <w:rPr>
                <w:rFonts w:cs="Arial"/>
                <w:b/>
                <w:bCs/>
              </w:rPr>
            </w:pPr>
            <w:r w:rsidRPr="00B370B0">
              <w:rPr>
                <w:rFonts w:cs="Arial"/>
                <w:b/>
                <w:bCs/>
              </w:rPr>
              <w:t>Wytwórca Odpadów</w:t>
            </w:r>
          </w:p>
        </w:tc>
        <w:tc>
          <w:tcPr>
            <w:tcW w:w="935" w:type="dxa"/>
            <w:tcBorders>
              <w:top w:val="nil"/>
              <w:left w:val="nil"/>
              <w:bottom w:val="single" w:sz="4" w:space="0" w:color="auto"/>
              <w:right w:val="single" w:sz="4" w:space="0" w:color="auto"/>
            </w:tcBorders>
            <w:vAlign w:val="center"/>
            <w:hideMark/>
          </w:tcPr>
          <w:p w14:paraId="2018408E" w14:textId="77777777" w:rsidR="0056135E" w:rsidRPr="00B370B0" w:rsidRDefault="0056135E" w:rsidP="00DD37B3">
            <w:pPr>
              <w:spacing w:after="0" w:line="240" w:lineRule="auto"/>
              <w:jc w:val="center"/>
              <w:rPr>
                <w:rFonts w:cs="Arial"/>
                <w:b/>
                <w:bCs/>
              </w:rPr>
            </w:pPr>
            <w:r w:rsidRPr="00B370B0">
              <w:rPr>
                <w:rFonts w:cs="Arial"/>
                <w:b/>
                <w:bCs/>
              </w:rPr>
              <w:t>Rodzaj wykonanej usługi</w:t>
            </w:r>
          </w:p>
        </w:tc>
        <w:tc>
          <w:tcPr>
            <w:tcW w:w="1221" w:type="dxa"/>
            <w:tcBorders>
              <w:top w:val="nil"/>
              <w:left w:val="nil"/>
              <w:bottom w:val="single" w:sz="4" w:space="0" w:color="auto"/>
              <w:right w:val="single" w:sz="4" w:space="0" w:color="auto"/>
            </w:tcBorders>
            <w:vAlign w:val="center"/>
            <w:hideMark/>
          </w:tcPr>
          <w:p w14:paraId="5D714D91" w14:textId="77777777" w:rsidR="0056135E" w:rsidRPr="00B370B0" w:rsidRDefault="0056135E" w:rsidP="00DD37B3">
            <w:pPr>
              <w:spacing w:after="0" w:line="240" w:lineRule="auto"/>
              <w:jc w:val="center"/>
              <w:rPr>
                <w:rFonts w:cs="Arial"/>
                <w:b/>
                <w:bCs/>
              </w:rPr>
            </w:pPr>
            <w:r w:rsidRPr="00B370B0">
              <w:rPr>
                <w:rFonts w:cs="Arial"/>
                <w:b/>
                <w:bCs/>
              </w:rPr>
              <w:t>Kod wytworzonego odpadu</w:t>
            </w:r>
          </w:p>
        </w:tc>
        <w:tc>
          <w:tcPr>
            <w:tcW w:w="987" w:type="dxa"/>
            <w:tcBorders>
              <w:top w:val="nil"/>
              <w:left w:val="nil"/>
              <w:bottom w:val="single" w:sz="4" w:space="0" w:color="auto"/>
              <w:right w:val="single" w:sz="4" w:space="0" w:color="auto"/>
            </w:tcBorders>
            <w:vAlign w:val="center"/>
            <w:hideMark/>
          </w:tcPr>
          <w:p w14:paraId="5EB9A68A" w14:textId="77777777" w:rsidR="0056135E" w:rsidRPr="00B370B0" w:rsidRDefault="0056135E" w:rsidP="00DD37B3">
            <w:pPr>
              <w:spacing w:after="0" w:line="240" w:lineRule="auto"/>
              <w:jc w:val="center"/>
              <w:rPr>
                <w:rFonts w:cs="Arial"/>
                <w:b/>
                <w:bCs/>
              </w:rPr>
            </w:pPr>
            <w:r w:rsidRPr="00B370B0">
              <w:rPr>
                <w:rFonts w:cs="Arial"/>
                <w:b/>
                <w:bCs/>
              </w:rPr>
              <w:t>Nazwa katalogowa odpadu</w:t>
            </w:r>
          </w:p>
        </w:tc>
        <w:tc>
          <w:tcPr>
            <w:tcW w:w="1221" w:type="dxa"/>
            <w:tcBorders>
              <w:top w:val="nil"/>
              <w:left w:val="nil"/>
              <w:bottom w:val="single" w:sz="4" w:space="0" w:color="auto"/>
              <w:right w:val="single" w:sz="4" w:space="0" w:color="auto"/>
            </w:tcBorders>
            <w:vAlign w:val="center"/>
            <w:hideMark/>
          </w:tcPr>
          <w:p w14:paraId="1336E76F" w14:textId="77777777" w:rsidR="0056135E" w:rsidRPr="00B370B0" w:rsidRDefault="0056135E" w:rsidP="00DD37B3">
            <w:pPr>
              <w:spacing w:after="0" w:line="240" w:lineRule="auto"/>
              <w:jc w:val="center"/>
              <w:rPr>
                <w:rFonts w:cs="Arial"/>
                <w:b/>
                <w:bCs/>
              </w:rPr>
            </w:pPr>
            <w:r w:rsidRPr="00B370B0">
              <w:rPr>
                <w:rFonts w:cs="Arial"/>
                <w:b/>
                <w:bCs/>
              </w:rPr>
              <w:t>Ilość wytworzonego odpadu                     (Mg)</w:t>
            </w:r>
          </w:p>
        </w:tc>
        <w:tc>
          <w:tcPr>
            <w:tcW w:w="1544" w:type="dxa"/>
            <w:tcBorders>
              <w:top w:val="nil"/>
              <w:left w:val="nil"/>
              <w:bottom w:val="single" w:sz="4" w:space="0" w:color="auto"/>
              <w:right w:val="single" w:sz="4" w:space="0" w:color="auto"/>
            </w:tcBorders>
            <w:vAlign w:val="center"/>
            <w:hideMark/>
          </w:tcPr>
          <w:p w14:paraId="3C5944FF" w14:textId="77777777" w:rsidR="0056135E" w:rsidRPr="00B370B0" w:rsidRDefault="0056135E" w:rsidP="00DD37B3">
            <w:pPr>
              <w:spacing w:after="0" w:line="240" w:lineRule="auto"/>
              <w:jc w:val="center"/>
              <w:rPr>
                <w:rFonts w:cs="Arial"/>
                <w:b/>
                <w:bCs/>
              </w:rPr>
            </w:pPr>
            <w:r w:rsidRPr="00B370B0">
              <w:rPr>
                <w:rFonts w:cs="Arial"/>
                <w:b/>
                <w:bCs/>
              </w:rPr>
              <w:t>Sposób zagospodarowania odpadu</w:t>
            </w:r>
          </w:p>
        </w:tc>
        <w:tc>
          <w:tcPr>
            <w:tcW w:w="821" w:type="dxa"/>
            <w:tcBorders>
              <w:top w:val="nil"/>
              <w:left w:val="nil"/>
              <w:bottom w:val="single" w:sz="4" w:space="0" w:color="auto"/>
              <w:right w:val="single" w:sz="4" w:space="0" w:color="auto"/>
            </w:tcBorders>
            <w:vAlign w:val="center"/>
            <w:hideMark/>
          </w:tcPr>
          <w:p w14:paraId="47B8C2E7" w14:textId="77777777" w:rsidR="0056135E" w:rsidRPr="00B370B0" w:rsidRDefault="0056135E" w:rsidP="00DD37B3">
            <w:pPr>
              <w:spacing w:after="0" w:line="240" w:lineRule="auto"/>
              <w:jc w:val="center"/>
              <w:rPr>
                <w:rFonts w:cs="Arial"/>
                <w:b/>
                <w:bCs/>
              </w:rPr>
            </w:pPr>
            <w:r w:rsidRPr="00B370B0">
              <w:rPr>
                <w:rFonts w:cs="Arial"/>
                <w:b/>
                <w:bCs/>
              </w:rPr>
              <w:t>Odbiorca odpadu</w:t>
            </w:r>
          </w:p>
        </w:tc>
        <w:tc>
          <w:tcPr>
            <w:tcW w:w="674" w:type="dxa"/>
            <w:tcBorders>
              <w:top w:val="nil"/>
              <w:left w:val="nil"/>
              <w:bottom w:val="single" w:sz="4" w:space="0" w:color="auto"/>
              <w:right w:val="single" w:sz="4" w:space="0" w:color="auto"/>
            </w:tcBorders>
            <w:noWrap/>
            <w:vAlign w:val="center"/>
            <w:hideMark/>
          </w:tcPr>
          <w:p w14:paraId="1619F0B6" w14:textId="77777777" w:rsidR="0056135E" w:rsidRPr="00B370B0" w:rsidRDefault="0056135E" w:rsidP="00DD37B3">
            <w:pPr>
              <w:spacing w:after="0" w:line="240" w:lineRule="auto"/>
              <w:jc w:val="center"/>
              <w:rPr>
                <w:rFonts w:cs="Arial"/>
                <w:b/>
                <w:bCs/>
              </w:rPr>
            </w:pPr>
            <w:r w:rsidRPr="00B370B0">
              <w:rPr>
                <w:rFonts w:cs="Arial"/>
                <w:b/>
                <w:bCs/>
              </w:rPr>
              <w:t>Nr umowy</w:t>
            </w:r>
          </w:p>
        </w:tc>
      </w:tr>
      <w:tr w:rsidR="0056135E" w:rsidRPr="00B370B0" w14:paraId="39E3820A" w14:textId="77777777" w:rsidTr="00DD37B3">
        <w:trPr>
          <w:trHeight w:val="1039"/>
        </w:trPr>
        <w:tc>
          <w:tcPr>
            <w:tcW w:w="412" w:type="dxa"/>
            <w:tcBorders>
              <w:top w:val="nil"/>
              <w:left w:val="single" w:sz="4" w:space="0" w:color="auto"/>
              <w:bottom w:val="single" w:sz="4" w:space="0" w:color="auto"/>
              <w:right w:val="single" w:sz="4" w:space="0" w:color="auto"/>
            </w:tcBorders>
            <w:vAlign w:val="center"/>
            <w:hideMark/>
          </w:tcPr>
          <w:p w14:paraId="7993CDB9" w14:textId="77777777" w:rsidR="0056135E" w:rsidRPr="00B370B0" w:rsidRDefault="0056135E" w:rsidP="00DD37B3">
            <w:pPr>
              <w:spacing w:after="0" w:line="240" w:lineRule="auto"/>
              <w:jc w:val="center"/>
              <w:rPr>
                <w:rFonts w:cs="Arial"/>
                <w:b/>
                <w:bCs/>
                <w:color w:val="000000"/>
              </w:rPr>
            </w:pPr>
            <w:r w:rsidRPr="00B370B0">
              <w:rPr>
                <w:rFonts w:cs="Arial"/>
                <w:b/>
                <w:bCs/>
                <w:color w:val="000000"/>
              </w:rPr>
              <w:t>1.</w:t>
            </w:r>
          </w:p>
        </w:tc>
        <w:tc>
          <w:tcPr>
            <w:tcW w:w="873" w:type="dxa"/>
            <w:tcBorders>
              <w:top w:val="nil"/>
              <w:left w:val="nil"/>
              <w:bottom w:val="single" w:sz="4" w:space="0" w:color="auto"/>
              <w:right w:val="single" w:sz="4" w:space="0" w:color="auto"/>
            </w:tcBorders>
            <w:vAlign w:val="center"/>
            <w:hideMark/>
          </w:tcPr>
          <w:p w14:paraId="364821A0" w14:textId="77777777" w:rsidR="0056135E" w:rsidRPr="00B370B0" w:rsidRDefault="0056135E" w:rsidP="00DD37B3">
            <w:pPr>
              <w:spacing w:after="0" w:line="240" w:lineRule="auto"/>
              <w:jc w:val="center"/>
              <w:rPr>
                <w:rFonts w:cs="Arial"/>
                <w:b/>
                <w:bCs/>
              </w:rPr>
            </w:pPr>
            <w:r w:rsidRPr="00B370B0">
              <w:rPr>
                <w:rFonts w:cs="Arial"/>
                <w:b/>
                <w:bCs/>
              </w:rPr>
              <w:t> </w:t>
            </w:r>
          </w:p>
        </w:tc>
        <w:tc>
          <w:tcPr>
            <w:tcW w:w="935" w:type="dxa"/>
            <w:tcBorders>
              <w:top w:val="nil"/>
              <w:left w:val="nil"/>
              <w:bottom w:val="single" w:sz="4" w:space="0" w:color="auto"/>
              <w:right w:val="single" w:sz="4" w:space="0" w:color="auto"/>
            </w:tcBorders>
            <w:vAlign w:val="center"/>
            <w:hideMark/>
          </w:tcPr>
          <w:p w14:paraId="083ED4DD" w14:textId="77777777" w:rsidR="0056135E" w:rsidRPr="00B370B0" w:rsidRDefault="0056135E" w:rsidP="00DD37B3">
            <w:pPr>
              <w:spacing w:after="0" w:line="240" w:lineRule="auto"/>
              <w:jc w:val="center"/>
              <w:rPr>
                <w:rFonts w:cs="Arial"/>
                <w:b/>
                <w:bCs/>
              </w:rPr>
            </w:pPr>
            <w:r w:rsidRPr="00B370B0">
              <w:rPr>
                <w:rFonts w:cs="Arial"/>
                <w:b/>
                <w:bCs/>
              </w:rPr>
              <w:t> </w:t>
            </w:r>
          </w:p>
        </w:tc>
        <w:tc>
          <w:tcPr>
            <w:tcW w:w="1221" w:type="dxa"/>
            <w:tcBorders>
              <w:top w:val="nil"/>
              <w:left w:val="nil"/>
              <w:bottom w:val="single" w:sz="4" w:space="0" w:color="auto"/>
              <w:right w:val="single" w:sz="4" w:space="0" w:color="auto"/>
            </w:tcBorders>
            <w:noWrap/>
            <w:vAlign w:val="center"/>
            <w:hideMark/>
          </w:tcPr>
          <w:p w14:paraId="6D78DEAD" w14:textId="77777777" w:rsidR="0056135E" w:rsidRPr="00B370B0" w:rsidRDefault="0056135E" w:rsidP="00DD37B3">
            <w:pPr>
              <w:spacing w:after="0" w:line="240" w:lineRule="auto"/>
              <w:jc w:val="center"/>
              <w:rPr>
                <w:rFonts w:cs="Arial"/>
                <w:b/>
                <w:bCs/>
              </w:rPr>
            </w:pPr>
            <w:r w:rsidRPr="00B370B0">
              <w:rPr>
                <w:rFonts w:cs="Arial"/>
                <w:b/>
                <w:bCs/>
              </w:rPr>
              <w:t> </w:t>
            </w:r>
          </w:p>
        </w:tc>
        <w:tc>
          <w:tcPr>
            <w:tcW w:w="987" w:type="dxa"/>
            <w:tcBorders>
              <w:top w:val="nil"/>
              <w:left w:val="nil"/>
              <w:bottom w:val="single" w:sz="4" w:space="0" w:color="auto"/>
              <w:right w:val="single" w:sz="4" w:space="0" w:color="auto"/>
            </w:tcBorders>
            <w:vAlign w:val="center"/>
            <w:hideMark/>
          </w:tcPr>
          <w:p w14:paraId="51037C1F" w14:textId="77777777" w:rsidR="0056135E" w:rsidRPr="00B370B0" w:rsidRDefault="0056135E" w:rsidP="00DD37B3">
            <w:pPr>
              <w:spacing w:after="0" w:line="240" w:lineRule="auto"/>
              <w:jc w:val="center"/>
              <w:rPr>
                <w:rFonts w:cs="Arial"/>
                <w:b/>
                <w:bCs/>
              </w:rPr>
            </w:pPr>
            <w:r w:rsidRPr="00B370B0">
              <w:rPr>
                <w:rFonts w:cs="Arial"/>
                <w:b/>
                <w:bCs/>
              </w:rPr>
              <w:t> </w:t>
            </w:r>
          </w:p>
        </w:tc>
        <w:tc>
          <w:tcPr>
            <w:tcW w:w="1221" w:type="dxa"/>
            <w:tcBorders>
              <w:top w:val="nil"/>
              <w:left w:val="nil"/>
              <w:bottom w:val="single" w:sz="4" w:space="0" w:color="auto"/>
              <w:right w:val="single" w:sz="4" w:space="0" w:color="auto"/>
            </w:tcBorders>
            <w:noWrap/>
            <w:vAlign w:val="center"/>
            <w:hideMark/>
          </w:tcPr>
          <w:p w14:paraId="0DBD930C" w14:textId="77777777" w:rsidR="0056135E" w:rsidRPr="00B370B0" w:rsidRDefault="0056135E" w:rsidP="00DD37B3">
            <w:pPr>
              <w:spacing w:after="0" w:line="240" w:lineRule="auto"/>
              <w:jc w:val="center"/>
              <w:rPr>
                <w:rFonts w:cs="Arial"/>
                <w:b/>
                <w:bCs/>
              </w:rPr>
            </w:pPr>
            <w:r w:rsidRPr="00B370B0">
              <w:rPr>
                <w:rFonts w:cs="Arial"/>
                <w:b/>
                <w:bCs/>
              </w:rPr>
              <w:t> </w:t>
            </w:r>
          </w:p>
        </w:tc>
        <w:tc>
          <w:tcPr>
            <w:tcW w:w="1544" w:type="dxa"/>
            <w:tcBorders>
              <w:top w:val="nil"/>
              <w:left w:val="nil"/>
              <w:bottom w:val="single" w:sz="4" w:space="0" w:color="auto"/>
              <w:right w:val="single" w:sz="4" w:space="0" w:color="auto"/>
            </w:tcBorders>
            <w:vAlign w:val="center"/>
            <w:hideMark/>
          </w:tcPr>
          <w:p w14:paraId="3CBEE869" w14:textId="77777777" w:rsidR="0056135E" w:rsidRPr="00B370B0" w:rsidRDefault="0056135E" w:rsidP="00DD37B3">
            <w:pPr>
              <w:spacing w:after="0" w:line="240" w:lineRule="auto"/>
              <w:jc w:val="center"/>
              <w:rPr>
                <w:rFonts w:cs="Arial"/>
                <w:b/>
                <w:bCs/>
              </w:rPr>
            </w:pPr>
            <w:r w:rsidRPr="00B370B0">
              <w:rPr>
                <w:rFonts w:cs="Arial"/>
                <w:b/>
                <w:bCs/>
              </w:rPr>
              <w:t> </w:t>
            </w:r>
          </w:p>
        </w:tc>
        <w:tc>
          <w:tcPr>
            <w:tcW w:w="821" w:type="dxa"/>
            <w:tcBorders>
              <w:top w:val="nil"/>
              <w:left w:val="nil"/>
              <w:bottom w:val="single" w:sz="4" w:space="0" w:color="auto"/>
              <w:right w:val="single" w:sz="4" w:space="0" w:color="auto"/>
            </w:tcBorders>
            <w:vAlign w:val="center"/>
            <w:hideMark/>
          </w:tcPr>
          <w:p w14:paraId="02E6CEB4" w14:textId="77777777" w:rsidR="0056135E" w:rsidRPr="00B370B0" w:rsidRDefault="0056135E" w:rsidP="00DD37B3">
            <w:pPr>
              <w:spacing w:after="0" w:line="240" w:lineRule="auto"/>
              <w:jc w:val="center"/>
              <w:rPr>
                <w:rFonts w:cs="Arial"/>
                <w:b/>
                <w:bCs/>
              </w:rPr>
            </w:pPr>
            <w:r w:rsidRPr="00B370B0">
              <w:rPr>
                <w:rFonts w:cs="Arial"/>
                <w:b/>
                <w:bCs/>
              </w:rPr>
              <w:t> </w:t>
            </w:r>
          </w:p>
        </w:tc>
        <w:tc>
          <w:tcPr>
            <w:tcW w:w="674" w:type="dxa"/>
            <w:tcBorders>
              <w:top w:val="nil"/>
              <w:left w:val="nil"/>
              <w:bottom w:val="single" w:sz="4" w:space="0" w:color="auto"/>
              <w:right w:val="single" w:sz="4" w:space="0" w:color="auto"/>
            </w:tcBorders>
            <w:vAlign w:val="center"/>
            <w:hideMark/>
          </w:tcPr>
          <w:p w14:paraId="6B947899" w14:textId="77777777" w:rsidR="0056135E" w:rsidRPr="00B370B0" w:rsidRDefault="0056135E" w:rsidP="00DD37B3">
            <w:pPr>
              <w:spacing w:after="0" w:line="240" w:lineRule="auto"/>
              <w:jc w:val="center"/>
              <w:rPr>
                <w:rFonts w:cs="Arial"/>
                <w:b/>
                <w:bCs/>
              </w:rPr>
            </w:pPr>
            <w:r w:rsidRPr="00B370B0">
              <w:rPr>
                <w:rFonts w:cs="Arial"/>
                <w:b/>
                <w:bCs/>
              </w:rPr>
              <w:t> </w:t>
            </w:r>
          </w:p>
        </w:tc>
      </w:tr>
      <w:tr w:rsidR="0056135E" w:rsidRPr="00B370B0" w14:paraId="25C0165D" w14:textId="77777777" w:rsidTr="00DD37B3">
        <w:trPr>
          <w:trHeight w:val="1122"/>
        </w:trPr>
        <w:tc>
          <w:tcPr>
            <w:tcW w:w="412" w:type="dxa"/>
            <w:tcBorders>
              <w:top w:val="nil"/>
              <w:left w:val="single" w:sz="4" w:space="0" w:color="auto"/>
              <w:bottom w:val="single" w:sz="4" w:space="0" w:color="auto"/>
              <w:right w:val="single" w:sz="4" w:space="0" w:color="auto"/>
            </w:tcBorders>
            <w:noWrap/>
            <w:vAlign w:val="center"/>
            <w:hideMark/>
          </w:tcPr>
          <w:p w14:paraId="68009F29" w14:textId="77777777" w:rsidR="0056135E" w:rsidRPr="00B370B0" w:rsidRDefault="0056135E" w:rsidP="00DD37B3">
            <w:pPr>
              <w:spacing w:after="0" w:line="240" w:lineRule="auto"/>
              <w:jc w:val="center"/>
              <w:rPr>
                <w:rFonts w:cs="Arial"/>
                <w:b/>
                <w:bCs/>
              </w:rPr>
            </w:pPr>
            <w:r w:rsidRPr="00B370B0">
              <w:rPr>
                <w:rFonts w:cs="Arial"/>
                <w:b/>
                <w:bCs/>
              </w:rPr>
              <w:t>2.</w:t>
            </w:r>
          </w:p>
        </w:tc>
        <w:tc>
          <w:tcPr>
            <w:tcW w:w="873" w:type="dxa"/>
            <w:tcBorders>
              <w:top w:val="nil"/>
              <w:left w:val="nil"/>
              <w:bottom w:val="single" w:sz="4" w:space="0" w:color="auto"/>
              <w:right w:val="single" w:sz="4" w:space="0" w:color="auto"/>
            </w:tcBorders>
            <w:vAlign w:val="center"/>
            <w:hideMark/>
          </w:tcPr>
          <w:p w14:paraId="7AE6C673" w14:textId="77777777" w:rsidR="0056135E" w:rsidRPr="00B370B0" w:rsidRDefault="0056135E" w:rsidP="00DD37B3">
            <w:pPr>
              <w:spacing w:after="0" w:line="240" w:lineRule="auto"/>
              <w:jc w:val="center"/>
              <w:rPr>
                <w:rFonts w:cs="Arial"/>
                <w:b/>
                <w:bCs/>
              </w:rPr>
            </w:pPr>
            <w:r w:rsidRPr="00B370B0">
              <w:rPr>
                <w:rFonts w:cs="Arial"/>
                <w:b/>
                <w:bCs/>
              </w:rPr>
              <w:t> </w:t>
            </w:r>
          </w:p>
        </w:tc>
        <w:tc>
          <w:tcPr>
            <w:tcW w:w="935" w:type="dxa"/>
            <w:tcBorders>
              <w:top w:val="nil"/>
              <w:left w:val="nil"/>
              <w:bottom w:val="single" w:sz="4" w:space="0" w:color="auto"/>
              <w:right w:val="single" w:sz="4" w:space="0" w:color="auto"/>
            </w:tcBorders>
            <w:vAlign w:val="center"/>
            <w:hideMark/>
          </w:tcPr>
          <w:p w14:paraId="025832D3" w14:textId="77777777" w:rsidR="0056135E" w:rsidRPr="00B370B0" w:rsidRDefault="0056135E" w:rsidP="00DD37B3">
            <w:pPr>
              <w:spacing w:after="0" w:line="240" w:lineRule="auto"/>
              <w:jc w:val="center"/>
              <w:rPr>
                <w:rFonts w:cs="Arial"/>
                <w:b/>
                <w:bCs/>
              </w:rPr>
            </w:pPr>
            <w:r w:rsidRPr="00B370B0">
              <w:rPr>
                <w:rFonts w:cs="Arial"/>
                <w:b/>
                <w:bCs/>
              </w:rPr>
              <w:t> </w:t>
            </w:r>
          </w:p>
        </w:tc>
        <w:tc>
          <w:tcPr>
            <w:tcW w:w="1221" w:type="dxa"/>
            <w:tcBorders>
              <w:top w:val="nil"/>
              <w:left w:val="nil"/>
              <w:bottom w:val="single" w:sz="4" w:space="0" w:color="auto"/>
              <w:right w:val="single" w:sz="4" w:space="0" w:color="auto"/>
            </w:tcBorders>
            <w:noWrap/>
            <w:vAlign w:val="center"/>
            <w:hideMark/>
          </w:tcPr>
          <w:p w14:paraId="0CA284AC" w14:textId="77777777" w:rsidR="0056135E" w:rsidRPr="00B370B0" w:rsidRDefault="0056135E" w:rsidP="00DD37B3">
            <w:pPr>
              <w:spacing w:after="0" w:line="240" w:lineRule="auto"/>
              <w:jc w:val="center"/>
              <w:rPr>
                <w:rFonts w:cs="Arial"/>
                <w:b/>
                <w:bCs/>
              </w:rPr>
            </w:pPr>
            <w:r w:rsidRPr="00B370B0">
              <w:rPr>
                <w:rFonts w:cs="Arial"/>
                <w:b/>
                <w:bCs/>
              </w:rPr>
              <w:t> </w:t>
            </w:r>
          </w:p>
        </w:tc>
        <w:tc>
          <w:tcPr>
            <w:tcW w:w="987" w:type="dxa"/>
            <w:tcBorders>
              <w:top w:val="nil"/>
              <w:left w:val="nil"/>
              <w:bottom w:val="single" w:sz="4" w:space="0" w:color="auto"/>
              <w:right w:val="single" w:sz="4" w:space="0" w:color="auto"/>
            </w:tcBorders>
            <w:vAlign w:val="center"/>
            <w:hideMark/>
          </w:tcPr>
          <w:p w14:paraId="51C880EB" w14:textId="77777777" w:rsidR="0056135E" w:rsidRPr="00B370B0" w:rsidRDefault="0056135E" w:rsidP="00DD37B3">
            <w:pPr>
              <w:spacing w:after="0" w:line="240" w:lineRule="auto"/>
              <w:jc w:val="center"/>
              <w:rPr>
                <w:rFonts w:cs="Arial"/>
                <w:b/>
                <w:bCs/>
              </w:rPr>
            </w:pPr>
            <w:r w:rsidRPr="00B370B0">
              <w:rPr>
                <w:rFonts w:cs="Arial"/>
                <w:b/>
                <w:bCs/>
              </w:rPr>
              <w:t> </w:t>
            </w:r>
          </w:p>
        </w:tc>
        <w:tc>
          <w:tcPr>
            <w:tcW w:w="1221" w:type="dxa"/>
            <w:tcBorders>
              <w:top w:val="nil"/>
              <w:left w:val="nil"/>
              <w:bottom w:val="single" w:sz="4" w:space="0" w:color="auto"/>
              <w:right w:val="single" w:sz="4" w:space="0" w:color="auto"/>
            </w:tcBorders>
            <w:noWrap/>
            <w:vAlign w:val="center"/>
            <w:hideMark/>
          </w:tcPr>
          <w:p w14:paraId="14069E51" w14:textId="77777777" w:rsidR="0056135E" w:rsidRPr="00B370B0" w:rsidRDefault="0056135E" w:rsidP="00DD37B3">
            <w:pPr>
              <w:spacing w:after="0" w:line="240" w:lineRule="auto"/>
              <w:jc w:val="center"/>
              <w:rPr>
                <w:rFonts w:cs="Arial"/>
                <w:b/>
                <w:bCs/>
              </w:rPr>
            </w:pPr>
            <w:r w:rsidRPr="00B370B0">
              <w:rPr>
                <w:rFonts w:cs="Arial"/>
                <w:b/>
                <w:bCs/>
              </w:rPr>
              <w:t> </w:t>
            </w:r>
          </w:p>
        </w:tc>
        <w:tc>
          <w:tcPr>
            <w:tcW w:w="1544" w:type="dxa"/>
            <w:tcBorders>
              <w:top w:val="nil"/>
              <w:left w:val="nil"/>
              <w:bottom w:val="single" w:sz="4" w:space="0" w:color="auto"/>
              <w:right w:val="single" w:sz="4" w:space="0" w:color="auto"/>
            </w:tcBorders>
            <w:noWrap/>
            <w:vAlign w:val="center"/>
            <w:hideMark/>
          </w:tcPr>
          <w:p w14:paraId="5CF443A5" w14:textId="77777777" w:rsidR="0056135E" w:rsidRPr="00B370B0" w:rsidRDefault="0056135E" w:rsidP="00DD37B3">
            <w:pPr>
              <w:spacing w:after="0" w:line="240" w:lineRule="auto"/>
              <w:jc w:val="center"/>
              <w:rPr>
                <w:rFonts w:cs="Arial"/>
                <w:b/>
                <w:bCs/>
              </w:rPr>
            </w:pPr>
            <w:r w:rsidRPr="00B370B0">
              <w:rPr>
                <w:rFonts w:cs="Arial"/>
                <w:b/>
                <w:bCs/>
              </w:rPr>
              <w:t> </w:t>
            </w:r>
          </w:p>
        </w:tc>
        <w:tc>
          <w:tcPr>
            <w:tcW w:w="821" w:type="dxa"/>
            <w:tcBorders>
              <w:top w:val="nil"/>
              <w:left w:val="nil"/>
              <w:bottom w:val="single" w:sz="4" w:space="0" w:color="auto"/>
              <w:right w:val="single" w:sz="4" w:space="0" w:color="auto"/>
            </w:tcBorders>
            <w:vAlign w:val="center"/>
            <w:hideMark/>
          </w:tcPr>
          <w:p w14:paraId="21D3EFF4" w14:textId="77777777" w:rsidR="0056135E" w:rsidRPr="00B370B0" w:rsidRDefault="0056135E" w:rsidP="00DD37B3">
            <w:pPr>
              <w:spacing w:after="0" w:line="240" w:lineRule="auto"/>
              <w:jc w:val="center"/>
              <w:rPr>
                <w:rFonts w:cs="Arial"/>
                <w:b/>
                <w:bCs/>
              </w:rPr>
            </w:pPr>
            <w:r w:rsidRPr="00B370B0">
              <w:rPr>
                <w:rFonts w:cs="Arial"/>
                <w:b/>
                <w:bCs/>
              </w:rPr>
              <w:t> </w:t>
            </w:r>
          </w:p>
        </w:tc>
        <w:tc>
          <w:tcPr>
            <w:tcW w:w="674" w:type="dxa"/>
            <w:tcBorders>
              <w:top w:val="nil"/>
              <w:left w:val="nil"/>
              <w:bottom w:val="single" w:sz="4" w:space="0" w:color="auto"/>
              <w:right w:val="single" w:sz="4" w:space="0" w:color="auto"/>
            </w:tcBorders>
            <w:vAlign w:val="center"/>
            <w:hideMark/>
          </w:tcPr>
          <w:p w14:paraId="5AA92367" w14:textId="77777777" w:rsidR="0056135E" w:rsidRPr="00B370B0" w:rsidRDefault="0056135E" w:rsidP="00DD37B3">
            <w:pPr>
              <w:spacing w:after="0" w:line="240" w:lineRule="auto"/>
              <w:jc w:val="center"/>
              <w:rPr>
                <w:rFonts w:cs="Arial"/>
                <w:b/>
                <w:bCs/>
              </w:rPr>
            </w:pPr>
            <w:r w:rsidRPr="00B370B0">
              <w:rPr>
                <w:rFonts w:cs="Arial"/>
                <w:b/>
                <w:bCs/>
              </w:rPr>
              <w:t> </w:t>
            </w:r>
          </w:p>
        </w:tc>
      </w:tr>
      <w:tr w:rsidR="0056135E" w:rsidRPr="00B370B0" w14:paraId="0844069D" w14:textId="77777777" w:rsidTr="00DD37B3">
        <w:trPr>
          <w:trHeight w:val="972"/>
        </w:trPr>
        <w:tc>
          <w:tcPr>
            <w:tcW w:w="412" w:type="dxa"/>
            <w:tcBorders>
              <w:top w:val="nil"/>
              <w:left w:val="single" w:sz="4" w:space="0" w:color="auto"/>
              <w:bottom w:val="single" w:sz="4" w:space="0" w:color="auto"/>
              <w:right w:val="single" w:sz="4" w:space="0" w:color="auto"/>
            </w:tcBorders>
            <w:vAlign w:val="center"/>
            <w:hideMark/>
          </w:tcPr>
          <w:p w14:paraId="5526AF7F" w14:textId="77777777" w:rsidR="0056135E" w:rsidRPr="00B370B0" w:rsidRDefault="0056135E" w:rsidP="00DD37B3">
            <w:pPr>
              <w:spacing w:after="0" w:line="240" w:lineRule="auto"/>
              <w:jc w:val="center"/>
              <w:rPr>
                <w:rFonts w:cs="Arial"/>
                <w:b/>
                <w:bCs/>
                <w:color w:val="000000"/>
              </w:rPr>
            </w:pPr>
            <w:r w:rsidRPr="00B370B0">
              <w:rPr>
                <w:rFonts w:cs="Arial"/>
                <w:b/>
                <w:bCs/>
                <w:color w:val="000000"/>
              </w:rPr>
              <w:t>3.</w:t>
            </w:r>
          </w:p>
        </w:tc>
        <w:tc>
          <w:tcPr>
            <w:tcW w:w="873" w:type="dxa"/>
            <w:tcBorders>
              <w:top w:val="nil"/>
              <w:left w:val="nil"/>
              <w:bottom w:val="single" w:sz="4" w:space="0" w:color="auto"/>
              <w:right w:val="single" w:sz="4" w:space="0" w:color="auto"/>
            </w:tcBorders>
            <w:vAlign w:val="center"/>
            <w:hideMark/>
          </w:tcPr>
          <w:p w14:paraId="48278071" w14:textId="77777777" w:rsidR="0056135E" w:rsidRPr="00B370B0" w:rsidRDefault="0056135E" w:rsidP="00DD37B3">
            <w:pPr>
              <w:spacing w:after="0" w:line="240" w:lineRule="auto"/>
              <w:jc w:val="center"/>
              <w:rPr>
                <w:rFonts w:cs="Arial"/>
                <w:b/>
                <w:bCs/>
                <w:color w:val="000000"/>
              </w:rPr>
            </w:pPr>
            <w:r w:rsidRPr="00B370B0">
              <w:rPr>
                <w:rFonts w:cs="Arial"/>
                <w:b/>
                <w:bCs/>
                <w:color w:val="000000"/>
              </w:rPr>
              <w:t> </w:t>
            </w:r>
          </w:p>
        </w:tc>
        <w:tc>
          <w:tcPr>
            <w:tcW w:w="935" w:type="dxa"/>
            <w:tcBorders>
              <w:top w:val="nil"/>
              <w:left w:val="nil"/>
              <w:bottom w:val="single" w:sz="4" w:space="0" w:color="auto"/>
              <w:right w:val="single" w:sz="4" w:space="0" w:color="auto"/>
            </w:tcBorders>
            <w:vAlign w:val="center"/>
            <w:hideMark/>
          </w:tcPr>
          <w:p w14:paraId="2E7738B5" w14:textId="77777777" w:rsidR="0056135E" w:rsidRPr="00B370B0" w:rsidRDefault="0056135E" w:rsidP="00DD37B3">
            <w:pPr>
              <w:spacing w:after="0" w:line="240" w:lineRule="auto"/>
              <w:jc w:val="center"/>
              <w:rPr>
                <w:rFonts w:cs="Arial"/>
                <w:b/>
                <w:bCs/>
                <w:color w:val="000000"/>
              </w:rPr>
            </w:pPr>
            <w:r w:rsidRPr="00B370B0">
              <w:rPr>
                <w:rFonts w:cs="Arial"/>
                <w:b/>
                <w:bCs/>
                <w:color w:val="000000"/>
              </w:rPr>
              <w:t> </w:t>
            </w:r>
          </w:p>
        </w:tc>
        <w:tc>
          <w:tcPr>
            <w:tcW w:w="1221" w:type="dxa"/>
            <w:tcBorders>
              <w:top w:val="nil"/>
              <w:left w:val="nil"/>
              <w:bottom w:val="single" w:sz="4" w:space="0" w:color="auto"/>
              <w:right w:val="single" w:sz="4" w:space="0" w:color="auto"/>
            </w:tcBorders>
            <w:noWrap/>
            <w:vAlign w:val="center"/>
            <w:hideMark/>
          </w:tcPr>
          <w:p w14:paraId="2EC74070" w14:textId="77777777" w:rsidR="0056135E" w:rsidRPr="00B370B0" w:rsidRDefault="0056135E" w:rsidP="00DD37B3">
            <w:pPr>
              <w:spacing w:after="0" w:line="240" w:lineRule="auto"/>
              <w:jc w:val="center"/>
              <w:rPr>
                <w:rFonts w:cs="Arial"/>
                <w:b/>
                <w:bCs/>
                <w:color w:val="000000"/>
              </w:rPr>
            </w:pPr>
            <w:r w:rsidRPr="00B370B0">
              <w:rPr>
                <w:rFonts w:cs="Arial"/>
                <w:b/>
                <w:bCs/>
                <w:color w:val="000000"/>
              </w:rPr>
              <w:t> </w:t>
            </w:r>
          </w:p>
        </w:tc>
        <w:tc>
          <w:tcPr>
            <w:tcW w:w="987" w:type="dxa"/>
            <w:tcBorders>
              <w:top w:val="nil"/>
              <w:left w:val="nil"/>
              <w:bottom w:val="single" w:sz="4" w:space="0" w:color="auto"/>
              <w:right w:val="single" w:sz="4" w:space="0" w:color="auto"/>
            </w:tcBorders>
            <w:vAlign w:val="center"/>
            <w:hideMark/>
          </w:tcPr>
          <w:p w14:paraId="2CFFC382" w14:textId="77777777" w:rsidR="0056135E" w:rsidRPr="00B370B0" w:rsidRDefault="0056135E" w:rsidP="00DD37B3">
            <w:pPr>
              <w:spacing w:after="0" w:line="240" w:lineRule="auto"/>
              <w:jc w:val="center"/>
              <w:rPr>
                <w:rFonts w:cs="Arial"/>
                <w:b/>
                <w:bCs/>
              </w:rPr>
            </w:pPr>
            <w:r w:rsidRPr="00B370B0">
              <w:rPr>
                <w:rFonts w:cs="Arial"/>
                <w:b/>
                <w:bCs/>
              </w:rPr>
              <w:t> </w:t>
            </w:r>
          </w:p>
        </w:tc>
        <w:tc>
          <w:tcPr>
            <w:tcW w:w="1221" w:type="dxa"/>
            <w:tcBorders>
              <w:top w:val="nil"/>
              <w:left w:val="nil"/>
              <w:bottom w:val="single" w:sz="4" w:space="0" w:color="auto"/>
              <w:right w:val="single" w:sz="4" w:space="0" w:color="auto"/>
            </w:tcBorders>
            <w:noWrap/>
            <w:vAlign w:val="center"/>
            <w:hideMark/>
          </w:tcPr>
          <w:p w14:paraId="6AFC1C41" w14:textId="77777777" w:rsidR="0056135E" w:rsidRPr="00B370B0" w:rsidRDefault="0056135E" w:rsidP="00DD37B3">
            <w:pPr>
              <w:spacing w:after="0" w:line="240" w:lineRule="auto"/>
              <w:jc w:val="center"/>
              <w:rPr>
                <w:rFonts w:cs="Arial"/>
                <w:b/>
                <w:bCs/>
                <w:color w:val="000000"/>
              </w:rPr>
            </w:pPr>
            <w:r w:rsidRPr="00B370B0">
              <w:rPr>
                <w:rFonts w:cs="Arial"/>
                <w:b/>
                <w:bCs/>
                <w:color w:val="000000"/>
              </w:rPr>
              <w:t> </w:t>
            </w:r>
          </w:p>
        </w:tc>
        <w:tc>
          <w:tcPr>
            <w:tcW w:w="1544" w:type="dxa"/>
            <w:tcBorders>
              <w:top w:val="nil"/>
              <w:left w:val="nil"/>
              <w:bottom w:val="single" w:sz="4" w:space="0" w:color="auto"/>
              <w:right w:val="single" w:sz="4" w:space="0" w:color="auto"/>
            </w:tcBorders>
            <w:noWrap/>
            <w:vAlign w:val="center"/>
            <w:hideMark/>
          </w:tcPr>
          <w:p w14:paraId="64D4D522" w14:textId="77777777" w:rsidR="0056135E" w:rsidRPr="00B370B0" w:rsidRDefault="0056135E" w:rsidP="00DD37B3">
            <w:pPr>
              <w:spacing w:after="0" w:line="240" w:lineRule="auto"/>
              <w:jc w:val="center"/>
              <w:rPr>
                <w:rFonts w:cs="Arial"/>
                <w:b/>
                <w:bCs/>
              </w:rPr>
            </w:pPr>
            <w:r w:rsidRPr="00B370B0">
              <w:rPr>
                <w:rFonts w:cs="Arial"/>
                <w:b/>
                <w:bCs/>
              </w:rPr>
              <w:t> </w:t>
            </w:r>
          </w:p>
        </w:tc>
        <w:tc>
          <w:tcPr>
            <w:tcW w:w="821" w:type="dxa"/>
            <w:tcBorders>
              <w:top w:val="nil"/>
              <w:left w:val="nil"/>
              <w:bottom w:val="single" w:sz="4" w:space="0" w:color="auto"/>
              <w:right w:val="single" w:sz="4" w:space="0" w:color="auto"/>
            </w:tcBorders>
            <w:vAlign w:val="center"/>
            <w:hideMark/>
          </w:tcPr>
          <w:p w14:paraId="54016C5E" w14:textId="77777777" w:rsidR="0056135E" w:rsidRPr="00B370B0" w:rsidRDefault="0056135E" w:rsidP="00DD37B3">
            <w:pPr>
              <w:spacing w:after="0" w:line="240" w:lineRule="auto"/>
              <w:jc w:val="center"/>
              <w:rPr>
                <w:rFonts w:cs="Arial"/>
                <w:b/>
                <w:bCs/>
              </w:rPr>
            </w:pPr>
            <w:r w:rsidRPr="00B370B0">
              <w:rPr>
                <w:rFonts w:cs="Arial"/>
                <w:b/>
                <w:bCs/>
              </w:rPr>
              <w:t> </w:t>
            </w:r>
          </w:p>
        </w:tc>
        <w:tc>
          <w:tcPr>
            <w:tcW w:w="674" w:type="dxa"/>
            <w:tcBorders>
              <w:top w:val="nil"/>
              <w:left w:val="nil"/>
              <w:bottom w:val="single" w:sz="4" w:space="0" w:color="auto"/>
              <w:right w:val="single" w:sz="4" w:space="0" w:color="auto"/>
            </w:tcBorders>
            <w:vAlign w:val="center"/>
            <w:hideMark/>
          </w:tcPr>
          <w:p w14:paraId="55A72505" w14:textId="77777777" w:rsidR="0056135E" w:rsidRPr="00B370B0" w:rsidRDefault="0056135E" w:rsidP="00DD37B3">
            <w:pPr>
              <w:spacing w:after="0" w:line="240" w:lineRule="auto"/>
              <w:jc w:val="center"/>
              <w:rPr>
                <w:rFonts w:cs="Arial"/>
                <w:b/>
                <w:bCs/>
                <w:color w:val="000000"/>
              </w:rPr>
            </w:pPr>
            <w:r w:rsidRPr="00B370B0">
              <w:rPr>
                <w:rFonts w:cs="Arial"/>
                <w:b/>
                <w:bCs/>
                <w:color w:val="000000"/>
              </w:rPr>
              <w:t> </w:t>
            </w:r>
          </w:p>
        </w:tc>
      </w:tr>
      <w:tr w:rsidR="0056135E" w:rsidRPr="00B370B0" w14:paraId="7D973B5A" w14:textId="77777777" w:rsidTr="00DD37B3">
        <w:trPr>
          <w:trHeight w:val="416"/>
        </w:trPr>
        <w:tc>
          <w:tcPr>
            <w:tcW w:w="412" w:type="dxa"/>
            <w:tcBorders>
              <w:top w:val="nil"/>
              <w:left w:val="single" w:sz="4" w:space="0" w:color="auto"/>
              <w:bottom w:val="single" w:sz="4" w:space="0" w:color="auto"/>
              <w:right w:val="single" w:sz="4" w:space="0" w:color="auto"/>
            </w:tcBorders>
            <w:noWrap/>
            <w:vAlign w:val="center"/>
            <w:hideMark/>
          </w:tcPr>
          <w:p w14:paraId="34BE67B0" w14:textId="77777777" w:rsidR="0056135E" w:rsidRPr="00B370B0" w:rsidRDefault="0056135E" w:rsidP="00DD37B3">
            <w:pPr>
              <w:spacing w:after="0" w:line="240" w:lineRule="auto"/>
              <w:jc w:val="center"/>
              <w:rPr>
                <w:rFonts w:cs="Arial"/>
                <w:b/>
                <w:bCs/>
              </w:rPr>
            </w:pPr>
            <w:r w:rsidRPr="00B370B0">
              <w:rPr>
                <w:rFonts w:cs="Arial"/>
                <w:b/>
                <w:bCs/>
              </w:rPr>
              <w:t>4.</w:t>
            </w:r>
          </w:p>
        </w:tc>
        <w:tc>
          <w:tcPr>
            <w:tcW w:w="873" w:type="dxa"/>
            <w:tcBorders>
              <w:top w:val="nil"/>
              <w:left w:val="nil"/>
              <w:bottom w:val="single" w:sz="4" w:space="0" w:color="auto"/>
              <w:right w:val="single" w:sz="4" w:space="0" w:color="auto"/>
            </w:tcBorders>
            <w:vAlign w:val="center"/>
            <w:hideMark/>
          </w:tcPr>
          <w:p w14:paraId="079C9CB0" w14:textId="77777777" w:rsidR="0056135E" w:rsidRPr="00B370B0" w:rsidRDefault="0056135E" w:rsidP="00DD37B3">
            <w:pPr>
              <w:spacing w:after="0" w:line="240" w:lineRule="auto"/>
              <w:jc w:val="center"/>
              <w:rPr>
                <w:rFonts w:cs="Arial"/>
                <w:b/>
                <w:bCs/>
                <w:color w:val="000000"/>
              </w:rPr>
            </w:pPr>
            <w:r w:rsidRPr="00B370B0">
              <w:rPr>
                <w:rFonts w:cs="Arial"/>
                <w:b/>
                <w:bCs/>
                <w:color w:val="000000"/>
              </w:rPr>
              <w:t> </w:t>
            </w:r>
          </w:p>
        </w:tc>
        <w:tc>
          <w:tcPr>
            <w:tcW w:w="935" w:type="dxa"/>
            <w:tcBorders>
              <w:top w:val="nil"/>
              <w:left w:val="nil"/>
              <w:bottom w:val="single" w:sz="4" w:space="0" w:color="auto"/>
              <w:right w:val="single" w:sz="4" w:space="0" w:color="auto"/>
            </w:tcBorders>
            <w:vAlign w:val="center"/>
            <w:hideMark/>
          </w:tcPr>
          <w:p w14:paraId="1E33C5EF" w14:textId="77777777" w:rsidR="0056135E" w:rsidRPr="00B370B0" w:rsidRDefault="0056135E" w:rsidP="00DD37B3">
            <w:pPr>
              <w:spacing w:after="0" w:line="240" w:lineRule="auto"/>
              <w:jc w:val="center"/>
              <w:rPr>
                <w:rFonts w:cs="Arial"/>
                <w:b/>
                <w:bCs/>
                <w:color w:val="000000"/>
              </w:rPr>
            </w:pPr>
            <w:r w:rsidRPr="00B370B0">
              <w:rPr>
                <w:rFonts w:cs="Arial"/>
                <w:b/>
                <w:bCs/>
                <w:color w:val="000000"/>
              </w:rPr>
              <w:t> </w:t>
            </w:r>
          </w:p>
        </w:tc>
        <w:tc>
          <w:tcPr>
            <w:tcW w:w="1221" w:type="dxa"/>
            <w:tcBorders>
              <w:top w:val="nil"/>
              <w:left w:val="nil"/>
              <w:bottom w:val="single" w:sz="4" w:space="0" w:color="auto"/>
              <w:right w:val="single" w:sz="4" w:space="0" w:color="auto"/>
            </w:tcBorders>
            <w:noWrap/>
            <w:vAlign w:val="center"/>
            <w:hideMark/>
          </w:tcPr>
          <w:p w14:paraId="433D2BEE" w14:textId="77777777" w:rsidR="0056135E" w:rsidRPr="00B370B0" w:rsidRDefault="0056135E" w:rsidP="00DD37B3">
            <w:pPr>
              <w:spacing w:after="0" w:line="240" w:lineRule="auto"/>
              <w:jc w:val="center"/>
              <w:rPr>
                <w:rFonts w:cs="Arial"/>
                <w:b/>
                <w:bCs/>
                <w:color w:val="000000"/>
              </w:rPr>
            </w:pPr>
            <w:r w:rsidRPr="00B370B0">
              <w:rPr>
                <w:rFonts w:cs="Arial"/>
                <w:b/>
                <w:bCs/>
                <w:color w:val="000000"/>
              </w:rPr>
              <w:t> </w:t>
            </w:r>
          </w:p>
        </w:tc>
        <w:tc>
          <w:tcPr>
            <w:tcW w:w="987" w:type="dxa"/>
            <w:tcBorders>
              <w:top w:val="nil"/>
              <w:left w:val="nil"/>
              <w:bottom w:val="single" w:sz="4" w:space="0" w:color="auto"/>
              <w:right w:val="single" w:sz="4" w:space="0" w:color="auto"/>
            </w:tcBorders>
            <w:vAlign w:val="center"/>
            <w:hideMark/>
          </w:tcPr>
          <w:p w14:paraId="1CCB1597" w14:textId="77777777" w:rsidR="0056135E" w:rsidRPr="00B370B0" w:rsidRDefault="0056135E" w:rsidP="00DD37B3">
            <w:pPr>
              <w:spacing w:after="0" w:line="240" w:lineRule="auto"/>
              <w:jc w:val="center"/>
              <w:rPr>
                <w:rFonts w:cs="Arial"/>
                <w:b/>
                <w:bCs/>
              </w:rPr>
            </w:pPr>
            <w:r w:rsidRPr="00B370B0">
              <w:rPr>
                <w:rFonts w:cs="Arial"/>
                <w:b/>
                <w:bCs/>
              </w:rPr>
              <w:t> </w:t>
            </w:r>
          </w:p>
        </w:tc>
        <w:tc>
          <w:tcPr>
            <w:tcW w:w="1221" w:type="dxa"/>
            <w:tcBorders>
              <w:top w:val="nil"/>
              <w:left w:val="nil"/>
              <w:bottom w:val="single" w:sz="4" w:space="0" w:color="auto"/>
              <w:right w:val="single" w:sz="4" w:space="0" w:color="auto"/>
            </w:tcBorders>
            <w:noWrap/>
            <w:vAlign w:val="center"/>
            <w:hideMark/>
          </w:tcPr>
          <w:p w14:paraId="36080A50" w14:textId="77777777" w:rsidR="0056135E" w:rsidRPr="00B370B0" w:rsidRDefault="0056135E" w:rsidP="00DD37B3">
            <w:pPr>
              <w:spacing w:after="0" w:line="240" w:lineRule="auto"/>
              <w:jc w:val="center"/>
              <w:rPr>
                <w:rFonts w:cs="Arial"/>
                <w:b/>
                <w:bCs/>
                <w:color w:val="000000"/>
              </w:rPr>
            </w:pPr>
            <w:r w:rsidRPr="00B370B0">
              <w:rPr>
                <w:rFonts w:cs="Arial"/>
                <w:b/>
                <w:bCs/>
                <w:color w:val="000000"/>
              </w:rPr>
              <w:t> </w:t>
            </w:r>
          </w:p>
        </w:tc>
        <w:tc>
          <w:tcPr>
            <w:tcW w:w="1544" w:type="dxa"/>
            <w:tcBorders>
              <w:top w:val="nil"/>
              <w:left w:val="nil"/>
              <w:bottom w:val="single" w:sz="4" w:space="0" w:color="auto"/>
              <w:right w:val="single" w:sz="4" w:space="0" w:color="auto"/>
            </w:tcBorders>
            <w:noWrap/>
            <w:vAlign w:val="center"/>
            <w:hideMark/>
          </w:tcPr>
          <w:p w14:paraId="6D806B56" w14:textId="77777777" w:rsidR="0056135E" w:rsidRPr="00B370B0" w:rsidRDefault="0056135E" w:rsidP="00DD37B3">
            <w:pPr>
              <w:spacing w:after="0" w:line="240" w:lineRule="auto"/>
              <w:jc w:val="center"/>
              <w:rPr>
                <w:rFonts w:cs="Arial"/>
                <w:b/>
                <w:bCs/>
              </w:rPr>
            </w:pPr>
            <w:r w:rsidRPr="00B370B0">
              <w:rPr>
                <w:rFonts w:cs="Arial"/>
                <w:b/>
                <w:bCs/>
              </w:rPr>
              <w:t> </w:t>
            </w:r>
          </w:p>
        </w:tc>
        <w:tc>
          <w:tcPr>
            <w:tcW w:w="821" w:type="dxa"/>
            <w:tcBorders>
              <w:top w:val="nil"/>
              <w:left w:val="nil"/>
              <w:bottom w:val="single" w:sz="4" w:space="0" w:color="auto"/>
              <w:right w:val="single" w:sz="4" w:space="0" w:color="auto"/>
            </w:tcBorders>
            <w:noWrap/>
            <w:vAlign w:val="center"/>
            <w:hideMark/>
          </w:tcPr>
          <w:p w14:paraId="72A2BEFF" w14:textId="77777777" w:rsidR="0056135E" w:rsidRPr="00B370B0" w:rsidRDefault="0056135E" w:rsidP="00DD37B3">
            <w:pPr>
              <w:spacing w:after="0" w:line="240" w:lineRule="auto"/>
              <w:jc w:val="center"/>
              <w:rPr>
                <w:rFonts w:cs="Arial"/>
                <w:b/>
                <w:bCs/>
              </w:rPr>
            </w:pPr>
            <w:r w:rsidRPr="00B370B0">
              <w:rPr>
                <w:rFonts w:cs="Arial"/>
                <w:b/>
                <w:bCs/>
              </w:rPr>
              <w:t> </w:t>
            </w:r>
          </w:p>
        </w:tc>
        <w:tc>
          <w:tcPr>
            <w:tcW w:w="674" w:type="dxa"/>
            <w:tcBorders>
              <w:top w:val="nil"/>
              <w:left w:val="nil"/>
              <w:bottom w:val="single" w:sz="4" w:space="0" w:color="auto"/>
              <w:right w:val="single" w:sz="4" w:space="0" w:color="auto"/>
            </w:tcBorders>
            <w:vAlign w:val="center"/>
            <w:hideMark/>
          </w:tcPr>
          <w:p w14:paraId="6886271C" w14:textId="77777777" w:rsidR="0056135E" w:rsidRPr="00B370B0" w:rsidRDefault="0056135E" w:rsidP="00DD37B3">
            <w:pPr>
              <w:spacing w:after="0" w:line="240" w:lineRule="auto"/>
              <w:jc w:val="center"/>
              <w:rPr>
                <w:rFonts w:cs="Arial"/>
                <w:b/>
                <w:bCs/>
                <w:color w:val="000000"/>
              </w:rPr>
            </w:pPr>
            <w:r w:rsidRPr="00B370B0">
              <w:rPr>
                <w:rFonts w:cs="Arial"/>
                <w:b/>
                <w:bCs/>
                <w:color w:val="000000"/>
              </w:rPr>
              <w:t> </w:t>
            </w:r>
          </w:p>
        </w:tc>
      </w:tr>
      <w:tr w:rsidR="0056135E" w:rsidRPr="00B370B0" w14:paraId="194ADE6E" w14:textId="77777777" w:rsidTr="00DD37B3">
        <w:trPr>
          <w:trHeight w:val="416"/>
        </w:trPr>
        <w:tc>
          <w:tcPr>
            <w:tcW w:w="412" w:type="dxa"/>
            <w:tcBorders>
              <w:top w:val="nil"/>
              <w:left w:val="single" w:sz="4" w:space="0" w:color="auto"/>
              <w:bottom w:val="single" w:sz="4" w:space="0" w:color="auto"/>
              <w:right w:val="single" w:sz="4" w:space="0" w:color="auto"/>
            </w:tcBorders>
            <w:vAlign w:val="center"/>
            <w:hideMark/>
          </w:tcPr>
          <w:p w14:paraId="2DCCF843" w14:textId="77777777" w:rsidR="0056135E" w:rsidRPr="00B370B0" w:rsidRDefault="0056135E" w:rsidP="00DD37B3">
            <w:pPr>
              <w:spacing w:after="0" w:line="240" w:lineRule="auto"/>
              <w:jc w:val="center"/>
              <w:rPr>
                <w:rFonts w:cs="Arial"/>
                <w:b/>
                <w:bCs/>
                <w:color w:val="000000"/>
              </w:rPr>
            </w:pPr>
            <w:r w:rsidRPr="00B370B0">
              <w:rPr>
                <w:rFonts w:cs="Arial"/>
                <w:b/>
                <w:bCs/>
                <w:color w:val="000000"/>
              </w:rPr>
              <w:t>5.</w:t>
            </w:r>
          </w:p>
        </w:tc>
        <w:tc>
          <w:tcPr>
            <w:tcW w:w="873" w:type="dxa"/>
            <w:tcBorders>
              <w:top w:val="nil"/>
              <w:left w:val="nil"/>
              <w:bottom w:val="single" w:sz="4" w:space="0" w:color="auto"/>
              <w:right w:val="single" w:sz="4" w:space="0" w:color="auto"/>
            </w:tcBorders>
            <w:vAlign w:val="center"/>
            <w:hideMark/>
          </w:tcPr>
          <w:p w14:paraId="2B5CF2E4" w14:textId="77777777" w:rsidR="0056135E" w:rsidRPr="00B370B0" w:rsidRDefault="0056135E" w:rsidP="00DD37B3">
            <w:pPr>
              <w:spacing w:after="0" w:line="240" w:lineRule="auto"/>
              <w:jc w:val="center"/>
              <w:rPr>
                <w:rFonts w:cs="Arial"/>
                <w:b/>
                <w:bCs/>
                <w:color w:val="000000"/>
              </w:rPr>
            </w:pPr>
            <w:r w:rsidRPr="00B370B0">
              <w:rPr>
                <w:rFonts w:cs="Arial"/>
                <w:b/>
                <w:bCs/>
                <w:color w:val="000000"/>
              </w:rPr>
              <w:t> </w:t>
            </w:r>
          </w:p>
        </w:tc>
        <w:tc>
          <w:tcPr>
            <w:tcW w:w="935" w:type="dxa"/>
            <w:tcBorders>
              <w:top w:val="nil"/>
              <w:left w:val="nil"/>
              <w:bottom w:val="single" w:sz="4" w:space="0" w:color="auto"/>
              <w:right w:val="single" w:sz="4" w:space="0" w:color="auto"/>
            </w:tcBorders>
            <w:vAlign w:val="center"/>
            <w:hideMark/>
          </w:tcPr>
          <w:p w14:paraId="27DED26C" w14:textId="77777777" w:rsidR="0056135E" w:rsidRPr="00B370B0" w:rsidRDefault="0056135E" w:rsidP="00DD37B3">
            <w:pPr>
              <w:spacing w:after="0" w:line="240" w:lineRule="auto"/>
              <w:jc w:val="center"/>
              <w:rPr>
                <w:rFonts w:cs="Arial"/>
                <w:b/>
                <w:bCs/>
                <w:color w:val="000000"/>
              </w:rPr>
            </w:pPr>
            <w:r w:rsidRPr="00B370B0">
              <w:rPr>
                <w:rFonts w:cs="Arial"/>
                <w:b/>
                <w:bCs/>
                <w:color w:val="000000"/>
              </w:rPr>
              <w:t> </w:t>
            </w:r>
          </w:p>
        </w:tc>
        <w:tc>
          <w:tcPr>
            <w:tcW w:w="1221" w:type="dxa"/>
            <w:tcBorders>
              <w:top w:val="nil"/>
              <w:left w:val="nil"/>
              <w:bottom w:val="single" w:sz="4" w:space="0" w:color="auto"/>
              <w:right w:val="single" w:sz="4" w:space="0" w:color="auto"/>
            </w:tcBorders>
            <w:noWrap/>
            <w:vAlign w:val="center"/>
            <w:hideMark/>
          </w:tcPr>
          <w:p w14:paraId="2A3B388D" w14:textId="77777777" w:rsidR="0056135E" w:rsidRPr="00B370B0" w:rsidRDefault="0056135E" w:rsidP="00DD37B3">
            <w:pPr>
              <w:spacing w:after="0" w:line="240" w:lineRule="auto"/>
              <w:jc w:val="center"/>
              <w:rPr>
                <w:rFonts w:cs="Arial"/>
                <w:b/>
                <w:bCs/>
                <w:color w:val="000000"/>
              </w:rPr>
            </w:pPr>
            <w:r w:rsidRPr="00B370B0">
              <w:rPr>
                <w:rFonts w:cs="Arial"/>
                <w:b/>
                <w:bCs/>
                <w:color w:val="000000"/>
              </w:rPr>
              <w:t> </w:t>
            </w:r>
          </w:p>
        </w:tc>
        <w:tc>
          <w:tcPr>
            <w:tcW w:w="987" w:type="dxa"/>
            <w:tcBorders>
              <w:top w:val="nil"/>
              <w:left w:val="nil"/>
              <w:bottom w:val="single" w:sz="4" w:space="0" w:color="auto"/>
              <w:right w:val="single" w:sz="4" w:space="0" w:color="auto"/>
            </w:tcBorders>
            <w:vAlign w:val="center"/>
            <w:hideMark/>
          </w:tcPr>
          <w:p w14:paraId="3CF53F5B" w14:textId="77777777" w:rsidR="0056135E" w:rsidRPr="00B370B0" w:rsidRDefault="0056135E" w:rsidP="00DD37B3">
            <w:pPr>
              <w:spacing w:after="0" w:line="240" w:lineRule="auto"/>
              <w:jc w:val="center"/>
              <w:rPr>
                <w:rFonts w:cs="Arial"/>
                <w:b/>
                <w:bCs/>
              </w:rPr>
            </w:pPr>
            <w:r w:rsidRPr="00B370B0">
              <w:rPr>
                <w:rFonts w:cs="Arial"/>
                <w:b/>
                <w:bCs/>
              </w:rPr>
              <w:t> </w:t>
            </w:r>
          </w:p>
        </w:tc>
        <w:tc>
          <w:tcPr>
            <w:tcW w:w="1221" w:type="dxa"/>
            <w:tcBorders>
              <w:top w:val="nil"/>
              <w:left w:val="nil"/>
              <w:bottom w:val="single" w:sz="4" w:space="0" w:color="auto"/>
              <w:right w:val="single" w:sz="4" w:space="0" w:color="auto"/>
            </w:tcBorders>
            <w:noWrap/>
            <w:vAlign w:val="center"/>
            <w:hideMark/>
          </w:tcPr>
          <w:p w14:paraId="278C6080" w14:textId="77777777" w:rsidR="0056135E" w:rsidRPr="00B370B0" w:rsidRDefault="0056135E" w:rsidP="00DD37B3">
            <w:pPr>
              <w:spacing w:after="0" w:line="240" w:lineRule="auto"/>
              <w:jc w:val="center"/>
              <w:rPr>
                <w:rFonts w:cs="Arial"/>
                <w:b/>
                <w:bCs/>
                <w:color w:val="000000"/>
              </w:rPr>
            </w:pPr>
            <w:r w:rsidRPr="00B370B0">
              <w:rPr>
                <w:rFonts w:cs="Arial"/>
                <w:b/>
                <w:bCs/>
                <w:color w:val="000000"/>
              </w:rPr>
              <w:t> </w:t>
            </w:r>
          </w:p>
        </w:tc>
        <w:tc>
          <w:tcPr>
            <w:tcW w:w="1544" w:type="dxa"/>
            <w:tcBorders>
              <w:top w:val="nil"/>
              <w:left w:val="nil"/>
              <w:bottom w:val="single" w:sz="4" w:space="0" w:color="auto"/>
              <w:right w:val="single" w:sz="4" w:space="0" w:color="auto"/>
            </w:tcBorders>
            <w:vAlign w:val="center"/>
            <w:hideMark/>
          </w:tcPr>
          <w:p w14:paraId="4F5ECB31" w14:textId="77777777" w:rsidR="0056135E" w:rsidRPr="00B370B0" w:rsidRDefault="0056135E" w:rsidP="00DD37B3">
            <w:pPr>
              <w:spacing w:after="0" w:line="240" w:lineRule="auto"/>
              <w:jc w:val="center"/>
              <w:rPr>
                <w:rFonts w:cs="Arial"/>
                <w:b/>
                <w:bCs/>
              </w:rPr>
            </w:pPr>
            <w:r w:rsidRPr="00B370B0">
              <w:rPr>
                <w:rFonts w:cs="Arial"/>
                <w:b/>
                <w:bCs/>
              </w:rPr>
              <w:t> </w:t>
            </w:r>
          </w:p>
        </w:tc>
        <w:tc>
          <w:tcPr>
            <w:tcW w:w="821" w:type="dxa"/>
            <w:tcBorders>
              <w:top w:val="nil"/>
              <w:left w:val="nil"/>
              <w:bottom w:val="single" w:sz="4" w:space="0" w:color="auto"/>
              <w:right w:val="single" w:sz="4" w:space="0" w:color="auto"/>
            </w:tcBorders>
            <w:vAlign w:val="center"/>
            <w:hideMark/>
          </w:tcPr>
          <w:p w14:paraId="02A5F597" w14:textId="77777777" w:rsidR="0056135E" w:rsidRPr="00B370B0" w:rsidRDefault="0056135E" w:rsidP="00DD37B3">
            <w:pPr>
              <w:spacing w:after="0" w:line="240" w:lineRule="auto"/>
              <w:jc w:val="center"/>
              <w:rPr>
                <w:rFonts w:cs="Arial"/>
                <w:b/>
                <w:bCs/>
              </w:rPr>
            </w:pPr>
            <w:r w:rsidRPr="00B370B0">
              <w:rPr>
                <w:rFonts w:cs="Arial"/>
                <w:b/>
                <w:bCs/>
              </w:rPr>
              <w:t> </w:t>
            </w:r>
          </w:p>
        </w:tc>
        <w:tc>
          <w:tcPr>
            <w:tcW w:w="674" w:type="dxa"/>
            <w:tcBorders>
              <w:top w:val="nil"/>
              <w:left w:val="nil"/>
              <w:bottom w:val="single" w:sz="4" w:space="0" w:color="auto"/>
              <w:right w:val="single" w:sz="4" w:space="0" w:color="auto"/>
            </w:tcBorders>
            <w:vAlign w:val="center"/>
            <w:hideMark/>
          </w:tcPr>
          <w:p w14:paraId="33CB4CB7" w14:textId="77777777" w:rsidR="0056135E" w:rsidRPr="00B370B0" w:rsidRDefault="0056135E" w:rsidP="00DD37B3">
            <w:pPr>
              <w:spacing w:after="0" w:line="240" w:lineRule="auto"/>
              <w:jc w:val="center"/>
              <w:rPr>
                <w:rFonts w:cs="Arial"/>
                <w:b/>
                <w:bCs/>
                <w:color w:val="000000"/>
              </w:rPr>
            </w:pPr>
            <w:r w:rsidRPr="00B370B0">
              <w:rPr>
                <w:rFonts w:cs="Arial"/>
                <w:b/>
                <w:bCs/>
                <w:color w:val="000000"/>
              </w:rPr>
              <w:t> </w:t>
            </w:r>
          </w:p>
        </w:tc>
      </w:tr>
      <w:tr w:rsidR="0056135E" w:rsidRPr="00B370B0" w14:paraId="5A06161A" w14:textId="77777777" w:rsidTr="00DD37B3">
        <w:trPr>
          <w:trHeight w:val="416"/>
        </w:trPr>
        <w:tc>
          <w:tcPr>
            <w:tcW w:w="412" w:type="dxa"/>
            <w:tcBorders>
              <w:top w:val="nil"/>
              <w:left w:val="single" w:sz="4" w:space="0" w:color="auto"/>
              <w:bottom w:val="single" w:sz="4" w:space="0" w:color="auto"/>
              <w:right w:val="single" w:sz="4" w:space="0" w:color="auto"/>
            </w:tcBorders>
            <w:noWrap/>
            <w:vAlign w:val="center"/>
            <w:hideMark/>
          </w:tcPr>
          <w:p w14:paraId="6843D330" w14:textId="77777777" w:rsidR="0056135E" w:rsidRPr="00B370B0" w:rsidRDefault="0056135E" w:rsidP="00DD37B3">
            <w:pPr>
              <w:spacing w:after="0" w:line="240" w:lineRule="auto"/>
              <w:jc w:val="center"/>
              <w:rPr>
                <w:rFonts w:cs="Arial"/>
                <w:b/>
                <w:bCs/>
              </w:rPr>
            </w:pPr>
            <w:r w:rsidRPr="00B370B0">
              <w:rPr>
                <w:rFonts w:cs="Arial"/>
                <w:b/>
                <w:bCs/>
              </w:rPr>
              <w:t>6.</w:t>
            </w:r>
          </w:p>
        </w:tc>
        <w:tc>
          <w:tcPr>
            <w:tcW w:w="873" w:type="dxa"/>
            <w:tcBorders>
              <w:top w:val="nil"/>
              <w:left w:val="nil"/>
              <w:bottom w:val="single" w:sz="4" w:space="0" w:color="auto"/>
              <w:right w:val="single" w:sz="4" w:space="0" w:color="auto"/>
            </w:tcBorders>
            <w:vAlign w:val="center"/>
            <w:hideMark/>
          </w:tcPr>
          <w:p w14:paraId="0D09BF3E" w14:textId="77777777" w:rsidR="0056135E" w:rsidRPr="00B370B0" w:rsidRDefault="0056135E" w:rsidP="00DD37B3">
            <w:pPr>
              <w:spacing w:after="0" w:line="240" w:lineRule="auto"/>
              <w:jc w:val="center"/>
              <w:rPr>
                <w:rFonts w:cs="Arial"/>
                <w:b/>
                <w:bCs/>
                <w:color w:val="000000"/>
              </w:rPr>
            </w:pPr>
            <w:r w:rsidRPr="00B370B0">
              <w:rPr>
                <w:rFonts w:cs="Arial"/>
                <w:b/>
                <w:bCs/>
                <w:color w:val="000000"/>
              </w:rPr>
              <w:t> </w:t>
            </w:r>
          </w:p>
        </w:tc>
        <w:tc>
          <w:tcPr>
            <w:tcW w:w="935" w:type="dxa"/>
            <w:tcBorders>
              <w:top w:val="nil"/>
              <w:left w:val="nil"/>
              <w:bottom w:val="single" w:sz="4" w:space="0" w:color="auto"/>
              <w:right w:val="single" w:sz="4" w:space="0" w:color="auto"/>
            </w:tcBorders>
            <w:vAlign w:val="center"/>
            <w:hideMark/>
          </w:tcPr>
          <w:p w14:paraId="49FA6917" w14:textId="77777777" w:rsidR="0056135E" w:rsidRPr="00B370B0" w:rsidRDefault="0056135E" w:rsidP="00DD37B3">
            <w:pPr>
              <w:spacing w:after="0" w:line="240" w:lineRule="auto"/>
              <w:jc w:val="center"/>
              <w:rPr>
                <w:rFonts w:cs="Arial"/>
                <w:b/>
                <w:bCs/>
                <w:color w:val="000000"/>
              </w:rPr>
            </w:pPr>
            <w:r w:rsidRPr="00B370B0">
              <w:rPr>
                <w:rFonts w:cs="Arial"/>
                <w:b/>
                <w:bCs/>
                <w:color w:val="000000"/>
              </w:rPr>
              <w:t> </w:t>
            </w:r>
          </w:p>
        </w:tc>
        <w:tc>
          <w:tcPr>
            <w:tcW w:w="1221" w:type="dxa"/>
            <w:tcBorders>
              <w:top w:val="nil"/>
              <w:left w:val="nil"/>
              <w:bottom w:val="single" w:sz="4" w:space="0" w:color="auto"/>
              <w:right w:val="single" w:sz="4" w:space="0" w:color="auto"/>
            </w:tcBorders>
            <w:noWrap/>
            <w:vAlign w:val="center"/>
            <w:hideMark/>
          </w:tcPr>
          <w:p w14:paraId="269E80B5" w14:textId="77777777" w:rsidR="0056135E" w:rsidRPr="00B370B0" w:rsidRDefault="0056135E" w:rsidP="00DD37B3">
            <w:pPr>
              <w:spacing w:after="0" w:line="240" w:lineRule="auto"/>
              <w:jc w:val="center"/>
              <w:rPr>
                <w:rFonts w:cs="Arial"/>
                <w:b/>
                <w:bCs/>
                <w:color w:val="000000"/>
              </w:rPr>
            </w:pPr>
            <w:r w:rsidRPr="00B370B0">
              <w:rPr>
                <w:rFonts w:cs="Arial"/>
                <w:b/>
                <w:bCs/>
                <w:color w:val="000000"/>
              </w:rPr>
              <w:t> </w:t>
            </w:r>
          </w:p>
        </w:tc>
        <w:tc>
          <w:tcPr>
            <w:tcW w:w="987" w:type="dxa"/>
            <w:tcBorders>
              <w:top w:val="nil"/>
              <w:left w:val="nil"/>
              <w:bottom w:val="single" w:sz="4" w:space="0" w:color="auto"/>
              <w:right w:val="single" w:sz="4" w:space="0" w:color="auto"/>
            </w:tcBorders>
            <w:vAlign w:val="center"/>
            <w:hideMark/>
          </w:tcPr>
          <w:p w14:paraId="29BC6211" w14:textId="77777777" w:rsidR="0056135E" w:rsidRPr="00B370B0" w:rsidRDefault="0056135E" w:rsidP="00DD37B3">
            <w:pPr>
              <w:spacing w:after="0" w:line="240" w:lineRule="auto"/>
              <w:jc w:val="center"/>
              <w:rPr>
                <w:rFonts w:cs="Arial"/>
                <w:b/>
                <w:bCs/>
              </w:rPr>
            </w:pPr>
            <w:r w:rsidRPr="00B370B0">
              <w:rPr>
                <w:rFonts w:cs="Arial"/>
                <w:b/>
                <w:bCs/>
              </w:rPr>
              <w:t> </w:t>
            </w:r>
          </w:p>
        </w:tc>
        <w:tc>
          <w:tcPr>
            <w:tcW w:w="1221" w:type="dxa"/>
            <w:tcBorders>
              <w:top w:val="nil"/>
              <w:left w:val="nil"/>
              <w:bottom w:val="single" w:sz="4" w:space="0" w:color="auto"/>
              <w:right w:val="single" w:sz="4" w:space="0" w:color="auto"/>
            </w:tcBorders>
            <w:noWrap/>
            <w:vAlign w:val="center"/>
            <w:hideMark/>
          </w:tcPr>
          <w:p w14:paraId="3B0AF680" w14:textId="77777777" w:rsidR="0056135E" w:rsidRPr="00B370B0" w:rsidRDefault="0056135E" w:rsidP="00DD37B3">
            <w:pPr>
              <w:spacing w:after="0" w:line="240" w:lineRule="auto"/>
              <w:jc w:val="center"/>
              <w:rPr>
                <w:rFonts w:cs="Arial"/>
                <w:b/>
                <w:bCs/>
              </w:rPr>
            </w:pPr>
            <w:r w:rsidRPr="00B370B0">
              <w:rPr>
                <w:rFonts w:cs="Arial"/>
                <w:b/>
                <w:bCs/>
              </w:rPr>
              <w:t> </w:t>
            </w:r>
          </w:p>
        </w:tc>
        <w:tc>
          <w:tcPr>
            <w:tcW w:w="1544" w:type="dxa"/>
            <w:tcBorders>
              <w:top w:val="nil"/>
              <w:left w:val="nil"/>
              <w:bottom w:val="single" w:sz="4" w:space="0" w:color="auto"/>
              <w:right w:val="single" w:sz="4" w:space="0" w:color="auto"/>
            </w:tcBorders>
            <w:vAlign w:val="center"/>
            <w:hideMark/>
          </w:tcPr>
          <w:p w14:paraId="2E9F5B8D" w14:textId="77777777" w:rsidR="0056135E" w:rsidRPr="00B370B0" w:rsidRDefault="0056135E" w:rsidP="00DD37B3">
            <w:pPr>
              <w:spacing w:after="0" w:line="240" w:lineRule="auto"/>
              <w:jc w:val="center"/>
              <w:rPr>
                <w:rFonts w:cs="Arial"/>
                <w:b/>
                <w:bCs/>
                <w:color w:val="000000"/>
              </w:rPr>
            </w:pPr>
            <w:r w:rsidRPr="00B370B0">
              <w:rPr>
                <w:rFonts w:cs="Arial"/>
                <w:b/>
                <w:bCs/>
                <w:color w:val="000000"/>
              </w:rPr>
              <w:t> </w:t>
            </w:r>
          </w:p>
        </w:tc>
        <w:tc>
          <w:tcPr>
            <w:tcW w:w="821" w:type="dxa"/>
            <w:tcBorders>
              <w:top w:val="nil"/>
              <w:left w:val="nil"/>
              <w:bottom w:val="single" w:sz="4" w:space="0" w:color="auto"/>
              <w:right w:val="single" w:sz="4" w:space="0" w:color="auto"/>
            </w:tcBorders>
            <w:vAlign w:val="center"/>
            <w:hideMark/>
          </w:tcPr>
          <w:p w14:paraId="3287FBE7" w14:textId="77777777" w:rsidR="0056135E" w:rsidRPr="00B370B0" w:rsidRDefault="0056135E" w:rsidP="00DD37B3">
            <w:pPr>
              <w:spacing w:after="0" w:line="240" w:lineRule="auto"/>
              <w:jc w:val="center"/>
              <w:rPr>
                <w:rFonts w:cs="Arial"/>
                <w:b/>
                <w:bCs/>
                <w:color w:val="000000"/>
              </w:rPr>
            </w:pPr>
            <w:r w:rsidRPr="00B370B0">
              <w:rPr>
                <w:rFonts w:cs="Arial"/>
                <w:b/>
                <w:bCs/>
                <w:color w:val="000000"/>
              </w:rPr>
              <w:t> </w:t>
            </w:r>
          </w:p>
        </w:tc>
        <w:tc>
          <w:tcPr>
            <w:tcW w:w="674" w:type="dxa"/>
            <w:tcBorders>
              <w:top w:val="nil"/>
              <w:left w:val="nil"/>
              <w:bottom w:val="single" w:sz="4" w:space="0" w:color="auto"/>
              <w:right w:val="single" w:sz="4" w:space="0" w:color="auto"/>
            </w:tcBorders>
            <w:vAlign w:val="center"/>
            <w:hideMark/>
          </w:tcPr>
          <w:p w14:paraId="25D791EE" w14:textId="77777777" w:rsidR="0056135E" w:rsidRPr="00B370B0" w:rsidRDefault="0056135E" w:rsidP="00DD37B3">
            <w:pPr>
              <w:spacing w:after="0" w:line="240" w:lineRule="auto"/>
              <w:jc w:val="center"/>
              <w:rPr>
                <w:rFonts w:cs="Arial"/>
                <w:b/>
                <w:bCs/>
                <w:color w:val="000000"/>
              </w:rPr>
            </w:pPr>
            <w:r w:rsidRPr="00B370B0">
              <w:rPr>
                <w:rFonts w:cs="Arial"/>
                <w:b/>
                <w:bCs/>
                <w:color w:val="000000"/>
              </w:rPr>
              <w:t> </w:t>
            </w:r>
          </w:p>
        </w:tc>
      </w:tr>
      <w:tr w:rsidR="0056135E" w:rsidRPr="00B370B0" w14:paraId="3F47269E" w14:textId="77777777" w:rsidTr="00DD37B3">
        <w:trPr>
          <w:trHeight w:val="769"/>
        </w:trPr>
        <w:tc>
          <w:tcPr>
            <w:tcW w:w="412" w:type="dxa"/>
            <w:tcBorders>
              <w:top w:val="nil"/>
              <w:left w:val="nil"/>
              <w:bottom w:val="nil"/>
              <w:right w:val="nil"/>
            </w:tcBorders>
            <w:noWrap/>
            <w:vAlign w:val="center"/>
            <w:hideMark/>
          </w:tcPr>
          <w:p w14:paraId="368AB797" w14:textId="77777777" w:rsidR="0056135E" w:rsidRPr="00B370B0" w:rsidRDefault="0056135E" w:rsidP="00DD37B3">
            <w:pPr>
              <w:spacing w:after="0" w:line="240" w:lineRule="auto"/>
              <w:jc w:val="center"/>
              <w:rPr>
                <w:rFonts w:cs="Arial"/>
                <w:b/>
                <w:bCs/>
                <w:color w:val="000000"/>
              </w:rPr>
            </w:pPr>
          </w:p>
        </w:tc>
        <w:tc>
          <w:tcPr>
            <w:tcW w:w="7604" w:type="dxa"/>
            <w:gridSpan w:val="7"/>
            <w:tcBorders>
              <w:top w:val="nil"/>
              <w:left w:val="nil"/>
              <w:bottom w:val="nil"/>
              <w:right w:val="nil"/>
            </w:tcBorders>
            <w:vAlign w:val="center"/>
            <w:hideMark/>
          </w:tcPr>
          <w:p w14:paraId="02B1F506" w14:textId="77777777" w:rsidR="0056135E" w:rsidRPr="00B370B0" w:rsidRDefault="0056135E" w:rsidP="00DD37B3">
            <w:pPr>
              <w:spacing w:after="0" w:line="240" w:lineRule="auto"/>
              <w:jc w:val="center"/>
              <w:rPr>
                <w:rFonts w:cs="Arial"/>
                <w:b/>
                <w:bCs/>
              </w:rPr>
            </w:pPr>
            <w:r w:rsidRPr="00B370B0">
              <w:rPr>
                <w:rFonts w:cs="Arial"/>
                <w:b/>
                <w:bCs/>
              </w:rPr>
              <w:t xml:space="preserve">W/w wykaz odpadów ujętych w  </w:t>
            </w:r>
            <w:proofErr w:type="spellStart"/>
            <w:r w:rsidRPr="00B370B0">
              <w:rPr>
                <w:rFonts w:cs="Arial"/>
                <w:b/>
                <w:bCs/>
              </w:rPr>
              <w:t>w</w:t>
            </w:r>
            <w:proofErr w:type="spellEnd"/>
            <w:r w:rsidRPr="00B370B0">
              <w:rPr>
                <w:rFonts w:cs="Arial"/>
                <w:b/>
                <w:bCs/>
              </w:rPr>
              <w:t xml:space="preserve"> pozycji </w:t>
            </w:r>
            <w:r w:rsidRPr="00B370B0">
              <w:rPr>
                <w:rFonts w:cs="Arial"/>
                <w:b/>
                <w:bCs/>
                <w:color w:val="FF0000"/>
              </w:rPr>
              <w:t>1,2,3,4,5,6</w:t>
            </w:r>
            <w:r w:rsidRPr="00B370B0">
              <w:rPr>
                <w:rFonts w:cs="Arial"/>
                <w:b/>
                <w:bCs/>
              </w:rPr>
              <w:t xml:space="preserve"> został sporządzony na podstawie Kart Przekazania Odpadów  oraz Zbiorczej specyfikacji obejmującej wytworzone odpady do umowy </w:t>
            </w:r>
            <w:proofErr w:type="spellStart"/>
            <w:r w:rsidRPr="00B370B0">
              <w:rPr>
                <w:rFonts w:cs="Arial"/>
                <w:b/>
                <w:bCs/>
              </w:rPr>
              <w:t>xxxxx</w:t>
            </w:r>
            <w:proofErr w:type="spellEnd"/>
            <w:r w:rsidRPr="00B370B0">
              <w:rPr>
                <w:rFonts w:cs="Arial"/>
                <w:b/>
                <w:bCs/>
              </w:rPr>
              <w:t xml:space="preserve"> - przekazanych przez Wykonawcę prac firmę </w:t>
            </w:r>
            <w:proofErr w:type="spellStart"/>
            <w:r w:rsidRPr="00B370B0">
              <w:rPr>
                <w:rFonts w:cs="Arial"/>
                <w:b/>
                <w:bCs/>
              </w:rPr>
              <w:t>xxxxxxx</w:t>
            </w:r>
            <w:proofErr w:type="spellEnd"/>
            <w:r w:rsidRPr="00B370B0">
              <w:rPr>
                <w:rFonts w:cs="Arial"/>
                <w:b/>
                <w:bCs/>
              </w:rPr>
              <w:t xml:space="preserve"> Zgodnie z oświadczeniem przekazanym przez w/w firmę </w:t>
            </w:r>
            <w:r w:rsidRPr="00B370B0">
              <w:rPr>
                <w:rFonts w:cs="Arial"/>
                <w:b/>
                <w:bCs/>
                <w:color w:val="FF0000"/>
              </w:rPr>
              <w:t>odpady zostaną poddane procesowi R12 w celu przygotowania ich do odzysku.</w:t>
            </w:r>
          </w:p>
        </w:tc>
        <w:tc>
          <w:tcPr>
            <w:tcW w:w="674" w:type="dxa"/>
            <w:tcBorders>
              <w:top w:val="nil"/>
              <w:left w:val="nil"/>
              <w:bottom w:val="nil"/>
              <w:right w:val="nil"/>
            </w:tcBorders>
            <w:noWrap/>
            <w:vAlign w:val="bottom"/>
            <w:hideMark/>
          </w:tcPr>
          <w:p w14:paraId="0011A081" w14:textId="77777777" w:rsidR="0056135E" w:rsidRPr="00B370B0" w:rsidRDefault="0056135E" w:rsidP="00DD37B3">
            <w:pPr>
              <w:spacing w:after="0" w:line="240" w:lineRule="auto"/>
              <w:jc w:val="center"/>
              <w:rPr>
                <w:rFonts w:cs="Arial"/>
                <w:b/>
                <w:bCs/>
              </w:rPr>
            </w:pPr>
          </w:p>
        </w:tc>
      </w:tr>
    </w:tbl>
    <w:p w14:paraId="27A15D40" w14:textId="77777777" w:rsidR="0056135E" w:rsidRPr="00B370B0" w:rsidRDefault="0056135E" w:rsidP="0056135E">
      <w:pPr>
        <w:tabs>
          <w:tab w:val="left" w:pos="949"/>
        </w:tabs>
        <w:rPr>
          <w:rFonts w:cs="Arial"/>
        </w:rPr>
      </w:pPr>
    </w:p>
    <w:p w14:paraId="3F183D2B" w14:textId="1B48FB47" w:rsidR="00F305A9" w:rsidRPr="00E46A0B" w:rsidRDefault="00F305A9" w:rsidP="00F305A9">
      <w:pPr>
        <w:autoSpaceDN w:val="0"/>
        <w:jc w:val="center"/>
        <w:textAlignment w:val="baseline"/>
        <w:rPr>
          <w:rFonts w:cs="Arial"/>
          <w:b/>
          <w:bCs/>
          <w:kern w:val="3"/>
          <w:lang w:eastAsia="ar-SA"/>
        </w:rPr>
      </w:pPr>
      <w:r>
        <w:rPr>
          <w:rFonts w:cs="Arial"/>
          <w:b/>
        </w:rPr>
        <w:br/>
      </w:r>
      <w:r>
        <w:rPr>
          <w:rFonts w:cs="Arial"/>
          <w:b/>
        </w:rPr>
        <w:br/>
      </w:r>
      <w:r>
        <w:rPr>
          <w:rFonts w:cs="Arial"/>
          <w:b/>
        </w:rPr>
        <w:br/>
      </w:r>
      <w:r>
        <w:rPr>
          <w:rFonts w:cs="Arial"/>
          <w:b/>
        </w:rPr>
        <w:br/>
      </w:r>
      <w:r>
        <w:rPr>
          <w:rFonts w:cs="Arial"/>
          <w:b/>
        </w:rPr>
        <w:br/>
      </w:r>
      <w:r>
        <w:rPr>
          <w:rFonts w:cs="Arial"/>
          <w:b/>
        </w:rPr>
        <w:br/>
      </w:r>
      <w:r>
        <w:rPr>
          <w:rFonts w:cs="Arial"/>
          <w:b/>
        </w:rPr>
        <w:br/>
      </w:r>
      <w:r>
        <w:rPr>
          <w:rFonts w:cs="Arial"/>
          <w:b/>
        </w:rPr>
        <w:br/>
      </w:r>
      <w:r>
        <w:rPr>
          <w:rFonts w:cs="Arial"/>
          <w:b/>
        </w:rPr>
        <w:br/>
      </w:r>
      <w:r>
        <w:rPr>
          <w:rFonts w:cs="Arial"/>
          <w:b/>
        </w:rPr>
        <w:br/>
      </w:r>
      <w:r>
        <w:rPr>
          <w:rFonts w:cs="Arial"/>
          <w:b/>
        </w:rPr>
        <w:br/>
      </w:r>
      <w:r>
        <w:rPr>
          <w:rFonts w:cs="Arial"/>
          <w:b/>
        </w:rPr>
        <w:br/>
      </w:r>
      <w:r>
        <w:rPr>
          <w:rFonts w:cs="Arial"/>
          <w:b/>
        </w:rPr>
        <w:br/>
      </w:r>
      <w:r>
        <w:rPr>
          <w:rFonts w:cs="Arial"/>
          <w:b/>
        </w:rPr>
        <w:br/>
      </w:r>
      <w:r>
        <w:rPr>
          <w:rFonts w:cs="Arial"/>
          <w:b/>
        </w:rPr>
        <w:br/>
      </w:r>
      <w:r>
        <w:rPr>
          <w:rFonts w:cs="Arial"/>
          <w:b/>
        </w:rPr>
        <w:br/>
      </w:r>
      <w:r>
        <w:rPr>
          <w:rFonts w:cs="Arial"/>
          <w:b/>
        </w:rPr>
        <w:br/>
      </w:r>
      <w:r>
        <w:rPr>
          <w:rFonts w:cs="Arial"/>
          <w:b/>
        </w:rPr>
        <w:br/>
      </w:r>
      <w:r w:rsidRPr="003A7DD7">
        <w:rPr>
          <w:rFonts w:cs="Arial"/>
          <w:b/>
          <w:bCs/>
          <w:kern w:val="3"/>
          <w:lang w:eastAsia="ar-SA"/>
        </w:rPr>
        <w:lastRenderedPageBreak/>
        <w:t>Załącznik nr 1</w:t>
      </w:r>
      <w:r>
        <w:rPr>
          <w:rFonts w:cs="Arial"/>
          <w:b/>
          <w:bCs/>
          <w:kern w:val="3"/>
          <w:lang w:eastAsia="ar-SA"/>
        </w:rPr>
        <w:t>5</w:t>
      </w:r>
      <w:r w:rsidRPr="003A7DD7">
        <w:rPr>
          <w:rFonts w:cs="Arial"/>
          <w:b/>
          <w:bCs/>
          <w:kern w:val="3"/>
          <w:lang w:eastAsia="ar-SA"/>
        </w:rPr>
        <w:t xml:space="preserve"> </w:t>
      </w:r>
      <w:r w:rsidRPr="003A7DD7">
        <w:rPr>
          <w:rFonts w:cs="Arial"/>
          <w:b/>
          <w:bCs/>
          <w:kern w:val="3"/>
          <w:lang w:eastAsia="ar-SA"/>
        </w:rPr>
        <w:br/>
        <w:t xml:space="preserve">Klauzula </w:t>
      </w:r>
      <w:proofErr w:type="spellStart"/>
      <w:r w:rsidRPr="003A7DD7">
        <w:rPr>
          <w:rFonts w:cs="Arial"/>
          <w:b/>
          <w:bCs/>
          <w:kern w:val="3"/>
          <w:lang w:eastAsia="ar-SA"/>
        </w:rPr>
        <w:t>KSeF</w:t>
      </w:r>
      <w:proofErr w:type="spellEnd"/>
    </w:p>
    <w:p w14:paraId="1FEF7DFA" w14:textId="77777777" w:rsidR="00F305A9" w:rsidRDefault="00F305A9" w:rsidP="00F305A9">
      <w:pPr>
        <w:autoSpaceDN w:val="0"/>
        <w:jc w:val="both"/>
        <w:textAlignment w:val="baseline"/>
        <w:rPr>
          <w:rFonts w:cs="Arial"/>
          <w:kern w:val="3"/>
          <w:lang w:eastAsia="ar-SA"/>
        </w:rPr>
      </w:pPr>
    </w:p>
    <w:p w14:paraId="41C0B41D" w14:textId="77777777" w:rsidR="00F305A9" w:rsidRPr="007D1E20" w:rsidRDefault="00F305A9" w:rsidP="00F305A9">
      <w:pPr>
        <w:pStyle w:val="Akapitzlist"/>
        <w:numPr>
          <w:ilvl w:val="0"/>
          <w:numId w:val="123"/>
        </w:numPr>
        <w:tabs>
          <w:tab w:val="left" w:pos="284"/>
        </w:tabs>
        <w:suppressAutoHyphens w:val="0"/>
        <w:spacing w:line="312" w:lineRule="auto"/>
        <w:ind w:left="284" w:hanging="284"/>
        <w:contextualSpacing/>
        <w:jc w:val="both"/>
        <w:rPr>
          <w:rFonts w:ascii="Arial" w:hAnsi="Arial" w:cs="Arial"/>
          <w:sz w:val="20"/>
          <w:szCs w:val="20"/>
        </w:rPr>
      </w:pPr>
      <w:r w:rsidRPr="007D1E20">
        <w:rPr>
          <w:rFonts w:ascii="Arial" w:hAnsi="Arial" w:cs="Arial"/>
          <w:sz w:val="20"/>
          <w:szCs w:val="20"/>
        </w:rPr>
        <w:t xml:space="preserve">Poniższe postanowienia niniejszego paragrafu będą miały zastosowanie od dnia, w którym </w:t>
      </w:r>
      <w:r>
        <w:rPr>
          <w:rFonts w:ascii="Arial" w:hAnsi="Arial" w:cs="Arial"/>
          <w:sz w:val="20"/>
          <w:szCs w:val="20"/>
        </w:rPr>
        <w:t>Dostawca</w:t>
      </w:r>
      <w:r w:rsidRPr="007D1E20">
        <w:rPr>
          <w:rFonts w:ascii="Arial" w:hAnsi="Arial" w:cs="Arial"/>
          <w:sz w:val="20"/>
          <w:szCs w:val="20"/>
        </w:rPr>
        <w:t xml:space="preserve"> zostanie zobowiązany do wystawiania i udostępnienia </w:t>
      </w:r>
      <w:r>
        <w:rPr>
          <w:rFonts w:ascii="Arial" w:hAnsi="Arial" w:cs="Arial"/>
          <w:sz w:val="20"/>
          <w:szCs w:val="20"/>
        </w:rPr>
        <w:t>Odbiorcy</w:t>
      </w:r>
      <w:r w:rsidRPr="007D1E20">
        <w:rPr>
          <w:rFonts w:ascii="Arial" w:hAnsi="Arial" w:cs="Arial"/>
          <w:sz w:val="20"/>
          <w:szCs w:val="20"/>
        </w:rPr>
        <w:t xml:space="preserve"> faktur (co w rozumieniu niniejszego paragrafu obejmuje również faktury korygujące) ustrukturyzowanych przy użyciu Krajowego Systemu e-Faktur (dalej: </w:t>
      </w:r>
      <w:proofErr w:type="spellStart"/>
      <w:r w:rsidRPr="007D1E20">
        <w:rPr>
          <w:rFonts w:ascii="Arial" w:hAnsi="Arial" w:cs="Arial"/>
          <w:sz w:val="20"/>
          <w:szCs w:val="20"/>
        </w:rPr>
        <w:t>KSeF</w:t>
      </w:r>
      <w:proofErr w:type="spellEnd"/>
      <w:r w:rsidRPr="007D1E20">
        <w:rPr>
          <w:rFonts w:ascii="Arial" w:hAnsi="Arial" w:cs="Arial"/>
          <w:sz w:val="20"/>
          <w:szCs w:val="20"/>
        </w:rPr>
        <w:t>) na podstawie przepisów ustawy z dnia 11 marca 2004 r. o podatku od towarów i usług (dalej: ustawa o VAT) i od tego dnia będą miały pierwszeństwo w przypadku rozbieżności z innymi postanowieniami niniejszej umowy i innymi ustaleniami Stron regulującymi sposób wystawiania, przesyłania i odbierania faktur.</w:t>
      </w:r>
    </w:p>
    <w:p w14:paraId="18CAA3A4" w14:textId="77777777" w:rsidR="00F305A9" w:rsidRPr="007D1E20" w:rsidRDefault="00F305A9" w:rsidP="00F305A9">
      <w:pPr>
        <w:spacing w:line="312" w:lineRule="auto"/>
        <w:ind w:left="284" w:hanging="284"/>
        <w:jc w:val="both"/>
        <w:rPr>
          <w:rFonts w:cs="Arial"/>
        </w:rPr>
      </w:pPr>
      <w:r w:rsidRPr="007D1E20">
        <w:rPr>
          <w:rFonts w:cs="Arial"/>
        </w:rPr>
        <w:t xml:space="preserve">2. </w:t>
      </w:r>
      <w:r>
        <w:rPr>
          <w:rFonts w:cs="Arial"/>
        </w:rPr>
        <w:t xml:space="preserve"> Dostawca</w:t>
      </w:r>
      <w:r w:rsidRPr="007D1E20">
        <w:rPr>
          <w:rFonts w:cs="Arial"/>
        </w:rPr>
        <w:t xml:space="preserve"> wystawi i udostępni </w:t>
      </w:r>
      <w:r>
        <w:rPr>
          <w:rFonts w:cs="Arial"/>
        </w:rPr>
        <w:t>Odbiorcy</w:t>
      </w:r>
      <w:r w:rsidRPr="007D1E20">
        <w:rPr>
          <w:rFonts w:cs="Arial"/>
        </w:rPr>
        <w:t xml:space="preserve"> fakturę z wykorzystaniem </w:t>
      </w:r>
      <w:proofErr w:type="spellStart"/>
      <w:r w:rsidRPr="007D1E20">
        <w:rPr>
          <w:rFonts w:cs="Arial"/>
        </w:rPr>
        <w:t>KSeF</w:t>
      </w:r>
      <w:proofErr w:type="spellEnd"/>
      <w:r w:rsidRPr="007D1E20">
        <w:rPr>
          <w:rFonts w:cs="Arial"/>
        </w:rPr>
        <w:t xml:space="preserve">, chyba że zaistnieją przypadki, o których mowa w ustawie o VAT uniemożliwiające takie działanie lub uprawniające </w:t>
      </w:r>
      <w:r>
        <w:rPr>
          <w:rFonts w:cs="Arial"/>
        </w:rPr>
        <w:t>Dostawcę</w:t>
      </w:r>
      <w:r w:rsidRPr="007D1E20">
        <w:rPr>
          <w:rFonts w:cs="Arial"/>
        </w:rPr>
        <w:t xml:space="preserve"> do innego działania – w takim przypadku faktura zostanie wystawiona i udostępniona </w:t>
      </w:r>
      <w:r>
        <w:rPr>
          <w:rFonts w:cs="Arial"/>
        </w:rPr>
        <w:t xml:space="preserve">Odbiorcy </w:t>
      </w:r>
      <w:r w:rsidRPr="007D1E20">
        <w:rPr>
          <w:rFonts w:cs="Arial"/>
        </w:rPr>
        <w:t xml:space="preserve">z uwzględnieniem zasad określonych w ustawie o VAT i niżej wskazanych ustępów. </w:t>
      </w:r>
    </w:p>
    <w:p w14:paraId="30F47BA8" w14:textId="77777777" w:rsidR="00F305A9" w:rsidRPr="007D1E20" w:rsidRDefault="00F305A9" w:rsidP="00F305A9">
      <w:pPr>
        <w:spacing w:line="312" w:lineRule="auto"/>
        <w:ind w:left="284" w:hanging="284"/>
        <w:jc w:val="both"/>
        <w:rPr>
          <w:rFonts w:cs="Arial"/>
        </w:rPr>
      </w:pPr>
      <w:r w:rsidRPr="007D1E20">
        <w:rPr>
          <w:rFonts w:cs="Arial"/>
        </w:rPr>
        <w:t xml:space="preserve">3. </w:t>
      </w:r>
      <w:r>
        <w:rPr>
          <w:rFonts w:cs="Arial"/>
        </w:rPr>
        <w:t xml:space="preserve"> </w:t>
      </w:r>
      <w:r w:rsidRPr="007D1E20">
        <w:rPr>
          <w:rFonts w:cs="Arial"/>
        </w:rPr>
        <w:t xml:space="preserve">Zapłata należnego </w:t>
      </w:r>
      <w:r>
        <w:rPr>
          <w:rFonts w:cs="Arial"/>
        </w:rPr>
        <w:t>Odbiorcy</w:t>
      </w:r>
      <w:r w:rsidRPr="007D1E20">
        <w:rPr>
          <w:rFonts w:cs="Arial"/>
        </w:rPr>
        <w:t xml:space="preserve"> wynagrodzenia nastąpi w oparciu o wystawioną na zasadach określonych w ust. 2 powyżej fakturę na numer rachunku bankowego </w:t>
      </w:r>
      <w:r>
        <w:rPr>
          <w:rFonts w:cs="Arial"/>
        </w:rPr>
        <w:t>…………………………………………………………..</w:t>
      </w:r>
      <w:r w:rsidRPr="007D1E20">
        <w:rPr>
          <w:rFonts w:cs="Arial"/>
        </w:rPr>
        <w:t xml:space="preserve"> oraz </w:t>
      </w:r>
      <w:r>
        <w:rPr>
          <w:rFonts w:cs="Arial"/>
        </w:rPr>
        <w:br/>
      </w:r>
      <w:r w:rsidRPr="007D1E20">
        <w:rPr>
          <w:rFonts w:cs="Arial"/>
        </w:rPr>
        <w:t xml:space="preserve">w terminie </w:t>
      </w:r>
      <w:r>
        <w:rPr>
          <w:rFonts w:cs="Arial"/>
        </w:rPr>
        <w:t>…………………………………</w:t>
      </w:r>
      <w:r w:rsidRPr="007D1E20">
        <w:rPr>
          <w:rFonts w:cs="Arial"/>
        </w:rPr>
        <w:t>dni od dnia</w:t>
      </w:r>
      <w:r>
        <w:t xml:space="preserve"> </w:t>
      </w:r>
      <w:r>
        <w:rPr>
          <w:rFonts w:cs="Arial"/>
        </w:rPr>
        <w:t>……………………………………………………………….</w:t>
      </w:r>
    </w:p>
    <w:p w14:paraId="2E38B4E6" w14:textId="77777777" w:rsidR="00F305A9" w:rsidRPr="007D1E20" w:rsidRDefault="00F305A9" w:rsidP="00F305A9">
      <w:pPr>
        <w:spacing w:line="312" w:lineRule="auto"/>
        <w:ind w:left="284" w:hanging="284"/>
        <w:jc w:val="both"/>
        <w:rPr>
          <w:rFonts w:cs="Arial"/>
        </w:rPr>
      </w:pPr>
      <w:r w:rsidRPr="007D1E20">
        <w:rPr>
          <w:rFonts w:cs="Arial"/>
        </w:rPr>
        <w:t xml:space="preserve">4. </w:t>
      </w:r>
      <w:r>
        <w:rPr>
          <w:rFonts w:cs="Arial"/>
        </w:rPr>
        <w:t xml:space="preserve"> </w:t>
      </w:r>
      <w:r w:rsidRPr="007D1E20">
        <w:rPr>
          <w:rFonts w:cs="Arial"/>
        </w:rPr>
        <w:t xml:space="preserve">Za datę wystawienia faktury ustrukturyzowanej uznaje się datę przesłania faktury przez </w:t>
      </w:r>
      <w:r>
        <w:rPr>
          <w:rFonts w:cs="Arial"/>
        </w:rPr>
        <w:t>Dostawcę</w:t>
      </w:r>
      <w:r w:rsidRPr="007D1E20">
        <w:rPr>
          <w:rFonts w:cs="Arial"/>
        </w:rPr>
        <w:t xml:space="preserve"> do </w:t>
      </w:r>
      <w:proofErr w:type="spellStart"/>
      <w:r w:rsidRPr="007D1E20">
        <w:rPr>
          <w:rFonts w:cs="Arial"/>
        </w:rPr>
        <w:t>KSeF</w:t>
      </w:r>
      <w:proofErr w:type="spellEnd"/>
      <w:r w:rsidRPr="007D1E20">
        <w:rPr>
          <w:rFonts w:cs="Arial"/>
        </w:rPr>
        <w:t xml:space="preserve">, a w przypadku faktury, o której mowa w art. 106nda ust. 1 lub ust. 16 ustawy o VAT lub faktur wystawianych w okresie awarii lub niedostępności </w:t>
      </w:r>
      <w:proofErr w:type="spellStart"/>
      <w:r w:rsidRPr="007D1E20">
        <w:rPr>
          <w:rFonts w:cs="Arial"/>
        </w:rPr>
        <w:t>KSeF</w:t>
      </w:r>
      <w:proofErr w:type="spellEnd"/>
      <w:r w:rsidRPr="007D1E20">
        <w:rPr>
          <w:rFonts w:cs="Arial"/>
        </w:rPr>
        <w:t xml:space="preserve"> – datę wystawienia wskazaną przez </w:t>
      </w:r>
      <w:r>
        <w:rPr>
          <w:rFonts w:cs="Arial"/>
        </w:rPr>
        <w:t xml:space="preserve">Dostawcę </w:t>
      </w:r>
      <w:r w:rsidRPr="007D1E20">
        <w:rPr>
          <w:rFonts w:cs="Arial"/>
        </w:rPr>
        <w:t>na tej fakturze.</w:t>
      </w:r>
    </w:p>
    <w:p w14:paraId="50809F5D" w14:textId="77777777" w:rsidR="00F305A9" w:rsidRPr="007D1E20" w:rsidRDefault="00F305A9" w:rsidP="00F305A9">
      <w:pPr>
        <w:spacing w:line="312" w:lineRule="auto"/>
        <w:ind w:left="284" w:hanging="284"/>
        <w:jc w:val="both"/>
        <w:rPr>
          <w:rFonts w:cs="Arial"/>
        </w:rPr>
      </w:pPr>
      <w:r w:rsidRPr="007D1E20">
        <w:rPr>
          <w:rFonts w:cs="Arial"/>
        </w:rPr>
        <w:t xml:space="preserve">5. Za dzień skutecznego doręczenia faktury </w:t>
      </w:r>
      <w:r>
        <w:rPr>
          <w:rFonts w:cs="Arial"/>
        </w:rPr>
        <w:t>Odbiorcy</w:t>
      </w:r>
      <w:r w:rsidRPr="007D1E20">
        <w:rPr>
          <w:rFonts w:cs="Arial"/>
        </w:rPr>
        <w:t xml:space="preserve"> uznaje się dzień jej otrzymania w rozumieniu przepisów ustawy o VAT; w przypadku faktury ustrukturyzowanej będzie to zatem dzień przydzielenia jej indywidualnego numeru identyfikującego tę fakturę w </w:t>
      </w:r>
      <w:proofErr w:type="spellStart"/>
      <w:r w:rsidRPr="007D1E20">
        <w:rPr>
          <w:rFonts w:cs="Arial"/>
        </w:rPr>
        <w:t>KSeF</w:t>
      </w:r>
      <w:proofErr w:type="spellEnd"/>
      <w:r w:rsidRPr="007D1E20">
        <w:rPr>
          <w:rFonts w:cs="Arial"/>
        </w:rPr>
        <w:t>.</w:t>
      </w:r>
      <w:r>
        <w:t xml:space="preserve"> </w:t>
      </w:r>
    </w:p>
    <w:p w14:paraId="716E9B62" w14:textId="77777777" w:rsidR="00F305A9" w:rsidRPr="007D1E20" w:rsidRDefault="00F305A9" w:rsidP="00F305A9">
      <w:pPr>
        <w:spacing w:line="312" w:lineRule="auto"/>
        <w:ind w:left="284" w:hanging="284"/>
        <w:jc w:val="both"/>
        <w:rPr>
          <w:rFonts w:cs="Arial"/>
        </w:rPr>
      </w:pPr>
      <w:r w:rsidRPr="007D1E20">
        <w:rPr>
          <w:rFonts w:cs="Arial"/>
        </w:rPr>
        <w:t xml:space="preserve">6. Jeżeli ustawa o VAT dopuszcza możliwość udostępnienia </w:t>
      </w:r>
      <w:r>
        <w:rPr>
          <w:rFonts w:cs="Arial"/>
        </w:rPr>
        <w:t>Odbiorcy</w:t>
      </w:r>
      <w:r w:rsidRPr="007D1E20">
        <w:rPr>
          <w:rFonts w:cs="Arial"/>
        </w:rPr>
        <w:t xml:space="preserve"> faktury w sposób inny niż przy użyciu </w:t>
      </w:r>
      <w:proofErr w:type="spellStart"/>
      <w:r w:rsidRPr="007D1E20">
        <w:rPr>
          <w:rFonts w:cs="Arial"/>
        </w:rPr>
        <w:t>KSeF</w:t>
      </w:r>
      <w:proofErr w:type="spellEnd"/>
      <w:r w:rsidRPr="007D1E20">
        <w:rPr>
          <w:rFonts w:cs="Arial"/>
        </w:rPr>
        <w:t xml:space="preserve">, taka faktura może zostać doręczona </w:t>
      </w:r>
      <w:r>
        <w:rPr>
          <w:rFonts w:cs="Arial"/>
        </w:rPr>
        <w:t>Odbiorcy</w:t>
      </w:r>
      <w:r w:rsidRPr="007D1E20">
        <w:rPr>
          <w:rFonts w:cs="Arial"/>
        </w:rPr>
        <w:t xml:space="preserve"> na jeden z następujących adresów: </w:t>
      </w:r>
    </w:p>
    <w:p w14:paraId="3B4BEE52" w14:textId="77777777" w:rsidR="00F305A9" w:rsidRPr="007D1E20" w:rsidRDefault="00F305A9" w:rsidP="00F305A9">
      <w:pPr>
        <w:spacing w:line="312" w:lineRule="auto"/>
        <w:ind w:left="567" w:hanging="283"/>
        <w:jc w:val="both"/>
        <w:rPr>
          <w:rFonts w:cs="Arial"/>
        </w:rPr>
      </w:pPr>
      <w:r w:rsidRPr="007D1E20">
        <w:rPr>
          <w:rFonts w:cs="Arial"/>
        </w:rPr>
        <w:t>a)</w:t>
      </w:r>
      <w:r>
        <w:t xml:space="preserve"> </w:t>
      </w:r>
      <w:r w:rsidRPr="002E7C2D">
        <w:rPr>
          <w:rFonts w:cs="Arial"/>
        </w:rPr>
        <w:t>ORLEN Centrum Usług Korporacyjnych Sp. z o.o. ul. Łukasiewicza 39, 09-400 Płock</w:t>
      </w:r>
      <w:r w:rsidRPr="007D1E20">
        <w:rPr>
          <w:rFonts w:cs="Arial"/>
        </w:rPr>
        <w:t xml:space="preserve"> (za datę skutecznego doręczenia faktury w takim przypadku będzie uznawana data doręczenia </w:t>
      </w:r>
      <w:r>
        <w:rPr>
          <w:rFonts w:cs="Arial"/>
        </w:rPr>
        <w:t xml:space="preserve">Odbiorcy </w:t>
      </w:r>
      <w:r w:rsidRPr="007D1E20">
        <w:rPr>
          <w:rFonts w:cs="Arial"/>
        </w:rPr>
        <w:t xml:space="preserve">przesyłki listowej zawierającej ww. fakturę, oznaczoną odpowiednimi kodami zgodnie z ustawą o VAT (z zastrzeżeniem, że w przypadku braku odbioru takiej przesyłki faktura będzie uznana za skutecznie doręczoną w dniu tzw. pierwszego awizo przesyłki listowej zawierającej fakturę) lub data nadania fakturze numeru identyfikującego </w:t>
      </w:r>
      <w:proofErr w:type="spellStart"/>
      <w:r w:rsidRPr="007D1E20">
        <w:rPr>
          <w:rFonts w:cs="Arial"/>
        </w:rPr>
        <w:t>KSeF</w:t>
      </w:r>
      <w:proofErr w:type="spellEnd"/>
      <w:r w:rsidRPr="007D1E20">
        <w:rPr>
          <w:rFonts w:cs="Arial"/>
        </w:rPr>
        <w:t xml:space="preserve"> – w zależności od tego, która z wymienionych sytuacji nastąpi pierwsza).</w:t>
      </w:r>
    </w:p>
    <w:p w14:paraId="6B029308" w14:textId="77777777" w:rsidR="00F305A9" w:rsidRPr="007D1E20" w:rsidRDefault="00F305A9" w:rsidP="00F305A9">
      <w:pPr>
        <w:spacing w:line="312" w:lineRule="auto"/>
        <w:ind w:left="567" w:hanging="283"/>
        <w:jc w:val="both"/>
        <w:rPr>
          <w:rFonts w:cs="Arial"/>
        </w:rPr>
      </w:pPr>
      <w:r w:rsidRPr="007D1E20">
        <w:rPr>
          <w:rFonts w:cs="Arial"/>
        </w:rPr>
        <w:t xml:space="preserve">b) e-mail: </w:t>
      </w:r>
      <w:hyperlink r:id="rId15" w:history="1">
        <w:r w:rsidRPr="00123051">
          <w:rPr>
            <w:rStyle w:val="Hipercze"/>
            <w:rFonts w:cs="Arial"/>
          </w:rPr>
          <w:t>efaktura.ooil@orlen.pl</w:t>
        </w:r>
      </w:hyperlink>
      <w:r>
        <w:rPr>
          <w:rFonts w:cs="Arial"/>
        </w:rPr>
        <w:t xml:space="preserve"> </w:t>
      </w:r>
      <w:r w:rsidRPr="007D1E20">
        <w:rPr>
          <w:rFonts w:cs="Arial"/>
        </w:rPr>
        <w:t xml:space="preserve">(za datę skutecznego doręczenia faktury w takim przypadku będzie uznawana data wysłania przez </w:t>
      </w:r>
      <w:r>
        <w:rPr>
          <w:rFonts w:cs="Arial"/>
        </w:rPr>
        <w:t>Dostawcę</w:t>
      </w:r>
      <w:r w:rsidRPr="007D1E20">
        <w:rPr>
          <w:rFonts w:cs="Arial"/>
        </w:rPr>
        <w:t xml:space="preserve"> do </w:t>
      </w:r>
      <w:r>
        <w:rPr>
          <w:rFonts w:cs="Arial"/>
        </w:rPr>
        <w:t>Odbiorcy</w:t>
      </w:r>
      <w:r w:rsidRPr="007D1E20">
        <w:rPr>
          <w:rFonts w:cs="Arial"/>
        </w:rPr>
        <w:t xml:space="preserve"> wiadomości e-mail zawierającej ww. fakturę w formacie PDF</w:t>
      </w:r>
      <w:r>
        <w:rPr>
          <w:rFonts w:cs="Arial"/>
        </w:rPr>
        <w:t xml:space="preserve">, </w:t>
      </w:r>
      <w:r w:rsidRPr="007D1E20">
        <w:rPr>
          <w:rFonts w:cs="Arial"/>
        </w:rPr>
        <w:t xml:space="preserve">oznaczoną odpowiednimi kodami zgodnie z ustawą o VAT lub data nadania fakturze numeru identyfikującego w </w:t>
      </w:r>
      <w:proofErr w:type="spellStart"/>
      <w:r w:rsidRPr="007D1E20">
        <w:rPr>
          <w:rFonts w:cs="Arial"/>
        </w:rPr>
        <w:t>KSeF</w:t>
      </w:r>
      <w:proofErr w:type="spellEnd"/>
      <w:r w:rsidRPr="007D1E20">
        <w:rPr>
          <w:rFonts w:cs="Arial"/>
        </w:rPr>
        <w:t xml:space="preserve"> – w zależności od tego, która z wymienionych sytuacji nastąpi pierwsza).</w:t>
      </w:r>
    </w:p>
    <w:p w14:paraId="5CCF928A" w14:textId="77777777" w:rsidR="00F305A9" w:rsidRDefault="00F305A9" w:rsidP="00F305A9">
      <w:pPr>
        <w:spacing w:line="312" w:lineRule="auto"/>
        <w:ind w:left="284" w:hanging="284"/>
        <w:jc w:val="both"/>
        <w:rPr>
          <w:rFonts w:cs="Arial"/>
        </w:rPr>
      </w:pPr>
      <w:r w:rsidRPr="007D1E20">
        <w:rPr>
          <w:rFonts w:cs="Arial"/>
        </w:rPr>
        <w:t>7. Faktura będzie uznana za prawidłowo wystawioną, jeżeli zostanie wystawiona z uwzględnieniem zasad wystawiania faktur określonych w ustawie o VAT.</w:t>
      </w:r>
    </w:p>
    <w:p w14:paraId="2235A30F" w14:textId="77777777" w:rsidR="00F305A9" w:rsidRPr="007D1E20" w:rsidRDefault="00F305A9" w:rsidP="00F305A9">
      <w:pPr>
        <w:spacing w:line="312" w:lineRule="auto"/>
        <w:ind w:left="284" w:hanging="284"/>
        <w:jc w:val="both"/>
        <w:rPr>
          <w:rFonts w:cs="Arial"/>
          <w:b/>
          <w:bCs/>
          <w:u w:val="single"/>
        </w:rPr>
      </w:pPr>
      <w:r>
        <w:rPr>
          <w:rFonts w:cs="Arial"/>
        </w:rPr>
        <w:lastRenderedPageBreak/>
        <w:t xml:space="preserve">8. </w:t>
      </w:r>
      <w:r w:rsidRPr="003701D8">
        <w:rPr>
          <w:rFonts w:cs="Arial"/>
        </w:rPr>
        <w:t>Zasady, o których mowa w ust. 5 i 6 powyżej stosuje się odpowiednio do załączników ustrukturyzowanych.</w:t>
      </w:r>
      <w:r>
        <w:rPr>
          <w:rFonts w:cs="Arial"/>
        </w:rPr>
        <w:t xml:space="preserve"> </w:t>
      </w:r>
      <w:r w:rsidRPr="003701D8">
        <w:rPr>
          <w:rFonts w:cs="Arial"/>
        </w:rPr>
        <w:t xml:space="preserve">Załączniki do faktur, które nie będą załącznikami ustrukturyzowanymi (tj. nie będą stanowić integralnej części faktury i nie będą doręczone przy użyciu </w:t>
      </w:r>
      <w:proofErr w:type="spellStart"/>
      <w:r w:rsidRPr="003701D8">
        <w:rPr>
          <w:rFonts w:cs="Arial"/>
        </w:rPr>
        <w:t>KSeF</w:t>
      </w:r>
      <w:proofErr w:type="spellEnd"/>
      <w:r w:rsidRPr="003701D8">
        <w:rPr>
          <w:rFonts w:cs="Arial"/>
        </w:rPr>
        <w:t xml:space="preserve">) zostaną doręczone na adres: efaktura.ooil@orlen.pl przy czym w temacie wiadomości e-mail, w której przesyłany będzie załącznik należy obowiązkowo wpisać nr </w:t>
      </w:r>
      <w:proofErr w:type="spellStart"/>
      <w:r w:rsidRPr="003701D8">
        <w:rPr>
          <w:rFonts w:cs="Arial"/>
        </w:rPr>
        <w:t>KSeF</w:t>
      </w:r>
      <w:proofErr w:type="spellEnd"/>
      <w:r w:rsidRPr="003701D8">
        <w:rPr>
          <w:rFonts w:cs="Arial"/>
        </w:rPr>
        <w:t xml:space="preserve"> faktury, której dotyczy przesłany załącznik a jeśli faktura została wystawiona w trybie awarii lub niedostępności wówczas numeru </w:t>
      </w:r>
      <w:proofErr w:type="spellStart"/>
      <w:r w:rsidRPr="003701D8">
        <w:rPr>
          <w:rFonts w:cs="Arial"/>
        </w:rPr>
        <w:t>KSeF</w:t>
      </w:r>
      <w:proofErr w:type="spellEnd"/>
      <w:r w:rsidRPr="003701D8">
        <w:rPr>
          <w:rFonts w:cs="Arial"/>
        </w:rPr>
        <w:t xml:space="preserve"> nie należy podawać - należy wskazać nr faktury.</w:t>
      </w:r>
    </w:p>
    <w:p w14:paraId="7EBD31A4" w14:textId="77777777" w:rsidR="00F305A9" w:rsidRPr="00B370B0" w:rsidRDefault="00F305A9" w:rsidP="00F305A9">
      <w:pPr>
        <w:jc w:val="center"/>
        <w:rPr>
          <w:rFonts w:cs="Arial"/>
          <w:b/>
        </w:rPr>
      </w:pPr>
    </w:p>
    <w:p w14:paraId="6CACF748" w14:textId="3B264D73" w:rsidR="002A243D" w:rsidRPr="00B370B0" w:rsidRDefault="002A243D" w:rsidP="0056135E">
      <w:pPr>
        <w:jc w:val="center"/>
        <w:rPr>
          <w:rFonts w:cs="Arial"/>
          <w:b/>
        </w:rPr>
      </w:pPr>
    </w:p>
    <w:sectPr w:rsidR="002A243D" w:rsidRPr="00B370B0">
      <w:footerReference w:type="even" r:id="rId16"/>
      <w:footerReference w:type="default" r:id="rId17"/>
      <w:footerReference w:type="first" r:id="rId18"/>
      <w:pgSz w:w="11906" w:h="16838"/>
      <w:pgMar w:top="1134" w:right="1418" w:bottom="1340" w:left="1418" w:header="73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015118" w14:textId="77777777" w:rsidR="00AE7477" w:rsidRDefault="00AE7477" w:rsidP="008228EE">
      <w:pPr>
        <w:spacing w:after="0" w:line="240" w:lineRule="auto"/>
      </w:pPr>
      <w:r>
        <w:separator/>
      </w:r>
    </w:p>
  </w:endnote>
  <w:endnote w:type="continuationSeparator" w:id="0">
    <w:p w14:paraId="7811574F" w14:textId="77777777" w:rsidR="00AE7477" w:rsidRDefault="00AE7477" w:rsidP="008228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altName w:val="Times New Roman"/>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1DA0AA" w14:textId="55062AE1" w:rsidR="0027196C" w:rsidRDefault="0027196C">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ins w:id="154" w:author="Pomian Kacper (OIL-ext)" w:date="2025-04-29T12:33:00Z">
      <w:r>
        <w:rPr>
          <w:noProof/>
        </w:rPr>
        <w:t>63</w:t>
      </w:r>
    </w:ins>
    <w:r>
      <w:rPr>
        <w:noProof/>
      </w:rP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52"/>
      <w:gridCol w:w="1515"/>
      <w:gridCol w:w="1515"/>
      <w:gridCol w:w="1753"/>
      <w:gridCol w:w="2535"/>
    </w:tblGrid>
    <w:tr w:rsidR="0027196C" w14:paraId="4D6E3C04" w14:textId="77777777">
      <w:tc>
        <w:tcPr>
          <w:tcW w:w="0" w:type="auto"/>
          <w:vAlign w:val="center"/>
        </w:tcPr>
        <w:p w14:paraId="4AA96416" w14:textId="77777777" w:rsidR="0027196C" w:rsidRDefault="0027196C">
          <w:pPr>
            <w:spacing w:line="240" w:lineRule="auto"/>
          </w:pPr>
          <w:r>
            <w:rPr>
              <w:sz w:val="16"/>
            </w:rPr>
            <w:t>Rodzaj</w:t>
          </w:r>
        </w:p>
      </w:tc>
      <w:tc>
        <w:tcPr>
          <w:tcW w:w="0" w:type="auto"/>
          <w:vAlign w:val="center"/>
        </w:tcPr>
        <w:p w14:paraId="5F718106" w14:textId="77777777" w:rsidR="0027196C" w:rsidRDefault="0027196C">
          <w:pPr>
            <w:spacing w:line="240" w:lineRule="auto"/>
          </w:pPr>
          <w:r>
            <w:rPr>
              <w:sz w:val="16"/>
            </w:rPr>
            <w:t>ID umowy</w:t>
          </w:r>
        </w:p>
      </w:tc>
      <w:tc>
        <w:tcPr>
          <w:tcW w:w="0" w:type="auto"/>
          <w:vAlign w:val="center"/>
        </w:tcPr>
        <w:p w14:paraId="206FA5A3" w14:textId="77777777" w:rsidR="0027196C" w:rsidRDefault="0027196C">
          <w:pPr>
            <w:spacing w:line="240" w:lineRule="auto"/>
          </w:pPr>
          <w:r>
            <w:rPr>
              <w:sz w:val="16"/>
            </w:rPr>
            <w:t>ID pliku</w:t>
          </w:r>
        </w:p>
      </w:tc>
      <w:tc>
        <w:tcPr>
          <w:tcW w:w="0" w:type="auto"/>
          <w:vAlign w:val="center"/>
        </w:tcPr>
        <w:p w14:paraId="76322B9D" w14:textId="77777777" w:rsidR="0027196C" w:rsidRDefault="0027196C">
          <w:pPr>
            <w:spacing w:line="240" w:lineRule="auto"/>
          </w:pPr>
          <w:r>
            <w:rPr>
              <w:sz w:val="16"/>
            </w:rPr>
            <w:t>Stan</w:t>
          </w:r>
        </w:p>
      </w:tc>
      <w:tc>
        <w:tcPr>
          <w:tcW w:w="0" w:type="auto"/>
          <w:vAlign w:val="center"/>
        </w:tcPr>
        <w:p w14:paraId="7DC01839" w14:textId="77777777" w:rsidR="0027196C" w:rsidRDefault="0027196C">
          <w:pPr>
            <w:spacing w:line="240" w:lineRule="auto"/>
          </w:pPr>
          <w:r>
            <w:rPr>
              <w:sz w:val="16"/>
            </w:rPr>
            <w:t>Data modyfikacji</w:t>
          </w:r>
        </w:p>
      </w:tc>
    </w:tr>
    <w:tr w:rsidR="0027196C" w14:paraId="4DF315C5" w14:textId="77777777">
      <w:tc>
        <w:tcPr>
          <w:tcW w:w="0" w:type="auto"/>
          <w:vAlign w:val="center"/>
        </w:tcPr>
        <w:p w14:paraId="1901424B" w14:textId="77777777" w:rsidR="0027196C" w:rsidRDefault="0027196C">
          <w:pPr>
            <w:spacing w:line="240" w:lineRule="auto"/>
          </w:pPr>
          <w:r>
            <w:rPr>
              <w:sz w:val="16"/>
            </w:rPr>
            <w:t>Akceptowana</w:t>
          </w:r>
        </w:p>
      </w:tc>
      <w:tc>
        <w:tcPr>
          <w:tcW w:w="0" w:type="auto"/>
          <w:vAlign w:val="center"/>
        </w:tcPr>
        <w:p w14:paraId="6058ECBE" w14:textId="77777777" w:rsidR="0027196C" w:rsidRDefault="0027196C">
          <w:pPr>
            <w:spacing w:line="240" w:lineRule="auto"/>
          </w:pPr>
          <w:r>
            <w:rPr>
              <w:sz w:val="16"/>
            </w:rPr>
            <w:t>312798617</w:t>
          </w:r>
        </w:p>
      </w:tc>
      <w:tc>
        <w:tcPr>
          <w:tcW w:w="0" w:type="auto"/>
          <w:vAlign w:val="center"/>
        </w:tcPr>
        <w:p w14:paraId="4E7F2963" w14:textId="77777777" w:rsidR="0027196C" w:rsidRDefault="0027196C">
          <w:pPr>
            <w:spacing w:line="240" w:lineRule="auto"/>
          </w:pPr>
          <w:r>
            <w:rPr>
              <w:sz w:val="16"/>
            </w:rPr>
            <w:t>312991094</w:t>
          </w:r>
        </w:p>
      </w:tc>
      <w:tc>
        <w:tcPr>
          <w:tcW w:w="0" w:type="auto"/>
          <w:vAlign w:val="center"/>
        </w:tcPr>
        <w:p w14:paraId="7F63982C" w14:textId="77777777" w:rsidR="0027196C" w:rsidRDefault="0027196C">
          <w:pPr>
            <w:spacing w:line="240" w:lineRule="auto"/>
          </w:pPr>
          <w:r>
            <w:rPr>
              <w:sz w:val="16"/>
            </w:rPr>
            <w:t>Do akceptacji</w:t>
          </w:r>
        </w:p>
      </w:tc>
      <w:tc>
        <w:tcPr>
          <w:tcW w:w="0" w:type="auto"/>
          <w:vAlign w:val="center"/>
        </w:tcPr>
        <w:p w14:paraId="2AD1CEB1" w14:textId="77777777" w:rsidR="0027196C" w:rsidRDefault="0027196C">
          <w:pPr>
            <w:spacing w:line="240" w:lineRule="auto"/>
          </w:pPr>
          <w:r>
            <w:rPr>
              <w:sz w:val="16"/>
            </w:rPr>
            <w:t>2025-02-24 14:19:24</w:t>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CBF260" w14:textId="12409020" w:rsidR="0027196C" w:rsidRDefault="0027196C">
    <w:pPr>
      <w:pBdr>
        <w:top w:val="single" w:sz="4" w:space="1" w:color="auto"/>
      </w:pBdr>
      <w:tabs>
        <w:tab w:val="center" w:pos="8640"/>
      </w:tabs>
      <w:jc w:val="right"/>
    </w:pPr>
    <w:r>
      <w:t xml:space="preserve">Strona </w:t>
    </w:r>
    <w:r>
      <w:fldChar w:fldCharType="begin"/>
    </w:r>
    <w:r>
      <w:instrText>PAGE</w:instrText>
    </w:r>
    <w:r>
      <w:fldChar w:fldCharType="separate"/>
    </w:r>
    <w:r w:rsidR="002E41DC">
      <w:rPr>
        <w:noProof/>
      </w:rPr>
      <w:t>21</w:t>
    </w:r>
    <w:r>
      <w:fldChar w:fldCharType="end"/>
    </w:r>
    <w:r>
      <w:t xml:space="preserve"> z </w:t>
    </w:r>
    <w:r>
      <w:fldChar w:fldCharType="begin"/>
    </w:r>
    <w:r>
      <w:instrText xml:space="preserve"> NUMPAGES </w:instrText>
    </w:r>
    <w:r>
      <w:fldChar w:fldCharType="separate"/>
    </w:r>
    <w:r w:rsidR="002E41DC">
      <w:rPr>
        <w:noProof/>
      </w:rPr>
      <w:t>62</w:t>
    </w:r>
    <w:r>
      <w:rPr>
        <w:noProof/>
      </w:rPr>
      <w:fldChar w:fldCharType="end"/>
    </w:r>
  </w:p>
  <w:p w14:paraId="1D1E12B6" w14:textId="77777777" w:rsidR="0027196C" w:rsidRDefault="0027196C">
    <w:pPr>
      <w:pBdr>
        <w:top w:val="single" w:sz="4" w:space="1" w:color="auto"/>
      </w:pBdr>
      <w:tabs>
        <w:tab w:val="center" w:pos="8640"/>
      </w:tabs>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E7D8E6" w14:textId="35B0F4AD" w:rsidR="0027196C" w:rsidRDefault="0027196C">
    <w:pPr>
      <w:pBdr>
        <w:top w:val="single" w:sz="4" w:space="1" w:color="auto"/>
      </w:pBdr>
      <w:tabs>
        <w:tab w:val="center" w:pos="8640"/>
      </w:tabs>
      <w:jc w:val="right"/>
    </w:pPr>
    <w:r>
      <w:t xml:space="preserve">Strona </w:t>
    </w:r>
    <w:r>
      <w:fldChar w:fldCharType="begin"/>
    </w:r>
    <w:r>
      <w:instrText>PAGE</w:instrText>
    </w:r>
    <w:r>
      <w:fldChar w:fldCharType="separate"/>
    </w:r>
    <w:r w:rsidR="002E41DC">
      <w:rPr>
        <w:noProof/>
      </w:rPr>
      <w:t>1</w:t>
    </w:r>
    <w:r>
      <w:fldChar w:fldCharType="end"/>
    </w:r>
    <w:r>
      <w:t xml:space="preserve"> z </w:t>
    </w:r>
    <w:r>
      <w:fldChar w:fldCharType="begin"/>
    </w:r>
    <w:r>
      <w:instrText xml:space="preserve"> NUMPAGES </w:instrText>
    </w:r>
    <w:r>
      <w:fldChar w:fldCharType="separate"/>
    </w:r>
    <w:r w:rsidR="002E41DC">
      <w:rPr>
        <w:noProof/>
      </w:rPr>
      <w:t>62</w:t>
    </w:r>
    <w:r>
      <w:rPr>
        <w:noProof/>
      </w:rPr>
      <w:fldChar w:fldCharType="end"/>
    </w:r>
  </w:p>
  <w:p w14:paraId="43D98EED" w14:textId="77777777" w:rsidR="0027196C" w:rsidRDefault="0027196C">
    <w:pPr>
      <w:pBdr>
        <w:top w:val="single" w:sz="4" w:space="1" w:color="auto"/>
      </w:pBdr>
      <w:tabs>
        <w:tab w:val="center" w:pos="8640"/>
      </w:tabs>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9B13CC" w14:textId="77777777" w:rsidR="00AE7477" w:rsidRDefault="00AE7477" w:rsidP="008228EE">
      <w:pPr>
        <w:spacing w:after="0" w:line="240" w:lineRule="auto"/>
      </w:pPr>
      <w:r>
        <w:separator/>
      </w:r>
    </w:p>
  </w:footnote>
  <w:footnote w:type="continuationSeparator" w:id="0">
    <w:p w14:paraId="5FCA9B28" w14:textId="77777777" w:rsidR="00AE7477" w:rsidRDefault="00AE7477" w:rsidP="008228E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A120D45E"/>
    <w:lvl w:ilvl="0">
      <w:start w:val="1"/>
      <w:numFmt w:val="none"/>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360"/>
        </w:tabs>
        <w:ind w:left="360" w:hanging="360"/>
      </w:pPr>
      <w:rPr>
        <w:rFonts w:eastAsia="Times New Roman" w:cs="Times New Roman"/>
        <w:b w:val="0"/>
        <w:bCs/>
        <w:sz w:val="20"/>
        <w:szCs w:val="20"/>
        <w:lang w:eastAsia="pl-PL"/>
      </w:rPr>
    </w:lvl>
  </w:abstractNum>
  <w:abstractNum w:abstractNumId="2" w15:restartNumberingAfterBreak="0">
    <w:nsid w:val="00000006"/>
    <w:multiLevelType w:val="multilevel"/>
    <w:tmpl w:val="00000006"/>
    <w:name w:val="WW8Num6"/>
    <w:lvl w:ilvl="0">
      <w:start w:val="1"/>
      <w:numFmt w:val="lowerLetter"/>
      <w:lvlText w:val="%1)"/>
      <w:lvlJc w:val="left"/>
      <w:pPr>
        <w:tabs>
          <w:tab w:val="num" w:pos="360"/>
        </w:tabs>
        <w:ind w:left="360" w:hanging="360"/>
      </w:pPr>
      <w:rPr>
        <w:rFonts w:ascii="Arial" w:eastAsia="Times New Roman" w:hAnsi="Arial" w:cs="Arial"/>
      </w:rPr>
    </w:lvl>
    <w:lvl w:ilvl="1">
      <w:start w:val="1"/>
      <w:numFmt w:val="lowerLetter"/>
      <w:lvlText w:val="%2)"/>
      <w:lvlJc w:val="left"/>
      <w:pPr>
        <w:tabs>
          <w:tab w:val="num" w:pos="720"/>
        </w:tabs>
        <w:ind w:left="720" w:hanging="360"/>
      </w:pPr>
      <w:rPr>
        <w:rFonts w:eastAsia="Times New Roman" w:cs="Times New Roman"/>
        <w:sz w:val="20"/>
        <w:szCs w:val="20"/>
        <w:lang w:eastAsia="pl-PL"/>
      </w:rPr>
    </w:lvl>
    <w:lvl w:ilvl="2">
      <w:start w:val="1"/>
      <w:numFmt w:val="lowerRoman"/>
      <w:lvlText w:val="%3)"/>
      <w:lvlJc w:val="left"/>
      <w:pPr>
        <w:tabs>
          <w:tab w:val="num" w:pos="1080"/>
        </w:tabs>
        <w:ind w:left="1080" w:hanging="360"/>
      </w:pPr>
      <w:rPr>
        <w:rFonts w:eastAsia="Times New Roman" w:cs="Times New Roman"/>
        <w:sz w:val="20"/>
        <w:szCs w:val="20"/>
        <w:lang w:eastAsia="pl-PL"/>
      </w:rPr>
    </w:lvl>
    <w:lvl w:ilvl="3">
      <w:start w:val="1"/>
      <w:numFmt w:val="decimal"/>
      <w:lvlText w:val="(%4)"/>
      <w:lvlJc w:val="left"/>
      <w:pPr>
        <w:tabs>
          <w:tab w:val="num" w:pos="1440"/>
        </w:tabs>
        <w:ind w:left="1440" w:hanging="360"/>
      </w:pPr>
      <w:rPr>
        <w:rFonts w:eastAsia="Times New Roman" w:cs="Times New Roman"/>
        <w:sz w:val="20"/>
        <w:szCs w:val="20"/>
        <w:lang w:eastAsia="pl-PL"/>
      </w:rPr>
    </w:lvl>
    <w:lvl w:ilvl="4">
      <w:start w:val="1"/>
      <w:numFmt w:val="lowerLetter"/>
      <w:lvlText w:val="(%5)"/>
      <w:lvlJc w:val="left"/>
      <w:pPr>
        <w:tabs>
          <w:tab w:val="num" w:pos="1800"/>
        </w:tabs>
        <w:ind w:left="1800" w:hanging="360"/>
      </w:pPr>
      <w:rPr>
        <w:rFonts w:eastAsia="Times New Roman" w:cs="Times New Roman"/>
        <w:sz w:val="20"/>
        <w:szCs w:val="20"/>
        <w:lang w:eastAsia="pl-PL"/>
      </w:rPr>
    </w:lvl>
    <w:lvl w:ilvl="5">
      <w:start w:val="1"/>
      <w:numFmt w:val="lowerRoman"/>
      <w:lvlText w:val="(%6)"/>
      <w:lvlJc w:val="left"/>
      <w:pPr>
        <w:tabs>
          <w:tab w:val="num" w:pos="2160"/>
        </w:tabs>
        <w:ind w:left="2160" w:hanging="360"/>
      </w:pPr>
      <w:rPr>
        <w:rFonts w:eastAsia="Times New Roman" w:cs="Times New Roman"/>
        <w:sz w:val="20"/>
        <w:szCs w:val="20"/>
        <w:lang w:eastAsia="pl-PL"/>
      </w:rPr>
    </w:lvl>
    <w:lvl w:ilvl="6">
      <w:start w:val="1"/>
      <w:numFmt w:val="decimal"/>
      <w:lvlText w:val="%7."/>
      <w:lvlJc w:val="left"/>
      <w:pPr>
        <w:tabs>
          <w:tab w:val="num" w:pos="2520"/>
        </w:tabs>
        <w:ind w:left="2520" w:hanging="360"/>
      </w:pPr>
      <w:rPr>
        <w:rFonts w:eastAsia="Times New Roman" w:cs="Times New Roman"/>
        <w:sz w:val="20"/>
        <w:szCs w:val="20"/>
        <w:lang w:eastAsia="pl-PL"/>
      </w:rPr>
    </w:lvl>
    <w:lvl w:ilvl="7">
      <w:start w:val="1"/>
      <w:numFmt w:val="lowerLetter"/>
      <w:lvlText w:val="%8."/>
      <w:lvlJc w:val="left"/>
      <w:pPr>
        <w:tabs>
          <w:tab w:val="num" w:pos="2880"/>
        </w:tabs>
        <w:ind w:left="2880" w:hanging="360"/>
      </w:pPr>
      <w:rPr>
        <w:rFonts w:eastAsia="Times New Roman" w:cs="Times New Roman"/>
        <w:sz w:val="20"/>
        <w:szCs w:val="20"/>
        <w:lang w:eastAsia="pl-PL"/>
      </w:rPr>
    </w:lvl>
    <w:lvl w:ilvl="8">
      <w:start w:val="1"/>
      <w:numFmt w:val="lowerRoman"/>
      <w:lvlText w:val="%9."/>
      <w:lvlJc w:val="left"/>
      <w:pPr>
        <w:tabs>
          <w:tab w:val="num" w:pos="3240"/>
        </w:tabs>
        <w:ind w:left="3240" w:hanging="360"/>
      </w:pPr>
      <w:rPr>
        <w:rFonts w:eastAsia="Times New Roman" w:cs="Times New Roman"/>
        <w:sz w:val="20"/>
        <w:szCs w:val="20"/>
        <w:lang w:eastAsia="pl-PL"/>
      </w:rPr>
    </w:lvl>
  </w:abstractNum>
  <w:abstractNum w:abstractNumId="3" w15:restartNumberingAfterBreak="0">
    <w:nsid w:val="00000009"/>
    <w:multiLevelType w:val="singleLevel"/>
    <w:tmpl w:val="00000009"/>
    <w:name w:val="WW8Num9"/>
    <w:lvl w:ilvl="0">
      <w:start w:val="6"/>
      <w:numFmt w:val="lowerLetter"/>
      <w:lvlText w:val="%1)"/>
      <w:lvlJc w:val="left"/>
      <w:pPr>
        <w:tabs>
          <w:tab w:val="num" w:pos="720"/>
        </w:tabs>
        <w:ind w:left="720" w:hanging="360"/>
      </w:pPr>
      <w:rPr>
        <w:rFonts w:eastAsia="Times New Roman" w:cs="Calibri" w:hint="default"/>
        <w:sz w:val="20"/>
        <w:szCs w:val="20"/>
        <w:lang w:eastAsia="pl-PL"/>
      </w:rPr>
    </w:lvl>
  </w:abstractNum>
  <w:abstractNum w:abstractNumId="4" w15:restartNumberingAfterBreak="0">
    <w:nsid w:val="0000000D"/>
    <w:multiLevelType w:val="multilevel"/>
    <w:tmpl w:val="0000000D"/>
    <w:name w:val="WW8Num13"/>
    <w:lvl w:ilvl="0">
      <w:start w:val="1"/>
      <w:numFmt w:val="decimal"/>
      <w:lvlText w:val="%1."/>
      <w:lvlJc w:val="left"/>
      <w:pPr>
        <w:tabs>
          <w:tab w:val="num" w:pos="540"/>
        </w:tabs>
        <w:ind w:left="540" w:hanging="360"/>
      </w:pPr>
      <w:rPr>
        <w:rFonts w:cs="Times New Roman"/>
        <w:b w:val="0"/>
      </w:rPr>
    </w:lvl>
    <w:lvl w:ilvl="1">
      <w:start w:val="1"/>
      <w:numFmt w:val="lowerLetter"/>
      <w:lvlText w:val="%2."/>
      <w:lvlJc w:val="left"/>
      <w:pPr>
        <w:tabs>
          <w:tab w:val="num" w:pos="1080"/>
        </w:tabs>
        <w:ind w:left="1080" w:hanging="360"/>
      </w:pPr>
      <w:rPr>
        <w:rFonts w:cs="Times New Roman"/>
        <w:color w:val="0000FF"/>
      </w:rPr>
    </w:lvl>
    <w:lvl w:ilvl="2">
      <w:start w:val="1"/>
      <w:numFmt w:val="lowerRoman"/>
      <w:lvlText w:val="%3."/>
      <w:lvlJc w:val="right"/>
      <w:pPr>
        <w:tabs>
          <w:tab w:val="num" w:pos="540"/>
        </w:tabs>
        <w:ind w:left="540" w:hanging="180"/>
      </w:pPr>
      <w:rPr>
        <w:rFonts w:cs="Times New Roman"/>
      </w:rPr>
    </w:lvl>
    <w:lvl w:ilvl="3">
      <w:start w:val="1"/>
      <w:numFmt w:val="decimal"/>
      <w:lvlText w:val="%4."/>
      <w:lvlJc w:val="left"/>
      <w:pPr>
        <w:tabs>
          <w:tab w:val="num" w:pos="360"/>
        </w:tabs>
        <w:ind w:left="360" w:hanging="360"/>
      </w:pPr>
      <w:rPr>
        <w:rFonts w:cs="Times New Roman"/>
        <w:b w:val="0"/>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5" w15:restartNumberingAfterBreak="0">
    <w:nsid w:val="0000000E"/>
    <w:multiLevelType w:val="singleLevel"/>
    <w:tmpl w:val="0000000E"/>
    <w:name w:val="WW8Num14"/>
    <w:lvl w:ilvl="0">
      <w:start w:val="1"/>
      <w:numFmt w:val="decimal"/>
      <w:lvlText w:val="%1."/>
      <w:lvlJc w:val="left"/>
      <w:pPr>
        <w:tabs>
          <w:tab w:val="num" w:pos="0"/>
        </w:tabs>
        <w:ind w:left="720" w:hanging="360"/>
      </w:pPr>
      <w:rPr>
        <w:rFonts w:eastAsia="Times New Roman" w:cs="Times New Roman" w:hint="default"/>
        <w:b w:val="0"/>
        <w:bCs/>
        <w:sz w:val="20"/>
        <w:szCs w:val="20"/>
        <w:lang w:eastAsia="pl-PL"/>
      </w:rPr>
    </w:lvl>
  </w:abstractNum>
  <w:abstractNum w:abstractNumId="6" w15:restartNumberingAfterBreak="0">
    <w:nsid w:val="0000000F"/>
    <w:multiLevelType w:val="multilevel"/>
    <w:tmpl w:val="0000000F"/>
    <w:name w:val="WW8Num15"/>
    <w:lvl w:ilvl="0">
      <w:start w:val="1"/>
      <w:numFmt w:val="bullet"/>
      <w:lvlText w:val=""/>
      <w:lvlJc w:val="left"/>
      <w:pPr>
        <w:tabs>
          <w:tab w:val="num" w:pos="360"/>
        </w:tabs>
        <w:ind w:left="360" w:hanging="360"/>
      </w:pPr>
      <w:rPr>
        <w:rFonts w:ascii="Symbol" w:hAnsi="Symbol" w:cs="Symbol" w:hint="default"/>
        <w:color w:val="auto"/>
        <w:sz w:val="20"/>
        <w:szCs w:val="20"/>
        <w:lang w:eastAsia="pl-PL"/>
      </w:rPr>
    </w:lvl>
    <w:lvl w:ilvl="1">
      <w:start w:val="1"/>
      <w:numFmt w:val="decimal"/>
      <w:lvlText w:val="%2."/>
      <w:lvlJc w:val="left"/>
      <w:pPr>
        <w:tabs>
          <w:tab w:val="num" w:pos="705"/>
        </w:tabs>
        <w:ind w:left="705" w:hanging="705"/>
      </w:pPr>
      <w:rPr>
        <w:rFonts w:ascii="Arial" w:eastAsia="Times New Roman"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 w15:restartNumberingAfterBreak="0">
    <w:nsid w:val="00000010"/>
    <w:multiLevelType w:val="multilevel"/>
    <w:tmpl w:val="36C80B90"/>
    <w:name w:val="WW8Num16"/>
    <w:lvl w:ilvl="0">
      <w:start w:val="1"/>
      <w:numFmt w:val="decimal"/>
      <w:lvlText w:val="%1."/>
      <w:lvlJc w:val="left"/>
      <w:pPr>
        <w:tabs>
          <w:tab w:val="num" w:pos="1140"/>
        </w:tabs>
        <w:ind w:left="1140" w:hanging="360"/>
      </w:pPr>
      <w:rPr>
        <w:rFonts w:cs="Times New Roman"/>
      </w:rPr>
    </w:lvl>
    <w:lvl w:ilvl="1">
      <w:start w:val="1"/>
      <w:numFmt w:val="lowerLetter"/>
      <w:lvlText w:val="%2)"/>
      <w:lvlJc w:val="left"/>
      <w:pPr>
        <w:tabs>
          <w:tab w:val="num" w:pos="1211"/>
        </w:tabs>
        <w:ind w:left="1211" w:hanging="360"/>
      </w:pPr>
      <w:rPr>
        <w:rFonts w:cs="Times New Roman"/>
        <w:strike w:val="0"/>
        <w:dstrike w:val="0"/>
        <w:color w:val="000000"/>
        <w:u w:val="none"/>
        <w:effect w:val="none"/>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8" w15:restartNumberingAfterBreak="0">
    <w:nsid w:val="00000015"/>
    <w:multiLevelType w:val="singleLevel"/>
    <w:tmpl w:val="00000015"/>
    <w:name w:val="WW8Num21"/>
    <w:lvl w:ilvl="0">
      <w:start w:val="1"/>
      <w:numFmt w:val="lowerLetter"/>
      <w:lvlText w:val="%1)"/>
      <w:lvlJc w:val="left"/>
      <w:pPr>
        <w:tabs>
          <w:tab w:val="num" w:pos="0"/>
        </w:tabs>
        <w:ind w:left="1080" w:hanging="360"/>
      </w:pPr>
      <w:rPr>
        <w:rFonts w:eastAsia="Times New Roman" w:cs="Arial"/>
        <w:sz w:val="20"/>
        <w:szCs w:val="20"/>
        <w:lang w:eastAsia="pl-PL"/>
      </w:rPr>
    </w:lvl>
  </w:abstractNum>
  <w:abstractNum w:abstractNumId="9" w15:restartNumberingAfterBreak="0">
    <w:nsid w:val="00000016"/>
    <w:multiLevelType w:val="multilevel"/>
    <w:tmpl w:val="00000016"/>
    <w:name w:val="WW8Num22"/>
    <w:lvl w:ilvl="0">
      <w:start w:val="1"/>
      <w:numFmt w:val="decimal"/>
      <w:lvlText w:val="%1."/>
      <w:lvlJc w:val="left"/>
      <w:pPr>
        <w:tabs>
          <w:tab w:val="num" w:pos="0"/>
        </w:tabs>
        <w:ind w:left="0" w:firstLine="0"/>
      </w:pPr>
      <w:rPr>
        <w:rFonts w:eastAsia="Times New Roman" w:cs="Times New Roman"/>
        <w:b w:val="0"/>
        <w:bCs/>
        <w:sz w:val="20"/>
        <w:szCs w:val="20"/>
        <w:lang w:eastAsia="pl-PL"/>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10" w15:restartNumberingAfterBreak="0">
    <w:nsid w:val="00000017"/>
    <w:multiLevelType w:val="multilevel"/>
    <w:tmpl w:val="418618CA"/>
    <w:name w:val="WW8Num23"/>
    <w:lvl w:ilvl="0">
      <w:start w:val="1"/>
      <w:numFmt w:val="decimal"/>
      <w:lvlText w:val="%1."/>
      <w:lvlJc w:val="left"/>
      <w:pPr>
        <w:tabs>
          <w:tab w:val="num" w:pos="360"/>
        </w:tabs>
        <w:ind w:left="360" w:hanging="360"/>
      </w:pPr>
      <w:rPr>
        <w:rFonts w:ascii="Calibri" w:eastAsia="Times New Roman" w:hAnsi="Calibri" w:cs="Times New Roman" w:hint="default"/>
        <w:color w:val="auto"/>
        <w:sz w:val="20"/>
        <w:szCs w:val="20"/>
        <w:lang w:eastAsia="pl-PL"/>
      </w:rPr>
    </w:lvl>
    <w:lvl w:ilvl="1">
      <w:start w:val="1"/>
      <w:numFmt w:val="lowerLetter"/>
      <w:lvlText w:val="%2)"/>
      <w:lvlJc w:val="left"/>
      <w:pPr>
        <w:tabs>
          <w:tab w:val="num" w:pos="720"/>
        </w:tabs>
        <w:ind w:left="720" w:hanging="360"/>
      </w:pPr>
      <w:rPr>
        <w:rFonts w:eastAsia="Times New Roman" w:cs="Times New Roman"/>
        <w:b w:val="0"/>
        <w:bCs/>
        <w:sz w:val="20"/>
        <w:szCs w:val="20"/>
        <w:lang w:eastAsia="pl-PL"/>
      </w:rPr>
    </w:lvl>
    <w:lvl w:ilvl="2">
      <w:start w:val="1"/>
      <w:numFmt w:val="lowerRoman"/>
      <w:lvlText w:val="%3)"/>
      <w:lvlJc w:val="left"/>
      <w:pPr>
        <w:tabs>
          <w:tab w:val="num" w:pos="1080"/>
        </w:tabs>
        <w:ind w:left="1080" w:hanging="360"/>
      </w:pPr>
      <w:rPr>
        <w:rFonts w:eastAsia="Times New Roman" w:cs="Times New Roman"/>
        <w:b/>
        <w:bCs/>
        <w:sz w:val="20"/>
        <w:szCs w:val="20"/>
        <w:lang w:eastAsia="pl-PL"/>
      </w:rPr>
    </w:lvl>
    <w:lvl w:ilvl="3">
      <w:start w:val="1"/>
      <w:numFmt w:val="decimal"/>
      <w:lvlText w:val="(%4)"/>
      <w:lvlJc w:val="left"/>
      <w:pPr>
        <w:tabs>
          <w:tab w:val="num" w:pos="1440"/>
        </w:tabs>
        <w:ind w:left="1440" w:hanging="360"/>
      </w:pPr>
      <w:rPr>
        <w:rFonts w:eastAsia="Times New Roman" w:cs="Times New Roman"/>
        <w:b/>
        <w:bCs/>
        <w:sz w:val="20"/>
        <w:szCs w:val="20"/>
        <w:lang w:eastAsia="pl-PL"/>
      </w:rPr>
    </w:lvl>
    <w:lvl w:ilvl="4">
      <w:start w:val="1"/>
      <w:numFmt w:val="lowerLetter"/>
      <w:lvlText w:val="(%5)"/>
      <w:lvlJc w:val="left"/>
      <w:pPr>
        <w:tabs>
          <w:tab w:val="num" w:pos="1800"/>
        </w:tabs>
        <w:ind w:left="1800" w:hanging="360"/>
      </w:pPr>
      <w:rPr>
        <w:rFonts w:eastAsia="Times New Roman" w:cs="Times New Roman"/>
        <w:b/>
        <w:bCs/>
        <w:sz w:val="20"/>
        <w:szCs w:val="20"/>
        <w:lang w:eastAsia="pl-PL"/>
      </w:rPr>
    </w:lvl>
    <w:lvl w:ilvl="5">
      <w:start w:val="1"/>
      <w:numFmt w:val="lowerRoman"/>
      <w:lvlText w:val="(%6)"/>
      <w:lvlJc w:val="left"/>
      <w:pPr>
        <w:tabs>
          <w:tab w:val="num" w:pos="2160"/>
        </w:tabs>
        <w:ind w:left="2160" w:hanging="360"/>
      </w:pPr>
      <w:rPr>
        <w:rFonts w:eastAsia="Times New Roman" w:cs="Times New Roman"/>
        <w:b/>
        <w:bCs/>
        <w:sz w:val="20"/>
        <w:szCs w:val="20"/>
        <w:lang w:eastAsia="pl-PL"/>
      </w:rPr>
    </w:lvl>
    <w:lvl w:ilvl="6">
      <w:start w:val="1"/>
      <w:numFmt w:val="decimal"/>
      <w:lvlText w:val="%7."/>
      <w:lvlJc w:val="left"/>
      <w:pPr>
        <w:tabs>
          <w:tab w:val="num" w:pos="2520"/>
        </w:tabs>
        <w:ind w:left="2520" w:hanging="360"/>
      </w:pPr>
      <w:rPr>
        <w:rFonts w:eastAsia="Times New Roman" w:cs="Times New Roman"/>
        <w:b/>
        <w:bCs/>
        <w:sz w:val="20"/>
        <w:szCs w:val="20"/>
        <w:lang w:eastAsia="pl-PL"/>
      </w:rPr>
    </w:lvl>
    <w:lvl w:ilvl="7">
      <w:start w:val="1"/>
      <w:numFmt w:val="lowerLetter"/>
      <w:lvlText w:val="%8."/>
      <w:lvlJc w:val="left"/>
      <w:pPr>
        <w:tabs>
          <w:tab w:val="num" w:pos="2880"/>
        </w:tabs>
        <w:ind w:left="2880" w:hanging="360"/>
      </w:pPr>
      <w:rPr>
        <w:rFonts w:eastAsia="Times New Roman" w:cs="Times New Roman"/>
        <w:b/>
        <w:bCs/>
        <w:sz w:val="20"/>
        <w:szCs w:val="20"/>
        <w:lang w:eastAsia="pl-PL"/>
      </w:rPr>
    </w:lvl>
    <w:lvl w:ilvl="8">
      <w:start w:val="1"/>
      <w:numFmt w:val="lowerRoman"/>
      <w:lvlText w:val="%9."/>
      <w:lvlJc w:val="left"/>
      <w:pPr>
        <w:tabs>
          <w:tab w:val="num" w:pos="3240"/>
        </w:tabs>
        <w:ind w:left="3240" w:hanging="360"/>
      </w:pPr>
      <w:rPr>
        <w:rFonts w:eastAsia="Times New Roman" w:cs="Times New Roman"/>
        <w:b/>
        <w:bCs/>
        <w:sz w:val="20"/>
        <w:szCs w:val="20"/>
        <w:lang w:eastAsia="pl-PL"/>
      </w:rPr>
    </w:lvl>
  </w:abstractNum>
  <w:abstractNum w:abstractNumId="11" w15:restartNumberingAfterBreak="0">
    <w:nsid w:val="0000001E"/>
    <w:multiLevelType w:val="multilevel"/>
    <w:tmpl w:val="EEEA17E4"/>
    <w:name w:val="WW8Num30"/>
    <w:lvl w:ilvl="0">
      <w:start w:val="1"/>
      <w:numFmt w:val="decimal"/>
      <w:lvlText w:val="%1."/>
      <w:lvlJc w:val="left"/>
      <w:pPr>
        <w:tabs>
          <w:tab w:val="num" w:pos="0"/>
        </w:tabs>
        <w:ind w:left="0" w:firstLine="0"/>
      </w:pPr>
      <w:rPr>
        <w:rFonts w:eastAsia="Times New Roman" w:cs="Times New Roman"/>
        <w:b w:val="0"/>
        <w:i/>
        <w:sz w:val="20"/>
        <w:szCs w:val="20"/>
        <w:lang w:eastAsia="pl-PL"/>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12" w15:restartNumberingAfterBreak="0">
    <w:nsid w:val="0000001F"/>
    <w:multiLevelType w:val="multilevel"/>
    <w:tmpl w:val="0000001F"/>
    <w:name w:val="WW8Num31"/>
    <w:lvl w:ilvl="0">
      <w:start w:val="1"/>
      <w:numFmt w:val="decimal"/>
      <w:lvlText w:val="%1."/>
      <w:lvlJc w:val="left"/>
      <w:pPr>
        <w:tabs>
          <w:tab w:val="num" w:pos="360"/>
        </w:tabs>
        <w:ind w:left="360" w:hanging="360"/>
      </w:pPr>
      <w:rPr>
        <w:rFonts w:eastAsia="Times New Roman" w:cs="Times New Roman" w:hint="default"/>
        <w:color w:val="auto"/>
        <w:sz w:val="20"/>
        <w:szCs w:val="20"/>
        <w:lang w:eastAsia="pl-PL"/>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 w15:restartNumberingAfterBreak="0">
    <w:nsid w:val="00000025"/>
    <w:multiLevelType w:val="multilevel"/>
    <w:tmpl w:val="00000025"/>
    <w:name w:val="WW8Num37"/>
    <w:lvl w:ilvl="0">
      <w:start w:val="1"/>
      <w:numFmt w:val="decimal"/>
      <w:lvlText w:val="%1."/>
      <w:lvlJc w:val="left"/>
      <w:pPr>
        <w:tabs>
          <w:tab w:val="num" w:pos="0"/>
        </w:tabs>
        <w:ind w:left="360" w:hanging="360"/>
      </w:pPr>
      <w:rPr>
        <w:rFonts w:ascii="Calibri" w:eastAsia="Times New Roman" w:hAnsi="Calibri" w:cs="Calibri" w:hint="default"/>
        <w:b w:val="0"/>
        <w:bCs/>
        <w:strike w:val="0"/>
        <w:dstrike w:val="0"/>
        <w:sz w:val="20"/>
        <w:szCs w:val="20"/>
        <w:highlight w:val="yellow"/>
        <w:lang w:eastAsia="pl-PL"/>
      </w:rPr>
    </w:lvl>
    <w:lvl w:ilvl="1">
      <w:start w:val="1"/>
      <w:numFmt w:val="lowerLetter"/>
      <w:lvlText w:val="%2)"/>
      <w:lvlJc w:val="left"/>
      <w:pPr>
        <w:tabs>
          <w:tab w:val="num" w:pos="1080"/>
        </w:tabs>
        <w:ind w:left="1080" w:hanging="360"/>
      </w:pPr>
      <w:rPr>
        <w:rFonts w:ascii="Calibri" w:eastAsia="Times New Roman" w:hAnsi="Calibri" w:cs="Arial" w:hint="default"/>
        <w:bCs/>
        <w:color w:val="auto"/>
        <w:sz w:val="20"/>
        <w:szCs w:val="20"/>
        <w:lang w:eastAsia="pl-PL"/>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4" w15:restartNumberingAfterBreak="0">
    <w:nsid w:val="00000026"/>
    <w:multiLevelType w:val="singleLevel"/>
    <w:tmpl w:val="00000026"/>
    <w:name w:val="WW8Num38"/>
    <w:lvl w:ilvl="0">
      <w:start w:val="1"/>
      <w:numFmt w:val="lowerLetter"/>
      <w:lvlText w:val="%1)"/>
      <w:lvlJc w:val="left"/>
      <w:pPr>
        <w:tabs>
          <w:tab w:val="num" w:pos="0"/>
        </w:tabs>
        <w:ind w:left="786" w:hanging="360"/>
      </w:pPr>
      <w:rPr>
        <w:rFonts w:eastAsia="Times New Roman" w:cs="Arial"/>
        <w:color w:val="auto"/>
        <w:sz w:val="20"/>
        <w:szCs w:val="20"/>
        <w:lang w:eastAsia="pl-PL"/>
      </w:rPr>
    </w:lvl>
  </w:abstractNum>
  <w:abstractNum w:abstractNumId="15" w15:restartNumberingAfterBreak="0">
    <w:nsid w:val="00000027"/>
    <w:multiLevelType w:val="multilevel"/>
    <w:tmpl w:val="00000027"/>
    <w:name w:val="WW8Num39"/>
    <w:lvl w:ilvl="0">
      <w:start w:val="1"/>
      <w:numFmt w:val="decimal"/>
      <w:lvlText w:val="%1."/>
      <w:lvlJc w:val="left"/>
      <w:pPr>
        <w:tabs>
          <w:tab w:val="num" w:pos="0"/>
        </w:tabs>
        <w:ind w:left="360" w:hanging="360"/>
      </w:pPr>
      <w:rPr>
        <w:rFonts w:ascii="Calibri" w:eastAsia="Times New Roman" w:hAnsi="Calibri" w:cs="Calibri" w:hint="default"/>
        <w:b/>
        <w:bCs/>
        <w:strike w:val="0"/>
        <w:dstrike w:val="0"/>
        <w:sz w:val="20"/>
        <w:szCs w:val="20"/>
        <w:highlight w:val="yellow"/>
        <w:lang w:eastAsia="pl-PL"/>
      </w:rPr>
    </w:lvl>
    <w:lvl w:ilvl="1">
      <w:start w:val="1"/>
      <w:numFmt w:val="lowerLetter"/>
      <w:lvlText w:val="%2)"/>
      <w:lvlJc w:val="left"/>
      <w:pPr>
        <w:tabs>
          <w:tab w:val="num" w:pos="1080"/>
        </w:tabs>
        <w:ind w:left="1080" w:hanging="360"/>
      </w:pPr>
      <w:rPr>
        <w:rFonts w:ascii="Calibri" w:eastAsia="Times New Roman" w:hAnsi="Calibri" w:cs="Arial" w:hint="default"/>
        <w:color w:val="auto"/>
        <w:sz w:val="20"/>
        <w:szCs w:val="20"/>
        <w:lang w:eastAsia="pl-PL"/>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6" w15:restartNumberingAfterBreak="0">
    <w:nsid w:val="00000029"/>
    <w:multiLevelType w:val="singleLevel"/>
    <w:tmpl w:val="7976058C"/>
    <w:name w:val="WW8Num41"/>
    <w:lvl w:ilvl="0">
      <w:start w:val="1"/>
      <w:numFmt w:val="decimal"/>
      <w:lvlText w:val="%1."/>
      <w:lvlJc w:val="left"/>
      <w:pPr>
        <w:tabs>
          <w:tab w:val="num" w:pos="-360"/>
        </w:tabs>
        <w:ind w:left="360" w:hanging="360"/>
      </w:pPr>
      <w:rPr>
        <w:rFonts w:ascii="Arial" w:hAnsi="Arial" w:cs="Arial" w:hint="default"/>
        <w:b w:val="0"/>
        <w:sz w:val="20"/>
        <w:szCs w:val="20"/>
      </w:rPr>
    </w:lvl>
  </w:abstractNum>
  <w:abstractNum w:abstractNumId="17" w15:restartNumberingAfterBreak="0">
    <w:nsid w:val="0000002B"/>
    <w:multiLevelType w:val="multilevel"/>
    <w:tmpl w:val="0000002B"/>
    <w:name w:val="WW8Num43"/>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ascii="Calibri" w:eastAsia="Times New Roman" w:hAnsi="Calibri" w:cs="Times New Roman"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8" w15:restartNumberingAfterBreak="0">
    <w:nsid w:val="0000002E"/>
    <w:multiLevelType w:val="singleLevel"/>
    <w:tmpl w:val="D714C972"/>
    <w:name w:val="WW8Num46"/>
    <w:lvl w:ilvl="0">
      <w:start w:val="1"/>
      <w:numFmt w:val="lowerLetter"/>
      <w:lvlText w:val="%1)"/>
      <w:lvlJc w:val="left"/>
      <w:pPr>
        <w:tabs>
          <w:tab w:val="num" w:pos="0"/>
        </w:tabs>
        <w:ind w:left="1080" w:hanging="360"/>
      </w:pPr>
      <w:rPr>
        <w:b w:val="0"/>
        <w:bCs/>
      </w:rPr>
    </w:lvl>
  </w:abstractNum>
  <w:abstractNum w:abstractNumId="19" w15:restartNumberingAfterBreak="0">
    <w:nsid w:val="00000031"/>
    <w:multiLevelType w:val="singleLevel"/>
    <w:tmpl w:val="00000031"/>
    <w:name w:val="WW8Num49"/>
    <w:lvl w:ilvl="0">
      <w:start w:val="1"/>
      <w:numFmt w:val="lowerLetter"/>
      <w:lvlText w:val="%1)"/>
      <w:lvlJc w:val="left"/>
      <w:pPr>
        <w:tabs>
          <w:tab w:val="num" w:pos="0"/>
        </w:tabs>
        <w:ind w:left="1080" w:hanging="360"/>
      </w:pPr>
      <w:rPr>
        <w:rFonts w:eastAsia="Times New Roman" w:cs="Arial"/>
        <w:sz w:val="20"/>
        <w:szCs w:val="20"/>
        <w:lang w:eastAsia="pl-PL"/>
      </w:rPr>
    </w:lvl>
  </w:abstractNum>
  <w:abstractNum w:abstractNumId="20" w15:restartNumberingAfterBreak="0">
    <w:nsid w:val="00000033"/>
    <w:multiLevelType w:val="singleLevel"/>
    <w:tmpl w:val="00000033"/>
    <w:name w:val="WW8Num51"/>
    <w:lvl w:ilvl="0">
      <w:start w:val="1"/>
      <w:numFmt w:val="lowerLetter"/>
      <w:lvlText w:val="%1)"/>
      <w:lvlJc w:val="left"/>
      <w:pPr>
        <w:tabs>
          <w:tab w:val="num" w:pos="0"/>
        </w:tabs>
        <w:ind w:left="1080" w:hanging="360"/>
      </w:pPr>
      <w:rPr>
        <w:rFonts w:eastAsia="Times New Roman" w:cs="Arial"/>
        <w:sz w:val="20"/>
        <w:szCs w:val="20"/>
        <w:lang w:eastAsia="pl-PL"/>
      </w:rPr>
    </w:lvl>
  </w:abstractNum>
  <w:abstractNum w:abstractNumId="21" w15:restartNumberingAfterBreak="0">
    <w:nsid w:val="00000036"/>
    <w:multiLevelType w:val="singleLevel"/>
    <w:tmpl w:val="00000036"/>
    <w:name w:val="WW8Num54"/>
    <w:lvl w:ilvl="0">
      <w:start w:val="1"/>
      <w:numFmt w:val="lowerLetter"/>
      <w:lvlText w:val="%1)"/>
      <w:lvlJc w:val="left"/>
      <w:pPr>
        <w:tabs>
          <w:tab w:val="num" w:pos="0"/>
        </w:tabs>
        <w:ind w:left="1068" w:hanging="360"/>
      </w:pPr>
      <w:rPr>
        <w:rFonts w:hint="default"/>
        <w:b w:val="0"/>
      </w:rPr>
    </w:lvl>
  </w:abstractNum>
  <w:abstractNum w:abstractNumId="22" w15:restartNumberingAfterBreak="0">
    <w:nsid w:val="00000037"/>
    <w:multiLevelType w:val="singleLevel"/>
    <w:tmpl w:val="00000037"/>
    <w:name w:val="WW8Num55"/>
    <w:lvl w:ilvl="0">
      <w:start w:val="1"/>
      <w:numFmt w:val="lowerLetter"/>
      <w:lvlText w:val="%1)"/>
      <w:lvlJc w:val="left"/>
      <w:pPr>
        <w:tabs>
          <w:tab w:val="num" w:pos="0"/>
        </w:tabs>
        <w:ind w:left="1080" w:hanging="360"/>
      </w:pPr>
      <w:rPr>
        <w:rFonts w:eastAsia="Times New Roman" w:cs="Arial" w:hint="default"/>
        <w:sz w:val="20"/>
        <w:szCs w:val="20"/>
        <w:lang w:eastAsia="pl-PL"/>
      </w:rPr>
    </w:lvl>
  </w:abstractNum>
  <w:abstractNum w:abstractNumId="23" w15:restartNumberingAfterBreak="0">
    <w:nsid w:val="00000039"/>
    <w:multiLevelType w:val="singleLevel"/>
    <w:tmpl w:val="00000039"/>
    <w:name w:val="WW8Num57"/>
    <w:lvl w:ilvl="0">
      <w:start w:val="1"/>
      <w:numFmt w:val="lowerLetter"/>
      <w:lvlText w:val="%1)"/>
      <w:lvlJc w:val="left"/>
      <w:pPr>
        <w:tabs>
          <w:tab w:val="num" w:pos="720"/>
        </w:tabs>
        <w:ind w:left="720" w:hanging="360"/>
      </w:pPr>
      <w:rPr>
        <w:rFonts w:ascii="Calibri" w:eastAsia="Calibri" w:hAnsi="Calibri" w:cs="Times New Roman"/>
      </w:rPr>
    </w:lvl>
  </w:abstractNum>
  <w:abstractNum w:abstractNumId="24" w15:restartNumberingAfterBreak="0">
    <w:nsid w:val="0000003B"/>
    <w:multiLevelType w:val="singleLevel"/>
    <w:tmpl w:val="0000003B"/>
    <w:name w:val="WW8Num59"/>
    <w:lvl w:ilvl="0">
      <w:start w:val="1"/>
      <w:numFmt w:val="decimal"/>
      <w:lvlText w:val="%1."/>
      <w:lvlJc w:val="left"/>
      <w:pPr>
        <w:tabs>
          <w:tab w:val="num" w:pos="360"/>
        </w:tabs>
        <w:ind w:left="360" w:hanging="360"/>
      </w:pPr>
      <w:rPr>
        <w:rFonts w:ascii="Calibri" w:eastAsia="Times New Roman" w:hAnsi="Calibri" w:cs="Arial" w:hint="default"/>
        <w:b w:val="0"/>
        <w:bCs/>
        <w:sz w:val="20"/>
        <w:szCs w:val="20"/>
        <w:lang w:eastAsia="pl-PL"/>
      </w:rPr>
    </w:lvl>
  </w:abstractNum>
  <w:abstractNum w:abstractNumId="25" w15:restartNumberingAfterBreak="0">
    <w:nsid w:val="0000003C"/>
    <w:multiLevelType w:val="multilevel"/>
    <w:tmpl w:val="0000003C"/>
    <w:name w:val="WW8Num60"/>
    <w:lvl w:ilvl="0">
      <w:start w:val="1"/>
      <w:numFmt w:val="decimal"/>
      <w:pStyle w:val="Plandokumentu"/>
      <w:lvlText w:val="§ %1"/>
      <w:lvlJc w:val="left"/>
      <w:pPr>
        <w:tabs>
          <w:tab w:val="num" w:pos="780"/>
        </w:tabs>
        <w:ind w:left="780" w:hanging="780"/>
      </w:pPr>
      <w:rPr>
        <w:rFonts w:cs="Times New Roman" w:hint="default"/>
      </w:rPr>
    </w:lvl>
    <w:lvl w:ilvl="1">
      <w:start w:val="1"/>
      <w:numFmt w:val="decimal"/>
      <w:lvlText w:val="%1.%2"/>
      <w:lvlJc w:val="left"/>
      <w:pPr>
        <w:tabs>
          <w:tab w:val="num" w:pos="780"/>
        </w:tabs>
        <w:ind w:left="780" w:hanging="780"/>
      </w:pPr>
      <w:rPr>
        <w:rFonts w:cs="Times New Roman"/>
        <w:b w:val="0"/>
        <w:bCs w:val="0"/>
        <w:i w:val="0"/>
        <w:iCs w:val="0"/>
        <w:caps w:val="0"/>
        <w:smallCaps w:val="0"/>
        <w:strike w:val="0"/>
        <w:dstrike w:val="0"/>
        <w:vanish w:val="0"/>
        <w:color w:val="auto"/>
        <w:position w:val="0"/>
        <w:sz w:val="24"/>
        <w:vertAlign w:val="baseline"/>
      </w:rPr>
    </w:lvl>
    <w:lvl w:ilvl="2">
      <w:start w:val="1"/>
      <w:numFmt w:val="decimal"/>
      <w:lvlText w:val="%1.%2.%3"/>
      <w:lvlJc w:val="left"/>
      <w:pPr>
        <w:tabs>
          <w:tab w:val="num" w:pos="780"/>
        </w:tabs>
        <w:ind w:left="780" w:hanging="780"/>
      </w:pPr>
      <w:rPr>
        <w:rFonts w:cs="Times New Roman" w:hint="default"/>
      </w:rPr>
    </w:lvl>
    <w:lvl w:ilvl="3">
      <w:start w:val="1"/>
      <w:numFmt w:val="decimal"/>
      <w:lvlText w:val="%1.%2.%3.%4"/>
      <w:lvlJc w:val="left"/>
      <w:pPr>
        <w:tabs>
          <w:tab w:val="num" w:pos="780"/>
        </w:tabs>
        <w:ind w:left="780" w:hanging="7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0000003D"/>
    <w:multiLevelType w:val="multilevel"/>
    <w:tmpl w:val="0000003D"/>
    <w:name w:val="WW8Num61"/>
    <w:lvl w:ilvl="0">
      <w:start w:val="1"/>
      <w:numFmt w:val="decimal"/>
      <w:lvlText w:val="%1."/>
      <w:lvlJc w:val="left"/>
      <w:pPr>
        <w:tabs>
          <w:tab w:val="num" w:pos="1140"/>
        </w:tabs>
        <w:ind w:left="1140" w:hanging="360"/>
      </w:pPr>
      <w:rPr>
        <w:rFonts w:cs="Times New Roman"/>
      </w:rPr>
    </w:lvl>
    <w:lvl w:ilvl="1">
      <w:start w:val="1"/>
      <w:numFmt w:val="lowerLetter"/>
      <w:lvlText w:val="%2)"/>
      <w:lvlJc w:val="left"/>
      <w:pPr>
        <w:tabs>
          <w:tab w:val="num" w:pos="1211"/>
        </w:tabs>
        <w:ind w:left="1211" w:hanging="360"/>
      </w:pPr>
      <w:rPr>
        <w:rFonts w:cs="Times New Roman"/>
        <w:strike w:val="0"/>
        <w:dstrike w:val="0"/>
        <w:color w:val="000000"/>
        <w:u w:val="none"/>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7" w15:restartNumberingAfterBreak="0">
    <w:nsid w:val="00A73F00"/>
    <w:multiLevelType w:val="hybridMultilevel"/>
    <w:tmpl w:val="6518AB2A"/>
    <w:lvl w:ilvl="0" w:tplc="1C52EDE6">
      <w:start w:val="1"/>
      <w:numFmt w:val="bullet"/>
      <w:lvlText w:val=""/>
      <w:lvlJc w:val="left"/>
      <w:pPr>
        <w:ind w:left="1512" w:hanging="360"/>
      </w:pPr>
      <w:rPr>
        <w:rFonts w:ascii="Symbol" w:hAnsi="Symbol" w:hint="default"/>
      </w:rPr>
    </w:lvl>
    <w:lvl w:ilvl="1" w:tplc="04150003">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28" w15:restartNumberingAfterBreak="0">
    <w:nsid w:val="01233BDB"/>
    <w:multiLevelType w:val="hybridMultilevel"/>
    <w:tmpl w:val="FFB090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017462F5"/>
    <w:multiLevelType w:val="hybridMultilevel"/>
    <w:tmpl w:val="23969DAA"/>
    <w:lvl w:ilvl="0" w:tplc="E228AD70">
      <w:start w:val="1"/>
      <w:numFmt w:val="upperRoman"/>
      <w:lvlText w:val="%1."/>
      <w:lvlJc w:val="left"/>
      <w:pPr>
        <w:ind w:left="1080" w:hanging="720"/>
      </w:pPr>
      <w:rPr>
        <w:rFonts w:ascii="Calibri" w:eastAsia="Calibri" w:hAnsi="Calibri" w:cs="Arial" w:hint="default"/>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3712EE1"/>
    <w:multiLevelType w:val="hybridMultilevel"/>
    <w:tmpl w:val="FB48C23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1" w15:restartNumberingAfterBreak="0">
    <w:nsid w:val="03B32A83"/>
    <w:multiLevelType w:val="multilevel"/>
    <w:tmpl w:val="2326E5B2"/>
    <w:lvl w:ilvl="0">
      <w:start w:val="1"/>
      <w:numFmt w:val="bullet"/>
      <w:lvlText w:val=""/>
      <w:lvlJc w:val="left"/>
      <w:pPr>
        <w:tabs>
          <w:tab w:val="num" w:pos="360"/>
        </w:tabs>
        <w:ind w:left="360" w:hanging="360"/>
      </w:pPr>
      <w:rPr>
        <w:rFonts w:ascii="Symbol" w:hAnsi="Symbol" w:hint="default"/>
        <w:color w:val="auto"/>
      </w:rPr>
    </w:lvl>
    <w:lvl w:ilvl="1">
      <w:start w:val="1"/>
      <w:numFmt w:val="decimal"/>
      <w:isLgl/>
      <w:lvlText w:val="%2."/>
      <w:lvlJc w:val="left"/>
      <w:pPr>
        <w:tabs>
          <w:tab w:val="num" w:pos="705"/>
        </w:tabs>
        <w:ind w:left="705" w:hanging="705"/>
      </w:pPr>
      <w:rPr>
        <w:rFonts w:ascii="Arial" w:eastAsia="Times New Roman" w:hAnsi="Arial" w:cs="Arial"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080"/>
        </w:tabs>
        <w:ind w:left="1080" w:hanging="108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440"/>
        </w:tabs>
        <w:ind w:left="1440" w:hanging="1440"/>
      </w:pPr>
      <w:rPr>
        <w:rFonts w:cs="Times New Roman" w:hint="default"/>
      </w:rPr>
    </w:lvl>
  </w:abstractNum>
  <w:abstractNum w:abstractNumId="32" w15:restartNumberingAfterBreak="0">
    <w:nsid w:val="03D9568C"/>
    <w:multiLevelType w:val="hybridMultilevel"/>
    <w:tmpl w:val="1730DAA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3" w15:restartNumberingAfterBreak="0">
    <w:nsid w:val="0535678F"/>
    <w:multiLevelType w:val="multilevel"/>
    <w:tmpl w:val="77349EC2"/>
    <w:lvl w:ilvl="0">
      <w:start w:val="1"/>
      <w:numFmt w:val="decimal"/>
      <w:lvlText w:val="%1."/>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1">
      <w:start w:val="1"/>
      <w:numFmt w:val="decimal"/>
      <w:lvlText w:val="%2."/>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2">
      <w:start w:val="1"/>
      <w:numFmt w:val="decimal"/>
      <w:lvlText w:val="%3."/>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3">
      <w:start w:val="2"/>
      <w:numFmt w:val="decimal"/>
      <w:lvlText w:val="%4."/>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4">
      <w:start w:val="1"/>
      <w:numFmt w:val="lowerLetter"/>
      <w:lvlText w:val="%5)"/>
      <w:lvlJc w:val="left"/>
      <w:pPr>
        <w:ind w:left="0" w:firstLine="0"/>
      </w:pPr>
      <w:rPr>
        <w:rFonts w:ascii="Arial" w:hAnsi="Arial" w:cs="Arial" w:hint="default"/>
        <w:b w:val="0"/>
        <w:bCs w:val="0"/>
        <w:i w:val="0"/>
        <w:iCs w:val="0"/>
        <w:smallCaps w:val="0"/>
        <w:strike w:val="0"/>
        <w:dstrike w:val="0"/>
        <w:color w:val="000000"/>
        <w:spacing w:val="0"/>
        <w:w w:val="100"/>
        <w:position w:val="0"/>
        <w:sz w:val="22"/>
        <w:szCs w:val="22"/>
        <w:u w:val="none"/>
        <w:effect w:val="none"/>
      </w:rPr>
    </w:lvl>
    <w:lvl w:ilvl="5">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6">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7">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8">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abstractNum>
  <w:abstractNum w:abstractNumId="34" w15:restartNumberingAfterBreak="0">
    <w:nsid w:val="05F83AD6"/>
    <w:multiLevelType w:val="multilevel"/>
    <w:tmpl w:val="00000016"/>
    <w:lvl w:ilvl="0">
      <w:start w:val="1"/>
      <w:numFmt w:val="decimal"/>
      <w:lvlText w:val="%1."/>
      <w:lvlJc w:val="left"/>
      <w:pPr>
        <w:tabs>
          <w:tab w:val="num" w:pos="0"/>
        </w:tabs>
        <w:ind w:left="0" w:firstLine="0"/>
      </w:pPr>
      <w:rPr>
        <w:rFonts w:eastAsia="Times New Roman" w:cs="Times New Roman"/>
        <w:b w:val="0"/>
        <w:bCs/>
        <w:sz w:val="20"/>
        <w:szCs w:val="20"/>
        <w:lang w:eastAsia="pl-PL"/>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35" w15:restartNumberingAfterBreak="0">
    <w:nsid w:val="09A07BF5"/>
    <w:multiLevelType w:val="hybridMultilevel"/>
    <w:tmpl w:val="E8EC298A"/>
    <w:lvl w:ilvl="0" w:tplc="D9D08C48">
      <w:start w:val="1"/>
      <w:numFmt w:val="upperRoman"/>
      <w:pStyle w:val="MKNagwek2"/>
      <w:lvlText w:val="%1."/>
      <w:lvlJc w:val="right"/>
      <w:pPr>
        <w:ind w:left="720" w:hanging="360"/>
      </w:pPr>
      <w:rPr>
        <w:rFonts w:ascii="Cambria" w:eastAsia="Times New Roman" w:hAnsi="Cambria"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AB022D6"/>
    <w:multiLevelType w:val="hybridMultilevel"/>
    <w:tmpl w:val="44B0880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9">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0C7C1157"/>
    <w:multiLevelType w:val="hybridMultilevel"/>
    <w:tmpl w:val="FFB4247C"/>
    <w:lvl w:ilvl="0" w:tplc="0415000F">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0F3A501C"/>
    <w:multiLevelType w:val="hybridMultilevel"/>
    <w:tmpl w:val="FB268E18"/>
    <w:lvl w:ilvl="0" w:tplc="91C6F020">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0F8473C0"/>
    <w:multiLevelType w:val="hybridMultilevel"/>
    <w:tmpl w:val="67E63D02"/>
    <w:lvl w:ilvl="0" w:tplc="04150017">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10937B55"/>
    <w:multiLevelType w:val="hybridMultilevel"/>
    <w:tmpl w:val="93469022"/>
    <w:lvl w:ilvl="0" w:tplc="0415000F">
      <w:start w:val="1"/>
      <w:numFmt w:val="decimal"/>
      <w:lvlText w:val="%1."/>
      <w:lvlJc w:val="left"/>
      <w:pPr>
        <w:ind w:left="720" w:hanging="360"/>
      </w:pPr>
    </w:lvl>
    <w:lvl w:ilvl="1" w:tplc="04150019">
      <w:start w:val="1"/>
      <w:numFmt w:val="lowerLetter"/>
      <w:lvlText w:val="%2."/>
      <w:lvlJc w:val="left"/>
      <w:pPr>
        <w:ind w:left="502" w:hanging="360"/>
      </w:pPr>
    </w:lvl>
    <w:lvl w:ilvl="2" w:tplc="0415001B">
      <w:start w:val="1"/>
      <w:numFmt w:val="lowerRoman"/>
      <w:lvlText w:val="%3."/>
      <w:lvlJc w:val="right"/>
      <w:pPr>
        <w:ind w:left="2160" w:hanging="180"/>
      </w:pPr>
    </w:lvl>
    <w:lvl w:ilvl="3" w:tplc="BAEA542A">
      <w:start w:val="1"/>
      <w:numFmt w:val="decimal"/>
      <w:lvlText w:val="%4."/>
      <w:lvlJc w:val="left"/>
      <w:pPr>
        <w:ind w:left="2912" w:hanging="360"/>
      </w:pPr>
      <w:rPr>
        <w:b/>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12B842CA"/>
    <w:multiLevelType w:val="hybridMultilevel"/>
    <w:tmpl w:val="93469022"/>
    <w:lvl w:ilvl="0" w:tplc="0415000F">
      <w:start w:val="1"/>
      <w:numFmt w:val="decimal"/>
      <w:lvlText w:val="%1."/>
      <w:lvlJc w:val="left"/>
      <w:pPr>
        <w:ind w:left="720" w:hanging="360"/>
      </w:pPr>
    </w:lvl>
    <w:lvl w:ilvl="1" w:tplc="04150019">
      <w:start w:val="1"/>
      <w:numFmt w:val="lowerLetter"/>
      <w:lvlText w:val="%2."/>
      <w:lvlJc w:val="left"/>
      <w:pPr>
        <w:ind w:left="502" w:hanging="360"/>
      </w:pPr>
    </w:lvl>
    <w:lvl w:ilvl="2" w:tplc="0415001B">
      <w:start w:val="1"/>
      <w:numFmt w:val="lowerRoman"/>
      <w:lvlText w:val="%3."/>
      <w:lvlJc w:val="right"/>
      <w:pPr>
        <w:ind w:left="2160" w:hanging="180"/>
      </w:pPr>
    </w:lvl>
    <w:lvl w:ilvl="3" w:tplc="BAEA542A">
      <w:start w:val="1"/>
      <w:numFmt w:val="decimal"/>
      <w:lvlText w:val="%4."/>
      <w:lvlJc w:val="left"/>
      <w:pPr>
        <w:ind w:left="2912" w:hanging="360"/>
      </w:pPr>
      <w:rPr>
        <w:b/>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134B52EC"/>
    <w:multiLevelType w:val="hybridMultilevel"/>
    <w:tmpl w:val="10F60AAE"/>
    <w:lvl w:ilvl="0" w:tplc="1660CF44">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3" w15:restartNumberingAfterBreak="0">
    <w:nsid w:val="1456578A"/>
    <w:multiLevelType w:val="hybridMultilevel"/>
    <w:tmpl w:val="FCE45F72"/>
    <w:lvl w:ilvl="0" w:tplc="2236B8E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166E2A1A"/>
    <w:multiLevelType w:val="hybridMultilevel"/>
    <w:tmpl w:val="E47AC0FA"/>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5" w15:restartNumberingAfterBreak="0">
    <w:nsid w:val="16E57672"/>
    <w:multiLevelType w:val="multilevel"/>
    <w:tmpl w:val="00000032"/>
    <w:lvl w:ilvl="0">
      <w:start w:val="1"/>
      <w:numFmt w:val="decimal"/>
      <w:lvlText w:val="%1."/>
      <w:lvlJc w:val="left"/>
      <w:pPr>
        <w:tabs>
          <w:tab w:val="num" w:pos="360"/>
        </w:tabs>
        <w:ind w:left="360" w:hanging="360"/>
      </w:pPr>
      <w:rPr>
        <w:rFonts w:cs="Times New Roman"/>
        <w:b w:val="0"/>
      </w:rPr>
    </w:lvl>
    <w:lvl w:ilvl="1">
      <w:start w:val="1"/>
      <w:numFmt w:val="lowerLetter"/>
      <w:lvlText w:val="%2."/>
      <w:lvlJc w:val="left"/>
      <w:pPr>
        <w:tabs>
          <w:tab w:val="num" w:pos="900"/>
        </w:tabs>
        <w:ind w:left="900" w:hanging="360"/>
      </w:pPr>
      <w:rPr>
        <w:rFonts w:cs="Times New Roman"/>
        <w:color w:val="0000FF"/>
      </w:rPr>
    </w:lvl>
    <w:lvl w:ilvl="2">
      <w:start w:val="1"/>
      <w:numFmt w:val="lowerRoman"/>
      <w:lvlText w:val="%3."/>
      <w:lvlJc w:val="right"/>
      <w:pPr>
        <w:tabs>
          <w:tab w:val="num" w:pos="360"/>
        </w:tabs>
        <w:ind w:left="360" w:hanging="180"/>
      </w:pPr>
      <w:rPr>
        <w:rFonts w:cs="Times New Roman"/>
      </w:rPr>
    </w:lvl>
    <w:lvl w:ilvl="3">
      <w:start w:val="1"/>
      <w:numFmt w:val="decimal"/>
      <w:lvlText w:val="%4."/>
      <w:lvlJc w:val="left"/>
      <w:pPr>
        <w:tabs>
          <w:tab w:val="num" w:pos="180"/>
        </w:tabs>
        <w:ind w:left="180" w:hanging="360"/>
      </w:pPr>
      <w:rPr>
        <w:rFonts w:cs="Times New Roman"/>
        <w:b w:val="0"/>
      </w:rPr>
    </w:lvl>
    <w:lvl w:ilvl="4">
      <w:start w:val="1"/>
      <w:numFmt w:val="lowerLetter"/>
      <w:lvlText w:val="%5."/>
      <w:lvlJc w:val="left"/>
      <w:pPr>
        <w:tabs>
          <w:tab w:val="num" w:pos="3060"/>
        </w:tabs>
        <w:ind w:left="3060" w:hanging="360"/>
      </w:pPr>
      <w:rPr>
        <w:rFonts w:cs="Times New Roman"/>
      </w:rPr>
    </w:lvl>
    <w:lvl w:ilvl="5">
      <w:start w:val="1"/>
      <w:numFmt w:val="lowerRoman"/>
      <w:lvlText w:val="%6."/>
      <w:lvlJc w:val="right"/>
      <w:pPr>
        <w:tabs>
          <w:tab w:val="num" w:pos="3780"/>
        </w:tabs>
        <w:ind w:left="3780" w:hanging="180"/>
      </w:pPr>
      <w:rPr>
        <w:rFonts w:cs="Times New Roman"/>
      </w:rPr>
    </w:lvl>
    <w:lvl w:ilvl="6">
      <w:start w:val="1"/>
      <w:numFmt w:val="decimal"/>
      <w:lvlText w:val="%7."/>
      <w:lvlJc w:val="left"/>
      <w:pPr>
        <w:tabs>
          <w:tab w:val="num" w:pos="4500"/>
        </w:tabs>
        <w:ind w:left="4500" w:hanging="360"/>
      </w:pPr>
      <w:rPr>
        <w:rFonts w:cs="Times New Roman"/>
      </w:rPr>
    </w:lvl>
    <w:lvl w:ilvl="7">
      <w:start w:val="1"/>
      <w:numFmt w:val="lowerLetter"/>
      <w:lvlText w:val="%8."/>
      <w:lvlJc w:val="left"/>
      <w:pPr>
        <w:tabs>
          <w:tab w:val="num" w:pos="5220"/>
        </w:tabs>
        <w:ind w:left="5220" w:hanging="360"/>
      </w:pPr>
      <w:rPr>
        <w:rFonts w:cs="Times New Roman"/>
      </w:rPr>
    </w:lvl>
    <w:lvl w:ilvl="8">
      <w:start w:val="1"/>
      <w:numFmt w:val="lowerRoman"/>
      <w:lvlText w:val="%9."/>
      <w:lvlJc w:val="right"/>
      <w:pPr>
        <w:tabs>
          <w:tab w:val="num" w:pos="5940"/>
        </w:tabs>
        <w:ind w:left="5940" w:hanging="180"/>
      </w:pPr>
      <w:rPr>
        <w:rFonts w:cs="Times New Roman"/>
      </w:rPr>
    </w:lvl>
  </w:abstractNum>
  <w:abstractNum w:abstractNumId="46" w15:restartNumberingAfterBreak="0">
    <w:nsid w:val="16E801D7"/>
    <w:multiLevelType w:val="hybridMultilevel"/>
    <w:tmpl w:val="0EB6BF3A"/>
    <w:lvl w:ilvl="0" w:tplc="CC6A9280">
      <w:start w:val="1"/>
      <w:numFmt w:val="lowerRoman"/>
      <w:lvlText w:val="%1."/>
      <w:lvlJc w:val="right"/>
      <w:pPr>
        <w:ind w:left="1211" w:hanging="360"/>
      </w:pPr>
      <w:rPr>
        <w:rFonts w:ascii="Calibri Light" w:hAnsi="Calibri Light" w:cs="Calibri Light" w:hint="default"/>
      </w:r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47" w15:restartNumberingAfterBreak="0">
    <w:nsid w:val="18CA3042"/>
    <w:multiLevelType w:val="hybridMultilevel"/>
    <w:tmpl w:val="4E3EFDE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19C2523C"/>
    <w:multiLevelType w:val="multilevel"/>
    <w:tmpl w:val="17FCA40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1C151567"/>
    <w:multiLevelType w:val="multilevel"/>
    <w:tmpl w:val="F89E63A2"/>
    <w:lvl w:ilvl="0">
      <w:start w:val="1"/>
      <w:numFmt w:val="decimal"/>
      <w:lvlText w:val="%1."/>
      <w:lvlJc w:val="left"/>
      <w:pPr>
        <w:ind w:left="0" w:firstLine="0"/>
      </w:pPr>
      <w:rPr>
        <w:rFonts w:ascii="Arial" w:eastAsia="Calibri" w:hAnsi="Arial" w:cs="Arial" w:hint="default"/>
        <w:b/>
        <w:bCs/>
        <w:i w:val="0"/>
        <w:iCs w:val="0"/>
        <w:smallCaps w:val="0"/>
        <w:strike w:val="0"/>
        <w:color w:val="000000"/>
        <w:spacing w:val="0"/>
        <w:w w:val="100"/>
        <w:position w:val="0"/>
        <w:sz w:val="16"/>
        <w:szCs w:val="16"/>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0" w15:restartNumberingAfterBreak="0">
    <w:nsid w:val="1C860A66"/>
    <w:multiLevelType w:val="multilevel"/>
    <w:tmpl w:val="72F21CC0"/>
    <w:lvl w:ilvl="0">
      <w:start w:val="1"/>
      <w:numFmt w:val="decimal"/>
      <w:lvlText w:val="%1."/>
      <w:lvlJc w:val="left"/>
      <w:pPr>
        <w:tabs>
          <w:tab w:val="num" w:pos="360"/>
        </w:tabs>
        <w:ind w:left="360" w:hanging="360"/>
      </w:pPr>
      <w:rPr>
        <w:rFonts w:cs="Times New Roman" w:hint="default"/>
      </w:rPr>
    </w:lvl>
    <w:lvl w:ilvl="1">
      <w:start w:val="1"/>
      <w:numFmt w:val="decimal"/>
      <w:isLgl/>
      <w:lvlText w:val="%2."/>
      <w:lvlJc w:val="left"/>
      <w:pPr>
        <w:tabs>
          <w:tab w:val="num" w:pos="705"/>
        </w:tabs>
        <w:ind w:left="705" w:hanging="705"/>
      </w:pPr>
      <w:rPr>
        <w:rFonts w:ascii="Arial" w:eastAsia="Times New Roman" w:hAnsi="Arial" w:cs="Arial"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080"/>
        </w:tabs>
        <w:ind w:left="1080" w:hanging="108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440"/>
        </w:tabs>
        <w:ind w:left="1440" w:hanging="1440"/>
      </w:pPr>
      <w:rPr>
        <w:rFonts w:cs="Times New Roman" w:hint="default"/>
      </w:rPr>
    </w:lvl>
  </w:abstractNum>
  <w:abstractNum w:abstractNumId="51" w15:restartNumberingAfterBreak="0">
    <w:nsid w:val="1CE23B7E"/>
    <w:multiLevelType w:val="multilevel"/>
    <w:tmpl w:val="DF8E0520"/>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3."/>
      <w:lvlJc w:val="left"/>
      <w:pPr>
        <w:tabs>
          <w:tab w:val="num" w:pos="850"/>
        </w:tabs>
        <w:ind w:left="1417" w:hanging="850"/>
      </w:pPr>
      <w:rPr>
        <w:rFonts w:ascii="Calibri" w:eastAsia="Times New Roman" w:hAnsi="Calibri" w:cs="Times New Roman"/>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2007519F"/>
    <w:multiLevelType w:val="singleLevel"/>
    <w:tmpl w:val="0000003B"/>
    <w:lvl w:ilvl="0">
      <w:start w:val="1"/>
      <w:numFmt w:val="decimal"/>
      <w:lvlText w:val="%1."/>
      <w:lvlJc w:val="left"/>
      <w:pPr>
        <w:tabs>
          <w:tab w:val="num" w:pos="360"/>
        </w:tabs>
        <w:ind w:left="360" w:hanging="360"/>
      </w:pPr>
      <w:rPr>
        <w:rFonts w:ascii="Calibri" w:eastAsia="Times New Roman" w:hAnsi="Calibri" w:cs="Arial" w:hint="default"/>
        <w:b w:val="0"/>
        <w:bCs/>
        <w:sz w:val="20"/>
        <w:szCs w:val="20"/>
        <w:lang w:eastAsia="pl-PL"/>
      </w:rPr>
    </w:lvl>
  </w:abstractNum>
  <w:abstractNum w:abstractNumId="53" w15:restartNumberingAfterBreak="0">
    <w:nsid w:val="20BE5197"/>
    <w:multiLevelType w:val="hybridMultilevel"/>
    <w:tmpl w:val="B6C2BAAE"/>
    <w:lvl w:ilvl="0" w:tplc="04150017">
      <w:start w:val="1"/>
      <w:numFmt w:val="lowerLetter"/>
      <w:lvlText w:val="%1)"/>
      <w:lvlJc w:val="left"/>
      <w:pPr>
        <w:ind w:left="709" w:hanging="360"/>
      </w:pPr>
    </w:lvl>
    <w:lvl w:ilvl="1" w:tplc="04150019">
      <w:start w:val="1"/>
      <w:numFmt w:val="lowerLetter"/>
      <w:lvlText w:val="%2."/>
      <w:lvlJc w:val="left"/>
      <w:pPr>
        <w:ind w:left="1429" w:hanging="360"/>
      </w:pPr>
    </w:lvl>
    <w:lvl w:ilvl="2" w:tplc="0415001B">
      <w:start w:val="1"/>
      <w:numFmt w:val="lowerRoman"/>
      <w:lvlText w:val="%3."/>
      <w:lvlJc w:val="right"/>
      <w:pPr>
        <w:ind w:left="2149" w:hanging="180"/>
      </w:pPr>
    </w:lvl>
    <w:lvl w:ilvl="3" w:tplc="0415000F">
      <w:start w:val="1"/>
      <w:numFmt w:val="decimal"/>
      <w:lvlText w:val="%4."/>
      <w:lvlJc w:val="left"/>
      <w:pPr>
        <w:ind w:left="2869" w:hanging="360"/>
      </w:pPr>
    </w:lvl>
    <w:lvl w:ilvl="4" w:tplc="04150019">
      <w:start w:val="1"/>
      <w:numFmt w:val="lowerLetter"/>
      <w:lvlText w:val="%5."/>
      <w:lvlJc w:val="left"/>
      <w:pPr>
        <w:ind w:left="3589" w:hanging="360"/>
      </w:pPr>
    </w:lvl>
    <w:lvl w:ilvl="5" w:tplc="0415001B">
      <w:start w:val="1"/>
      <w:numFmt w:val="lowerRoman"/>
      <w:lvlText w:val="%6."/>
      <w:lvlJc w:val="right"/>
      <w:pPr>
        <w:ind w:left="4309" w:hanging="180"/>
      </w:pPr>
    </w:lvl>
    <w:lvl w:ilvl="6" w:tplc="0415000F">
      <w:start w:val="1"/>
      <w:numFmt w:val="decimal"/>
      <w:lvlText w:val="%7."/>
      <w:lvlJc w:val="left"/>
      <w:pPr>
        <w:ind w:left="5029" w:hanging="360"/>
      </w:pPr>
    </w:lvl>
    <w:lvl w:ilvl="7" w:tplc="04150019">
      <w:start w:val="1"/>
      <w:numFmt w:val="lowerLetter"/>
      <w:lvlText w:val="%8."/>
      <w:lvlJc w:val="left"/>
      <w:pPr>
        <w:ind w:left="5749" w:hanging="360"/>
      </w:pPr>
    </w:lvl>
    <w:lvl w:ilvl="8" w:tplc="0415001B">
      <w:start w:val="1"/>
      <w:numFmt w:val="lowerRoman"/>
      <w:lvlText w:val="%9."/>
      <w:lvlJc w:val="right"/>
      <w:pPr>
        <w:ind w:left="6469" w:hanging="180"/>
      </w:pPr>
    </w:lvl>
  </w:abstractNum>
  <w:abstractNum w:abstractNumId="54" w15:restartNumberingAfterBreak="0">
    <w:nsid w:val="21F86DAA"/>
    <w:multiLevelType w:val="multilevel"/>
    <w:tmpl w:val="605C1D96"/>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233731CA"/>
    <w:multiLevelType w:val="hybridMultilevel"/>
    <w:tmpl w:val="C4880998"/>
    <w:lvl w:ilvl="0" w:tplc="6A000F8E">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6" w15:restartNumberingAfterBreak="0">
    <w:nsid w:val="25927DD1"/>
    <w:multiLevelType w:val="singleLevel"/>
    <w:tmpl w:val="0000000E"/>
    <w:lvl w:ilvl="0">
      <w:start w:val="1"/>
      <w:numFmt w:val="decimal"/>
      <w:lvlText w:val="%1."/>
      <w:lvlJc w:val="left"/>
      <w:pPr>
        <w:tabs>
          <w:tab w:val="num" w:pos="0"/>
        </w:tabs>
        <w:ind w:left="720" w:hanging="360"/>
      </w:pPr>
      <w:rPr>
        <w:rFonts w:eastAsia="Times New Roman" w:cs="Times New Roman" w:hint="default"/>
        <w:b w:val="0"/>
        <w:bCs/>
        <w:sz w:val="20"/>
        <w:szCs w:val="20"/>
        <w:lang w:eastAsia="pl-PL"/>
      </w:rPr>
    </w:lvl>
  </w:abstractNum>
  <w:abstractNum w:abstractNumId="57" w15:restartNumberingAfterBreak="0">
    <w:nsid w:val="26B471B0"/>
    <w:multiLevelType w:val="multilevel"/>
    <w:tmpl w:val="854053F8"/>
    <w:lvl w:ilvl="0">
      <w:start w:val="1"/>
      <w:numFmt w:val="decimal"/>
      <w:lvlText w:val="%1."/>
      <w:lvlJc w:val="left"/>
      <w:pPr>
        <w:ind w:left="0" w:firstLine="0"/>
      </w:pPr>
      <w:rPr>
        <w:rFonts w:ascii="Arial" w:eastAsia="Calibri" w:hAnsi="Arial" w:cs="Arial" w:hint="default"/>
        <w:b/>
        <w:bCs/>
        <w:i w:val="0"/>
        <w:iCs w:val="0"/>
        <w:smallCaps w:val="0"/>
        <w:strike w:val="0"/>
        <w:color w:val="000000"/>
        <w:spacing w:val="0"/>
        <w:w w:val="100"/>
        <w:position w:val="0"/>
        <w:sz w:val="16"/>
        <w:szCs w:val="16"/>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8" w15:restartNumberingAfterBreak="0">
    <w:nsid w:val="26E01926"/>
    <w:multiLevelType w:val="multilevel"/>
    <w:tmpl w:val="620A94AC"/>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2A500300"/>
    <w:multiLevelType w:val="hybridMultilevel"/>
    <w:tmpl w:val="AE382CB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2A60724F"/>
    <w:multiLevelType w:val="hybridMultilevel"/>
    <w:tmpl w:val="EC24AB90"/>
    <w:lvl w:ilvl="0" w:tplc="4AA40C98">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2B145833"/>
    <w:multiLevelType w:val="hybridMultilevel"/>
    <w:tmpl w:val="D710118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2C1A2100"/>
    <w:multiLevelType w:val="hybridMultilevel"/>
    <w:tmpl w:val="7180A87C"/>
    <w:lvl w:ilvl="0" w:tplc="04150001">
      <w:start w:val="1"/>
      <w:numFmt w:val="bullet"/>
      <w:lvlText w:val=""/>
      <w:lvlJc w:val="left"/>
      <w:pPr>
        <w:ind w:left="2880" w:hanging="360"/>
      </w:pPr>
      <w:rPr>
        <w:rFonts w:ascii="Symbol" w:hAnsi="Symbol" w:hint="default"/>
      </w:rPr>
    </w:lvl>
    <w:lvl w:ilvl="1" w:tplc="04150003" w:tentative="1">
      <w:start w:val="1"/>
      <w:numFmt w:val="bullet"/>
      <w:lvlText w:val="o"/>
      <w:lvlJc w:val="left"/>
      <w:pPr>
        <w:ind w:left="3600" w:hanging="360"/>
      </w:pPr>
      <w:rPr>
        <w:rFonts w:ascii="Courier New" w:hAnsi="Courier New" w:cs="Courier New" w:hint="default"/>
      </w:rPr>
    </w:lvl>
    <w:lvl w:ilvl="2" w:tplc="04150005" w:tentative="1">
      <w:start w:val="1"/>
      <w:numFmt w:val="bullet"/>
      <w:lvlText w:val=""/>
      <w:lvlJc w:val="left"/>
      <w:pPr>
        <w:ind w:left="4320" w:hanging="360"/>
      </w:pPr>
      <w:rPr>
        <w:rFonts w:ascii="Wingdings" w:hAnsi="Wingdings" w:hint="default"/>
      </w:rPr>
    </w:lvl>
    <w:lvl w:ilvl="3" w:tplc="04150001" w:tentative="1">
      <w:start w:val="1"/>
      <w:numFmt w:val="bullet"/>
      <w:lvlText w:val=""/>
      <w:lvlJc w:val="left"/>
      <w:pPr>
        <w:ind w:left="5040" w:hanging="360"/>
      </w:pPr>
      <w:rPr>
        <w:rFonts w:ascii="Symbol" w:hAnsi="Symbol" w:hint="default"/>
      </w:rPr>
    </w:lvl>
    <w:lvl w:ilvl="4" w:tplc="04150003" w:tentative="1">
      <w:start w:val="1"/>
      <w:numFmt w:val="bullet"/>
      <w:lvlText w:val="o"/>
      <w:lvlJc w:val="left"/>
      <w:pPr>
        <w:ind w:left="5760" w:hanging="360"/>
      </w:pPr>
      <w:rPr>
        <w:rFonts w:ascii="Courier New" w:hAnsi="Courier New" w:cs="Courier New" w:hint="default"/>
      </w:rPr>
    </w:lvl>
    <w:lvl w:ilvl="5" w:tplc="04150005" w:tentative="1">
      <w:start w:val="1"/>
      <w:numFmt w:val="bullet"/>
      <w:lvlText w:val=""/>
      <w:lvlJc w:val="left"/>
      <w:pPr>
        <w:ind w:left="6480" w:hanging="360"/>
      </w:pPr>
      <w:rPr>
        <w:rFonts w:ascii="Wingdings" w:hAnsi="Wingdings" w:hint="default"/>
      </w:rPr>
    </w:lvl>
    <w:lvl w:ilvl="6" w:tplc="04150001" w:tentative="1">
      <w:start w:val="1"/>
      <w:numFmt w:val="bullet"/>
      <w:lvlText w:val=""/>
      <w:lvlJc w:val="left"/>
      <w:pPr>
        <w:ind w:left="7200" w:hanging="360"/>
      </w:pPr>
      <w:rPr>
        <w:rFonts w:ascii="Symbol" w:hAnsi="Symbol" w:hint="default"/>
      </w:rPr>
    </w:lvl>
    <w:lvl w:ilvl="7" w:tplc="04150003" w:tentative="1">
      <w:start w:val="1"/>
      <w:numFmt w:val="bullet"/>
      <w:lvlText w:val="o"/>
      <w:lvlJc w:val="left"/>
      <w:pPr>
        <w:ind w:left="7920" w:hanging="360"/>
      </w:pPr>
      <w:rPr>
        <w:rFonts w:ascii="Courier New" w:hAnsi="Courier New" w:cs="Courier New" w:hint="default"/>
      </w:rPr>
    </w:lvl>
    <w:lvl w:ilvl="8" w:tplc="04150005" w:tentative="1">
      <w:start w:val="1"/>
      <w:numFmt w:val="bullet"/>
      <w:lvlText w:val=""/>
      <w:lvlJc w:val="left"/>
      <w:pPr>
        <w:ind w:left="8640" w:hanging="360"/>
      </w:pPr>
      <w:rPr>
        <w:rFonts w:ascii="Wingdings" w:hAnsi="Wingdings" w:hint="default"/>
      </w:rPr>
    </w:lvl>
  </w:abstractNum>
  <w:abstractNum w:abstractNumId="63" w15:restartNumberingAfterBreak="0">
    <w:nsid w:val="2CDC3789"/>
    <w:multiLevelType w:val="hybridMultilevel"/>
    <w:tmpl w:val="741AA7AC"/>
    <w:lvl w:ilvl="0" w:tplc="04150001">
      <w:start w:val="1"/>
      <w:numFmt w:val="bullet"/>
      <w:lvlText w:val=""/>
      <w:lvlJc w:val="left"/>
      <w:pPr>
        <w:ind w:left="3600" w:hanging="360"/>
      </w:pPr>
      <w:rPr>
        <w:rFonts w:ascii="Symbol" w:hAnsi="Symbol" w:hint="default"/>
      </w:rPr>
    </w:lvl>
    <w:lvl w:ilvl="1" w:tplc="04150003" w:tentative="1">
      <w:start w:val="1"/>
      <w:numFmt w:val="bullet"/>
      <w:lvlText w:val="o"/>
      <w:lvlJc w:val="left"/>
      <w:pPr>
        <w:ind w:left="4320" w:hanging="360"/>
      </w:pPr>
      <w:rPr>
        <w:rFonts w:ascii="Courier New" w:hAnsi="Courier New" w:cs="Courier New" w:hint="default"/>
      </w:rPr>
    </w:lvl>
    <w:lvl w:ilvl="2" w:tplc="04150005" w:tentative="1">
      <w:start w:val="1"/>
      <w:numFmt w:val="bullet"/>
      <w:lvlText w:val=""/>
      <w:lvlJc w:val="left"/>
      <w:pPr>
        <w:ind w:left="5040" w:hanging="360"/>
      </w:pPr>
      <w:rPr>
        <w:rFonts w:ascii="Wingdings" w:hAnsi="Wingdings" w:hint="default"/>
      </w:rPr>
    </w:lvl>
    <w:lvl w:ilvl="3" w:tplc="04150001" w:tentative="1">
      <w:start w:val="1"/>
      <w:numFmt w:val="bullet"/>
      <w:lvlText w:val=""/>
      <w:lvlJc w:val="left"/>
      <w:pPr>
        <w:ind w:left="5760" w:hanging="360"/>
      </w:pPr>
      <w:rPr>
        <w:rFonts w:ascii="Symbol" w:hAnsi="Symbol" w:hint="default"/>
      </w:rPr>
    </w:lvl>
    <w:lvl w:ilvl="4" w:tplc="04150003" w:tentative="1">
      <w:start w:val="1"/>
      <w:numFmt w:val="bullet"/>
      <w:lvlText w:val="o"/>
      <w:lvlJc w:val="left"/>
      <w:pPr>
        <w:ind w:left="6480" w:hanging="360"/>
      </w:pPr>
      <w:rPr>
        <w:rFonts w:ascii="Courier New" w:hAnsi="Courier New" w:cs="Courier New" w:hint="default"/>
      </w:rPr>
    </w:lvl>
    <w:lvl w:ilvl="5" w:tplc="04150005" w:tentative="1">
      <w:start w:val="1"/>
      <w:numFmt w:val="bullet"/>
      <w:lvlText w:val=""/>
      <w:lvlJc w:val="left"/>
      <w:pPr>
        <w:ind w:left="7200" w:hanging="360"/>
      </w:pPr>
      <w:rPr>
        <w:rFonts w:ascii="Wingdings" w:hAnsi="Wingdings" w:hint="default"/>
      </w:rPr>
    </w:lvl>
    <w:lvl w:ilvl="6" w:tplc="04150001" w:tentative="1">
      <w:start w:val="1"/>
      <w:numFmt w:val="bullet"/>
      <w:lvlText w:val=""/>
      <w:lvlJc w:val="left"/>
      <w:pPr>
        <w:ind w:left="7920" w:hanging="360"/>
      </w:pPr>
      <w:rPr>
        <w:rFonts w:ascii="Symbol" w:hAnsi="Symbol" w:hint="default"/>
      </w:rPr>
    </w:lvl>
    <w:lvl w:ilvl="7" w:tplc="04150003" w:tentative="1">
      <w:start w:val="1"/>
      <w:numFmt w:val="bullet"/>
      <w:lvlText w:val="o"/>
      <w:lvlJc w:val="left"/>
      <w:pPr>
        <w:ind w:left="8640" w:hanging="360"/>
      </w:pPr>
      <w:rPr>
        <w:rFonts w:ascii="Courier New" w:hAnsi="Courier New" w:cs="Courier New" w:hint="default"/>
      </w:rPr>
    </w:lvl>
    <w:lvl w:ilvl="8" w:tplc="04150005" w:tentative="1">
      <w:start w:val="1"/>
      <w:numFmt w:val="bullet"/>
      <w:lvlText w:val=""/>
      <w:lvlJc w:val="left"/>
      <w:pPr>
        <w:ind w:left="9360" w:hanging="360"/>
      </w:pPr>
      <w:rPr>
        <w:rFonts w:ascii="Wingdings" w:hAnsi="Wingdings" w:hint="default"/>
      </w:rPr>
    </w:lvl>
  </w:abstractNum>
  <w:abstractNum w:abstractNumId="64" w15:restartNumberingAfterBreak="0">
    <w:nsid w:val="2F1C0223"/>
    <w:multiLevelType w:val="multilevel"/>
    <w:tmpl w:val="9DB4A4DE"/>
    <w:lvl w:ilvl="0">
      <w:start w:val="1"/>
      <w:numFmt w:val="decimal"/>
      <w:lvlText w:val="%1."/>
      <w:lvlJc w:val="left"/>
      <w:pPr>
        <w:ind w:left="720" w:hanging="360"/>
      </w:pPr>
      <w:rPr>
        <w:rFonts w:hint="default"/>
      </w:rPr>
    </w:lvl>
    <w:lvl w:ilvl="1">
      <w:start w:val="1"/>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2808" w:hanging="72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032" w:hanging="108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256" w:hanging="1440"/>
      </w:pPr>
      <w:rPr>
        <w:rFonts w:hint="default"/>
      </w:rPr>
    </w:lvl>
  </w:abstractNum>
  <w:abstractNum w:abstractNumId="65" w15:restartNumberingAfterBreak="0">
    <w:nsid w:val="2F1D249C"/>
    <w:multiLevelType w:val="hybridMultilevel"/>
    <w:tmpl w:val="FEE65C54"/>
    <w:lvl w:ilvl="0" w:tplc="0415000B">
      <w:start w:val="1"/>
      <w:numFmt w:val="bullet"/>
      <w:lvlText w:val=""/>
      <w:lvlJc w:val="left"/>
      <w:pPr>
        <w:ind w:left="1070" w:hanging="360"/>
      </w:pPr>
      <w:rPr>
        <w:rFonts w:ascii="Wingdings" w:hAnsi="Wingding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66" w15:restartNumberingAfterBreak="0">
    <w:nsid w:val="34445388"/>
    <w:multiLevelType w:val="multilevel"/>
    <w:tmpl w:val="0D245DE8"/>
    <w:lvl w:ilvl="0">
      <w:start w:val="1"/>
      <w:numFmt w:val="decimal"/>
      <w:lvlText w:val="%1."/>
      <w:lvlJc w:val="left"/>
      <w:pPr>
        <w:tabs>
          <w:tab w:val="num" w:pos="360"/>
        </w:tabs>
        <w:ind w:left="360" w:hanging="360"/>
      </w:pPr>
      <w:rPr>
        <w:rFonts w:ascii="Arial" w:eastAsia="Calibri" w:hAnsi="Arial" w:cs="Calibri"/>
        <w:b w:val="0"/>
        <w:bCs/>
        <w:color w:val="auto"/>
        <w:sz w:val="20"/>
        <w:szCs w:val="20"/>
        <w:lang w:eastAsia="pl-PL"/>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7" w15:restartNumberingAfterBreak="0">
    <w:nsid w:val="3488057C"/>
    <w:multiLevelType w:val="multilevel"/>
    <w:tmpl w:val="A48E5C02"/>
    <w:lvl w:ilvl="0">
      <w:start w:val="1"/>
      <w:numFmt w:val="decimal"/>
      <w:lvlText w:val="%1."/>
      <w:lvlJc w:val="left"/>
      <w:pPr>
        <w:ind w:left="0" w:firstLine="0"/>
      </w:pPr>
      <w:rPr>
        <w:rFonts w:ascii="Arial" w:eastAsia="Calibri" w:hAnsi="Arial" w:cs="Arial" w:hint="default"/>
        <w:b/>
        <w:bCs/>
        <w:i w:val="0"/>
        <w:iCs w:val="0"/>
        <w:smallCaps w:val="0"/>
        <w:strike w:val="0"/>
        <w:color w:val="000000"/>
        <w:spacing w:val="0"/>
        <w:w w:val="100"/>
        <w:position w:val="0"/>
        <w:sz w:val="16"/>
        <w:szCs w:val="16"/>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8" w15:restartNumberingAfterBreak="0">
    <w:nsid w:val="351C2D28"/>
    <w:multiLevelType w:val="hybridMultilevel"/>
    <w:tmpl w:val="124AEF34"/>
    <w:lvl w:ilvl="0" w:tplc="7E60CC12">
      <w:start w:val="1"/>
      <w:numFmt w:val="bullet"/>
      <w:lvlText w:val="•"/>
      <w:lvlJc w:val="left"/>
      <w:pPr>
        <w:ind w:left="720" w:hanging="360"/>
      </w:pPr>
      <w:rPr>
        <w:rFonts w:ascii="Garamond" w:hAnsi="Garamond"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36604892"/>
    <w:multiLevelType w:val="hybridMultilevel"/>
    <w:tmpl w:val="9EEE941C"/>
    <w:lvl w:ilvl="0" w:tplc="0415000F">
      <w:start w:val="1"/>
      <w:numFmt w:val="decimal"/>
      <w:lvlText w:val="%1."/>
      <w:lvlJc w:val="left"/>
      <w:pPr>
        <w:ind w:left="994" w:hanging="360"/>
      </w:pPr>
    </w:lvl>
    <w:lvl w:ilvl="1" w:tplc="04150019" w:tentative="1">
      <w:start w:val="1"/>
      <w:numFmt w:val="lowerLetter"/>
      <w:lvlText w:val="%2."/>
      <w:lvlJc w:val="left"/>
      <w:pPr>
        <w:ind w:left="1714" w:hanging="360"/>
      </w:pPr>
    </w:lvl>
    <w:lvl w:ilvl="2" w:tplc="0415001B" w:tentative="1">
      <w:start w:val="1"/>
      <w:numFmt w:val="lowerRoman"/>
      <w:lvlText w:val="%3."/>
      <w:lvlJc w:val="right"/>
      <w:pPr>
        <w:ind w:left="2434" w:hanging="180"/>
      </w:pPr>
    </w:lvl>
    <w:lvl w:ilvl="3" w:tplc="0415000F" w:tentative="1">
      <w:start w:val="1"/>
      <w:numFmt w:val="decimal"/>
      <w:lvlText w:val="%4."/>
      <w:lvlJc w:val="left"/>
      <w:pPr>
        <w:ind w:left="3154" w:hanging="360"/>
      </w:pPr>
    </w:lvl>
    <w:lvl w:ilvl="4" w:tplc="04150019" w:tentative="1">
      <w:start w:val="1"/>
      <w:numFmt w:val="lowerLetter"/>
      <w:lvlText w:val="%5."/>
      <w:lvlJc w:val="left"/>
      <w:pPr>
        <w:ind w:left="3874" w:hanging="360"/>
      </w:pPr>
    </w:lvl>
    <w:lvl w:ilvl="5" w:tplc="0415001B" w:tentative="1">
      <w:start w:val="1"/>
      <w:numFmt w:val="lowerRoman"/>
      <w:lvlText w:val="%6."/>
      <w:lvlJc w:val="right"/>
      <w:pPr>
        <w:ind w:left="4594" w:hanging="180"/>
      </w:pPr>
    </w:lvl>
    <w:lvl w:ilvl="6" w:tplc="0415000F" w:tentative="1">
      <w:start w:val="1"/>
      <w:numFmt w:val="decimal"/>
      <w:lvlText w:val="%7."/>
      <w:lvlJc w:val="left"/>
      <w:pPr>
        <w:ind w:left="5314" w:hanging="360"/>
      </w:pPr>
    </w:lvl>
    <w:lvl w:ilvl="7" w:tplc="04150019" w:tentative="1">
      <w:start w:val="1"/>
      <w:numFmt w:val="lowerLetter"/>
      <w:lvlText w:val="%8."/>
      <w:lvlJc w:val="left"/>
      <w:pPr>
        <w:ind w:left="6034" w:hanging="360"/>
      </w:pPr>
    </w:lvl>
    <w:lvl w:ilvl="8" w:tplc="0415001B" w:tentative="1">
      <w:start w:val="1"/>
      <w:numFmt w:val="lowerRoman"/>
      <w:lvlText w:val="%9."/>
      <w:lvlJc w:val="right"/>
      <w:pPr>
        <w:ind w:left="6754" w:hanging="180"/>
      </w:pPr>
    </w:lvl>
  </w:abstractNum>
  <w:abstractNum w:abstractNumId="70" w15:restartNumberingAfterBreak="0">
    <w:nsid w:val="372B1D33"/>
    <w:multiLevelType w:val="hybridMultilevel"/>
    <w:tmpl w:val="AE706DDC"/>
    <w:lvl w:ilvl="0" w:tplc="04150001">
      <w:start w:val="1"/>
      <w:numFmt w:val="bullet"/>
      <w:lvlText w:val=""/>
      <w:lvlJc w:val="left"/>
      <w:pPr>
        <w:ind w:left="2700" w:hanging="360"/>
      </w:pPr>
      <w:rPr>
        <w:rFonts w:ascii="Symbol" w:hAnsi="Symbol" w:hint="default"/>
      </w:rPr>
    </w:lvl>
    <w:lvl w:ilvl="1" w:tplc="04150003" w:tentative="1">
      <w:start w:val="1"/>
      <w:numFmt w:val="bullet"/>
      <w:lvlText w:val="o"/>
      <w:lvlJc w:val="left"/>
      <w:pPr>
        <w:ind w:left="3420" w:hanging="360"/>
      </w:pPr>
      <w:rPr>
        <w:rFonts w:ascii="Courier New" w:hAnsi="Courier New" w:cs="Courier New" w:hint="default"/>
      </w:rPr>
    </w:lvl>
    <w:lvl w:ilvl="2" w:tplc="04150005" w:tentative="1">
      <w:start w:val="1"/>
      <w:numFmt w:val="bullet"/>
      <w:lvlText w:val=""/>
      <w:lvlJc w:val="left"/>
      <w:pPr>
        <w:ind w:left="4140" w:hanging="360"/>
      </w:pPr>
      <w:rPr>
        <w:rFonts w:ascii="Wingdings" w:hAnsi="Wingdings" w:hint="default"/>
      </w:rPr>
    </w:lvl>
    <w:lvl w:ilvl="3" w:tplc="04150001" w:tentative="1">
      <w:start w:val="1"/>
      <w:numFmt w:val="bullet"/>
      <w:lvlText w:val=""/>
      <w:lvlJc w:val="left"/>
      <w:pPr>
        <w:ind w:left="4860" w:hanging="360"/>
      </w:pPr>
      <w:rPr>
        <w:rFonts w:ascii="Symbol" w:hAnsi="Symbol" w:hint="default"/>
      </w:rPr>
    </w:lvl>
    <w:lvl w:ilvl="4" w:tplc="04150003" w:tentative="1">
      <w:start w:val="1"/>
      <w:numFmt w:val="bullet"/>
      <w:lvlText w:val="o"/>
      <w:lvlJc w:val="left"/>
      <w:pPr>
        <w:ind w:left="5580" w:hanging="360"/>
      </w:pPr>
      <w:rPr>
        <w:rFonts w:ascii="Courier New" w:hAnsi="Courier New" w:cs="Courier New" w:hint="default"/>
      </w:rPr>
    </w:lvl>
    <w:lvl w:ilvl="5" w:tplc="04150005" w:tentative="1">
      <w:start w:val="1"/>
      <w:numFmt w:val="bullet"/>
      <w:lvlText w:val=""/>
      <w:lvlJc w:val="left"/>
      <w:pPr>
        <w:ind w:left="6300" w:hanging="360"/>
      </w:pPr>
      <w:rPr>
        <w:rFonts w:ascii="Wingdings" w:hAnsi="Wingdings" w:hint="default"/>
      </w:rPr>
    </w:lvl>
    <w:lvl w:ilvl="6" w:tplc="04150001" w:tentative="1">
      <w:start w:val="1"/>
      <w:numFmt w:val="bullet"/>
      <w:lvlText w:val=""/>
      <w:lvlJc w:val="left"/>
      <w:pPr>
        <w:ind w:left="7020" w:hanging="360"/>
      </w:pPr>
      <w:rPr>
        <w:rFonts w:ascii="Symbol" w:hAnsi="Symbol" w:hint="default"/>
      </w:rPr>
    </w:lvl>
    <w:lvl w:ilvl="7" w:tplc="04150003" w:tentative="1">
      <w:start w:val="1"/>
      <w:numFmt w:val="bullet"/>
      <w:lvlText w:val="o"/>
      <w:lvlJc w:val="left"/>
      <w:pPr>
        <w:ind w:left="7740" w:hanging="360"/>
      </w:pPr>
      <w:rPr>
        <w:rFonts w:ascii="Courier New" w:hAnsi="Courier New" w:cs="Courier New" w:hint="default"/>
      </w:rPr>
    </w:lvl>
    <w:lvl w:ilvl="8" w:tplc="04150005" w:tentative="1">
      <w:start w:val="1"/>
      <w:numFmt w:val="bullet"/>
      <w:lvlText w:val=""/>
      <w:lvlJc w:val="left"/>
      <w:pPr>
        <w:ind w:left="8460" w:hanging="360"/>
      </w:pPr>
      <w:rPr>
        <w:rFonts w:ascii="Wingdings" w:hAnsi="Wingdings" w:hint="default"/>
      </w:rPr>
    </w:lvl>
  </w:abstractNum>
  <w:abstractNum w:abstractNumId="71" w15:restartNumberingAfterBreak="0">
    <w:nsid w:val="387F2A7E"/>
    <w:multiLevelType w:val="hybridMultilevel"/>
    <w:tmpl w:val="3802284C"/>
    <w:lvl w:ilvl="0" w:tplc="9DE4C9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393B4518"/>
    <w:multiLevelType w:val="hybridMultilevel"/>
    <w:tmpl w:val="ECF88258"/>
    <w:name w:val="WW8Num35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3A06306C"/>
    <w:multiLevelType w:val="hybridMultilevel"/>
    <w:tmpl w:val="A844AF00"/>
    <w:lvl w:ilvl="0" w:tplc="04150011">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4" w15:restartNumberingAfterBreak="0">
    <w:nsid w:val="3B5E4DD1"/>
    <w:multiLevelType w:val="singleLevel"/>
    <w:tmpl w:val="EB18AC34"/>
    <w:lvl w:ilvl="0">
      <w:start w:val="1"/>
      <w:numFmt w:val="decimal"/>
      <w:lvlText w:val="%1."/>
      <w:lvlJc w:val="left"/>
      <w:pPr>
        <w:tabs>
          <w:tab w:val="num" w:pos="360"/>
        </w:tabs>
        <w:ind w:left="360" w:hanging="360"/>
      </w:pPr>
      <w:rPr>
        <w:rFonts w:ascii="Arial" w:eastAsia="Times New Roman" w:hAnsi="Arial" w:cs="Arial" w:hint="default"/>
        <w:b w:val="0"/>
        <w:bCs/>
        <w:sz w:val="20"/>
        <w:szCs w:val="20"/>
        <w:lang w:eastAsia="pl-PL"/>
      </w:rPr>
    </w:lvl>
  </w:abstractNum>
  <w:abstractNum w:abstractNumId="75" w15:restartNumberingAfterBreak="0">
    <w:nsid w:val="3E08052B"/>
    <w:multiLevelType w:val="hybridMultilevel"/>
    <w:tmpl w:val="C29EC5C2"/>
    <w:lvl w:ilvl="0" w:tplc="04150017">
      <w:start w:val="1"/>
      <w:numFmt w:val="lowerLetter"/>
      <w:lvlText w:val="%1)"/>
      <w:lvlJc w:val="left"/>
      <w:pPr>
        <w:ind w:left="720" w:hanging="360"/>
      </w:pPr>
    </w:lvl>
    <w:lvl w:ilvl="1" w:tplc="FFFFFFFF">
      <w:start w:val="1"/>
      <w:numFmt w:val="lowerLetter"/>
      <w:lvlText w:val="%2."/>
      <w:lvlJc w:val="left"/>
      <w:pPr>
        <w:ind w:left="502" w:hanging="360"/>
      </w:pPr>
    </w:lvl>
    <w:lvl w:ilvl="2" w:tplc="FFFFFFFF">
      <w:start w:val="1"/>
      <w:numFmt w:val="lowerRoman"/>
      <w:lvlText w:val="%3."/>
      <w:lvlJc w:val="right"/>
      <w:pPr>
        <w:ind w:left="2160" w:hanging="180"/>
      </w:pPr>
    </w:lvl>
    <w:lvl w:ilvl="3" w:tplc="FFFFFFFF">
      <w:start w:val="1"/>
      <w:numFmt w:val="decimal"/>
      <w:lvlText w:val="%4."/>
      <w:lvlJc w:val="left"/>
      <w:pPr>
        <w:ind w:left="2912" w:hanging="360"/>
      </w:pPr>
      <w:rPr>
        <w:b/>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6" w15:restartNumberingAfterBreak="0">
    <w:nsid w:val="3EBD114D"/>
    <w:multiLevelType w:val="hybridMultilevel"/>
    <w:tmpl w:val="B89CC3FA"/>
    <w:lvl w:ilvl="0" w:tplc="04150001">
      <w:start w:val="1"/>
      <w:numFmt w:val="bullet"/>
      <w:lvlText w:val=""/>
      <w:lvlJc w:val="left"/>
      <w:pPr>
        <w:ind w:left="2880" w:hanging="360"/>
      </w:pPr>
      <w:rPr>
        <w:rFonts w:ascii="Symbol" w:hAnsi="Symbol" w:hint="default"/>
      </w:rPr>
    </w:lvl>
    <w:lvl w:ilvl="1" w:tplc="04150003" w:tentative="1">
      <w:start w:val="1"/>
      <w:numFmt w:val="bullet"/>
      <w:lvlText w:val="o"/>
      <w:lvlJc w:val="left"/>
      <w:pPr>
        <w:ind w:left="3600" w:hanging="360"/>
      </w:pPr>
      <w:rPr>
        <w:rFonts w:ascii="Courier New" w:hAnsi="Courier New" w:cs="Courier New" w:hint="default"/>
      </w:rPr>
    </w:lvl>
    <w:lvl w:ilvl="2" w:tplc="04150005" w:tentative="1">
      <w:start w:val="1"/>
      <w:numFmt w:val="bullet"/>
      <w:lvlText w:val=""/>
      <w:lvlJc w:val="left"/>
      <w:pPr>
        <w:ind w:left="4320" w:hanging="360"/>
      </w:pPr>
      <w:rPr>
        <w:rFonts w:ascii="Wingdings" w:hAnsi="Wingdings" w:hint="default"/>
      </w:rPr>
    </w:lvl>
    <w:lvl w:ilvl="3" w:tplc="04150001" w:tentative="1">
      <w:start w:val="1"/>
      <w:numFmt w:val="bullet"/>
      <w:lvlText w:val=""/>
      <w:lvlJc w:val="left"/>
      <w:pPr>
        <w:ind w:left="5040" w:hanging="360"/>
      </w:pPr>
      <w:rPr>
        <w:rFonts w:ascii="Symbol" w:hAnsi="Symbol" w:hint="default"/>
      </w:rPr>
    </w:lvl>
    <w:lvl w:ilvl="4" w:tplc="04150003" w:tentative="1">
      <w:start w:val="1"/>
      <w:numFmt w:val="bullet"/>
      <w:lvlText w:val="o"/>
      <w:lvlJc w:val="left"/>
      <w:pPr>
        <w:ind w:left="5760" w:hanging="360"/>
      </w:pPr>
      <w:rPr>
        <w:rFonts w:ascii="Courier New" w:hAnsi="Courier New" w:cs="Courier New" w:hint="default"/>
      </w:rPr>
    </w:lvl>
    <w:lvl w:ilvl="5" w:tplc="04150005" w:tentative="1">
      <w:start w:val="1"/>
      <w:numFmt w:val="bullet"/>
      <w:lvlText w:val=""/>
      <w:lvlJc w:val="left"/>
      <w:pPr>
        <w:ind w:left="6480" w:hanging="360"/>
      </w:pPr>
      <w:rPr>
        <w:rFonts w:ascii="Wingdings" w:hAnsi="Wingdings" w:hint="default"/>
      </w:rPr>
    </w:lvl>
    <w:lvl w:ilvl="6" w:tplc="04150001" w:tentative="1">
      <w:start w:val="1"/>
      <w:numFmt w:val="bullet"/>
      <w:lvlText w:val=""/>
      <w:lvlJc w:val="left"/>
      <w:pPr>
        <w:ind w:left="7200" w:hanging="360"/>
      </w:pPr>
      <w:rPr>
        <w:rFonts w:ascii="Symbol" w:hAnsi="Symbol" w:hint="default"/>
      </w:rPr>
    </w:lvl>
    <w:lvl w:ilvl="7" w:tplc="04150003" w:tentative="1">
      <w:start w:val="1"/>
      <w:numFmt w:val="bullet"/>
      <w:lvlText w:val="o"/>
      <w:lvlJc w:val="left"/>
      <w:pPr>
        <w:ind w:left="7920" w:hanging="360"/>
      </w:pPr>
      <w:rPr>
        <w:rFonts w:ascii="Courier New" w:hAnsi="Courier New" w:cs="Courier New" w:hint="default"/>
      </w:rPr>
    </w:lvl>
    <w:lvl w:ilvl="8" w:tplc="04150005" w:tentative="1">
      <w:start w:val="1"/>
      <w:numFmt w:val="bullet"/>
      <w:lvlText w:val=""/>
      <w:lvlJc w:val="left"/>
      <w:pPr>
        <w:ind w:left="8640" w:hanging="360"/>
      </w:pPr>
      <w:rPr>
        <w:rFonts w:ascii="Wingdings" w:hAnsi="Wingdings" w:hint="default"/>
      </w:rPr>
    </w:lvl>
  </w:abstractNum>
  <w:abstractNum w:abstractNumId="77" w15:restartNumberingAfterBreak="0">
    <w:nsid w:val="3FF61489"/>
    <w:multiLevelType w:val="hybridMultilevel"/>
    <w:tmpl w:val="FE6E7944"/>
    <w:lvl w:ilvl="0" w:tplc="6F5C8BEA">
      <w:start w:val="1"/>
      <w:numFmt w:val="decimal"/>
      <w:lvlText w:val="%1)"/>
      <w:lvlJc w:val="left"/>
      <w:pPr>
        <w:ind w:left="383" w:hanging="360"/>
      </w:pPr>
      <w:rPr>
        <w:rFonts w:hint="default"/>
      </w:rPr>
    </w:lvl>
    <w:lvl w:ilvl="1" w:tplc="04150019" w:tentative="1">
      <w:start w:val="1"/>
      <w:numFmt w:val="lowerLetter"/>
      <w:lvlText w:val="%2."/>
      <w:lvlJc w:val="left"/>
      <w:pPr>
        <w:ind w:left="1103" w:hanging="360"/>
      </w:pPr>
    </w:lvl>
    <w:lvl w:ilvl="2" w:tplc="0415001B" w:tentative="1">
      <w:start w:val="1"/>
      <w:numFmt w:val="lowerRoman"/>
      <w:lvlText w:val="%3."/>
      <w:lvlJc w:val="right"/>
      <w:pPr>
        <w:ind w:left="1823" w:hanging="180"/>
      </w:pPr>
    </w:lvl>
    <w:lvl w:ilvl="3" w:tplc="0415000F" w:tentative="1">
      <w:start w:val="1"/>
      <w:numFmt w:val="decimal"/>
      <w:lvlText w:val="%4."/>
      <w:lvlJc w:val="left"/>
      <w:pPr>
        <w:ind w:left="2543" w:hanging="360"/>
      </w:pPr>
    </w:lvl>
    <w:lvl w:ilvl="4" w:tplc="04150019" w:tentative="1">
      <w:start w:val="1"/>
      <w:numFmt w:val="lowerLetter"/>
      <w:lvlText w:val="%5."/>
      <w:lvlJc w:val="left"/>
      <w:pPr>
        <w:ind w:left="3263" w:hanging="360"/>
      </w:pPr>
    </w:lvl>
    <w:lvl w:ilvl="5" w:tplc="0415001B" w:tentative="1">
      <w:start w:val="1"/>
      <w:numFmt w:val="lowerRoman"/>
      <w:lvlText w:val="%6."/>
      <w:lvlJc w:val="right"/>
      <w:pPr>
        <w:ind w:left="3983" w:hanging="180"/>
      </w:pPr>
    </w:lvl>
    <w:lvl w:ilvl="6" w:tplc="0415000F" w:tentative="1">
      <w:start w:val="1"/>
      <w:numFmt w:val="decimal"/>
      <w:lvlText w:val="%7."/>
      <w:lvlJc w:val="left"/>
      <w:pPr>
        <w:ind w:left="4703" w:hanging="360"/>
      </w:pPr>
    </w:lvl>
    <w:lvl w:ilvl="7" w:tplc="04150019" w:tentative="1">
      <w:start w:val="1"/>
      <w:numFmt w:val="lowerLetter"/>
      <w:lvlText w:val="%8."/>
      <w:lvlJc w:val="left"/>
      <w:pPr>
        <w:ind w:left="5423" w:hanging="360"/>
      </w:pPr>
    </w:lvl>
    <w:lvl w:ilvl="8" w:tplc="0415001B" w:tentative="1">
      <w:start w:val="1"/>
      <w:numFmt w:val="lowerRoman"/>
      <w:lvlText w:val="%9."/>
      <w:lvlJc w:val="right"/>
      <w:pPr>
        <w:ind w:left="6143" w:hanging="180"/>
      </w:pPr>
    </w:lvl>
  </w:abstractNum>
  <w:abstractNum w:abstractNumId="78" w15:restartNumberingAfterBreak="0">
    <w:nsid w:val="43DD3217"/>
    <w:multiLevelType w:val="multilevel"/>
    <w:tmpl w:val="BF3E5E98"/>
    <w:lvl w:ilvl="0">
      <w:start w:val="1"/>
      <w:numFmt w:val="decimal"/>
      <w:lvlText w:val="%1."/>
      <w:lvlJc w:val="left"/>
      <w:pPr>
        <w:tabs>
          <w:tab w:val="num" w:pos="360"/>
        </w:tabs>
        <w:ind w:left="360" w:hanging="360"/>
      </w:pPr>
      <w:rPr>
        <w:rFonts w:eastAsia="Times New Roman" w:cs="Times New Roman"/>
        <w:b w:val="0"/>
        <w:bCs/>
        <w:color w:val="auto"/>
        <w:sz w:val="20"/>
        <w:szCs w:val="20"/>
        <w:lang w:eastAsia="pl-PL"/>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9" w15:restartNumberingAfterBreak="0">
    <w:nsid w:val="44344DC5"/>
    <w:multiLevelType w:val="hybridMultilevel"/>
    <w:tmpl w:val="7C5A1232"/>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80" w15:restartNumberingAfterBreak="0">
    <w:nsid w:val="45BC0895"/>
    <w:multiLevelType w:val="hybridMultilevel"/>
    <w:tmpl w:val="8BDAA8BC"/>
    <w:lvl w:ilvl="0" w:tplc="C666DF6E">
      <w:start w:val="1"/>
      <w:numFmt w:val="decimal"/>
      <w:lvlText w:val="%1."/>
      <w:lvlJc w:val="left"/>
      <w:pPr>
        <w:ind w:left="502"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46BB485A"/>
    <w:multiLevelType w:val="multilevel"/>
    <w:tmpl w:val="6300960C"/>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15:restartNumberingAfterBreak="0">
    <w:nsid w:val="481B784F"/>
    <w:multiLevelType w:val="hybridMultilevel"/>
    <w:tmpl w:val="A0FC9194"/>
    <w:lvl w:ilvl="0" w:tplc="41A8275A">
      <w:start w:val="1"/>
      <w:numFmt w:val="decimal"/>
      <w:lvlText w:val="%1."/>
      <w:lvlJc w:val="left"/>
      <w:pPr>
        <w:ind w:left="644" w:hanging="360"/>
      </w:pPr>
      <w:rPr>
        <w:rFonts w:hint="default"/>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49FD41F6"/>
    <w:multiLevelType w:val="multilevel"/>
    <w:tmpl w:val="992A473C"/>
    <w:lvl w:ilvl="0">
      <w:start w:val="1"/>
      <w:numFmt w:val="decimal"/>
      <w:lvlText w:val="%1."/>
      <w:lvlJc w:val="left"/>
      <w:pPr>
        <w:ind w:left="720" w:hanging="360"/>
      </w:pPr>
    </w:lvl>
    <w:lvl w:ilvl="1">
      <w:start w:val="1"/>
      <w:numFmt w:val="lowerLetter"/>
      <w:lvlText w:val="%2)"/>
      <w:lvlJc w:val="left"/>
      <w:pPr>
        <w:ind w:left="1080" w:hanging="360"/>
      </w:pPr>
      <w:rPr>
        <w:b w:val="0"/>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84" w15:restartNumberingAfterBreak="0">
    <w:nsid w:val="4A82188D"/>
    <w:multiLevelType w:val="hybridMultilevel"/>
    <w:tmpl w:val="6F989B28"/>
    <w:lvl w:ilvl="0" w:tplc="04150001">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85" w15:restartNumberingAfterBreak="0">
    <w:nsid w:val="4BE55979"/>
    <w:multiLevelType w:val="hybridMultilevel"/>
    <w:tmpl w:val="8D242810"/>
    <w:lvl w:ilvl="0" w:tplc="0415000B">
      <w:start w:val="1"/>
      <w:numFmt w:val="bullet"/>
      <w:lvlText w:val=""/>
      <w:lvlJc w:val="left"/>
      <w:pPr>
        <w:ind w:left="1070" w:hanging="360"/>
      </w:pPr>
      <w:rPr>
        <w:rFonts w:ascii="Wingdings" w:hAnsi="Wingdings"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86" w15:restartNumberingAfterBreak="0">
    <w:nsid w:val="4CE07ECA"/>
    <w:multiLevelType w:val="multilevel"/>
    <w:tmpl w:val="CC9CFAAE"/>
    <w:lvl w:ilvl="0">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1">
      <w:start w:val="1"/>
      <w:numFmt w:val="bullet"/>
      <w:lvlText w:val=""/>
      <w:lvlJc w:val="left"/>
      <w:rPr>
        <w:rFonts w:ascii="Symbol" w:hAnsi="Symbol" w:hint="default"/>
        <w:b w:val="0"/>
        <w:bCs w:val="0"/>
        <w:i w:val="0"/>
        <w:iCs w:val="0"/>
        <w:smallCaps w:val="0"/>
        <w:strike w:val="0"/>
        <w:color w:val="000000"/>
        <w:spacing w:val="0"/>
        <w:w w:val="100"/>
        <w:position w:val="0"/>
        <w:sz w:val="23"/>
        <w:szCs w:val="23"/>
        <w:u w:val="none"/>
      </w:rPr>
    </w:lvl>
    <w:lvl w:ilvl="2">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3">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4">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5">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6">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7">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8">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abstractNum>
  <w:abstractNum w:abstractNumId="87" w15:restartNumberingAfterBreak="0">
    <w:nsid w:val="4E142161"/>
    <w:multiLevelType w:val="multilevel"/>
    <w:tmpl w:val="9E34A466"/>
    <w:lvl w:ilvl="0">
      <w:start w:val="1"/>
      <w:numFmt w:val="lowerLetter"/>
      <w:lvlText w:val="%1."/>
      <w:lvlJc w:val="left"/>
      <w:pPr>
        <w:tabs>
          <w:tab w:val="num" w:pos="-295"/>
        </w:tabs>
        <w:ind w:left="785" w:hanging="360"/>
      </w:pPr>
    </w:lvl>
    <w:lvl w:ilvl="1">
      <w:start w:val="1"/>
      <w:numFmt w:val="lowerLetter"/>
      <w:lvlText w:val="%2."/>
      <w:lvlJc w:val="left"/>
      <w:pPr>
        <w:tabs>
          <w:tab w:val="num" w:pos="-295"/>
        </w:tabs>
        <w:ind w:left="1505" w:hanging="360"/>
      </w:pPr>
      <w:rPr>
        <w:rFonts w:eastAsia="Times New Roman" w:cs="Calibri"/>
        <w:b/>
        <w:bCs/>
        <w:sz w:val="20"/>
        <w:szCs w:val="20"/>
        <w:lang w:eastAsia="pl-PL"/>
      </w:rPr>
    </w:lvl>
    <w:lvl w:ilvl="2">
      <w:start w:val="1"/>
      <w:numFmt w:val="lowerRoman"/>
      <w:lvlText w:val="%3."/>
      <w:lvlJc w:val="right"/>
      <w:pPr>
        <w:tabs>
          <w:tab w:val="num" w:pos="-295"/>
        </w:tabs>
        <w:ind w:left="2225" w:hanging="180"/>
      </w:pPr>
    </w:lvl>
    <w:lvl w:ilvl="3">
      <w:start w:val="1"/>
      <w:numFmt w:val="decimal"/>
      <w:lvlText w:val="%4."/>
      <w:lvlJc w:val="left"/>
      <w:pPr>
        <w:tabs>
          <w:tab w:val="num" w:pos="-295"/>
        </w:tabs>
        <w:ind w:left="2945" w:hanging="360"/>
      </w:pPr>
    </w:lvl>
    <w:lvl w:ilvl="4">
      <w:start w:val="1"/>
      <w:numFmt w:val="lowerLetter"/>
      <w:lvlText w:val="%5."/>
      <w:lvlJc w:val="left"/>
      <w:pPr>
        <w:tabs>
          <w:tab w:val="num" w:pos="-295"/>
        </w:tabs>
        <w:ind w:left="3665" w:hanging="360"/>
      </w:pPr>
    </w:lvl>
    <w:lvl w:ilvl="5">
      <w:start w:val="1"/>
      <w:numFmt w:val="lowerRoman"/>
      <w:lvlText w:val="%6."/>
      <w:lvlJc w:val="right"/>
      <w:pPr>
        <w:tabs>
          <w:tab w:val="num" w:pos="-295"/>
        </w:tabs>
        <w:ind w:left="4385" w:hanging="180"/>
      </w:pPr>
    </w:lvl>
    <w:lvl w:ilvl="6">
      <w:start w:val="1"/>
      <w:numFmt w:val="decimal"/>
      <w:lvlText w:val="%7."/>
      <w:lvlJc w:val="left"/>
      <w:pPr>
        <w:tabs>
          <w:tab w:val="num" w:pos="-295"/>
        </w:tabs>
        <w:ind w:left="5105" w:hanging="360"/>
      </w:pPr>
    </w:lvl>
    <w:lvl w:ilvl="7">
      <w:start w:val="1"/>
      <w:numFmt w:val="lowerLetter"/>
      <w:lvlText w:val="%8."/>
      <w:lvlJc w:val="left"/>
      <w:pPr>
        <w:tabs>
          <w:tab w:val="num" w:pos="-295"/>
        </w:tabs>
        <w:ind w:left="5825" w:hanging="360"/>
      </w:pPr>
    </w:lvl>
    <w:lvl w:ilvl="8">
      <w:start w:val="1"/>
      <w:numFmt w:val="lowerRoman"/>
      <w:lvlText w:val="%9."/>
      <w:lvlJc w:val="right"/>
      <w:pPr>
        <w:tabs>
          <w:tab w:val="num" w:pos="-295"/>
        </w:tabs>
        <w:ind w:left="6545" w:hanging="180"/>
      </w:pPr>
    </w:lvl>
  </w:abstractNum>
  <w:abstractNum w:abstractNumId="88" w15:restartNumberingAfterBreak="0">
    <w:nsid w:val="4E671837"/>
    <w:multiLevelType w:val="hybridMultilevel"/>
    <w:tmpl w:val="1C4E424C"/>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9" w15:restartNumberingAfterBreak="0">
    <w:nsid w:val="4EEC6E6F"/>
    <w:multiLevelType w:val="hybridMultilevel"/>
    <w:tmpl w:val="F2926410"/>
    <w:lvl w:ilvl="0" w:tplc="471697D2">
      <w:start w:val="1"/>
      <w:numFmt w:val="decimal"/>
      <w:lvlText w:val="%1."/>
      <w:lvlJc w:val="left"/>
      <w:pPr>
        <w:ind w:left="720" w:hanging="360"/>
      </w:pPr>
      <w:rPr>
        <w:rFonts w:ascii="Arial" w:hAnsi="Arial" w:cs="Arial"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51C82AB2"/>
    <w:multiLevelType w:val="hybridMultilevel"/>
    <w:tmpl w:val="478EA604"/>
    <w:lvl w:ilvl="0" w:tplc="04150001">
      <w:start w:val="1"/>
      <w:numFmt w:val="bullet"/>
      <w:lvlText w:val=""/>
      <w:lvlJc w:val="left"/>
      <w:pPr>
        <w:ind w:left="3600" w:hanging="360"/>
      </w:pPr>
      <w:rPr>
        <w:rFonts w:ascii="Symbol" w:hAnsi="Symbol" w:hint="default"/>
      </w:rPr>
    </w:lvl>
    <w:lvl w:ilvl="1" w:tplc="04150003" w:tentative="1">
      <w:start w:val="1"/>
      <w:numFmt w:val="bullet"/>
      <w:lvlText w:val="o"/>
      <w:lvlJc w:val="left"/>
      <w:pPr>
        <w:ind w:left="4320" w:hanging="360"/>
      </w:pPr>
      <w:rPr>
        <w:rFonts w:ascii="Courier New" w:hAnsi="Courier New" w:cs="Courier New" w:hint="default"/>
      </w:rPr>
    </w:lvl>
    <w:lvl w:ilvl="2" w:tplc="04150005" w:tentative="1">
      <w:start w:val="1"/>
      <w:numFmt w:val="bullet"/>
      <w:lvlText w:val=""/>
      <w:lvlJc w:val="left"/>
      <w:pPr>
        <w:ind w:left="5040" w:hanging="360"/>
      </w:pPr>
      <w:rPr>
        <w:rFonts w:ascii="Wingdings" w:hAnsi="Wingdings" w:hint="default"/>
      </w:rPr>
    </w:lvl>
    <w:lvl w:ilvl="3" w:tplc="04150001" w:tentative="1">
      <w:start w:val="1"/>
      <w:numFmt w:val="bullet"/>
      <w:lvlText w:val=""/>
      <w:lvlJc w:val="left"/>
      <w:pPr>
        <w:ind w:left="5760" w:hanging="360"/>
      </w:pPr>
      <w:rPr>
        <w:rFonts w:ascii="Symbol" w:hAnsi="Symbol" w:hint="default"/>
      </w:rPr>
    </w:lvl>
    <w:lvl w:ilvl="4" w:tplc="04150003" w:tentative="1">
      <w:start w:val="1"/>
      <w:numFmt w:val="bullet"/>
      <w:lvlText w:val="o"/>
      <w:lvlJc w:val="left"/>
      <w:pPr>
        <w:ind w:left="6480" w:hanging="360"/>
      </w:pPr>
      <w:rPr>
        <w:rFonts w:ascii="Courier New" w:hAnsi="Courier New" w:cs="Courier New" w:hint="default"/>
      </w:rPr>
    </w:lvl>
    <w:lvl w:ilvl="5" w:tplc="04150005" w:tentative="1">
      <w:start w:val="1"/>
      <w:numFmt w:val="bullet"/>
      <w:lvlText w:val=""/>
      <w:lvlJc w:val="left"/>
      <w:pPr>
        <w:ind w:left="7200" w:hanging="360"/>
      </w:pPr>
      <w:rPr>
        <w:rFonts w:ascii="Wingdings" w:hAnsi="Wingdings" w:hint="default"/>
      </w:rPr>
    </w:lvl>
    <w:lvl w:ilvl="6" w:tplc="04150001" w:tentative="1">
      <w:start w:val="1"/>
      <w:numFmt w:val="bullet"/>
      <w:lvlText w:val=""/>
      <w:lvlJc w:val="left"/>
      <w:pPr>
        <w:ind w:left="7920" w:hanging="360"/>
      </w:pPr>
      <w:rPr>
        <w:rFonts w:ascii="Symbol" w:hAnsi="Symbol" w:hint="default"/>
      </w:rPr>
    </w:lvl>
    <w:lvl w:ilvl="7" w:tplc="04150003" w:tentative="1">
      <w:start w:val="1"/>
      <w:numFmt w:val="bullet"/>
      <w:lvlText w:val="o"/>
      <w:lvlJc w:val="left"/>
      <w:pPr>
        <w:ind w:left="8640" w:hanging="360"/>
      </w:pPr>
      <w:rPr>
        <w:rFonts w:ascii="Courier New" w:hAnsi="Courier New" w:cs="Courier New" w:hint="default"/>
      </w:rPr>
    </w:lvl>
    <w:lvl w:ilvl="8" w:tplc="04150005" w:tentative="1">
      <w:start w:val="1"/>
      <w:numFmt w:val="bullet"/>
      <w:lvlText w:val=""/>
      <w:lvlJc w:val="left"/>
      <w:pPr>
        <w:ind w:left="9360" w:hanging="360"/>
      </w:pPr>
      <w:rPr>
        <w:rFonts w:ascii="Wingdings" w:hAnsi="Wingdings" w:hint="default"/>
      </w:rPr>
    </w:lvl>
  </w:abstractNum>
  <w:abstractNum w:abstractNumId="91" w15:restartNumberingAfterBreak="0">
    <w:nsid w:val="52C47640"/>
    <w:multiLevelType w:val="multilevel"/>
    <w:tmpl w:val="85987C52"/>
    <w:lvl w:ilvl="0">
      <w:start w:val="1"/>
      <w:numFmt w:val="upperRoman"/>
      <w:lvlText w:val="%1."/>
      <w:lvlJc w:val="right"/>
      <w:pPr>
        <w:ind w:left="360" w:hanging="360"/>
      </w:pPr>
    </w:lvl>
    <w:lvl w:ilvl="1">
      <w:start w:val="1"/>
      <w:numFmt w:val="decimal"/>
      <w:isLgl/>
      <w:lvlText w:val="%1.%2"/>
      <w:lvlJc w:val="left"/>
      <w:pPr>
        <w:ind w:left="1152" w:hanging="360"/>
      </w:pPr>
      <w:rPr>
        <w:rFonts w:hint="default"/>
      </w:rPr>
    </w:lvl>
    <w:lvl w:ilvl="2">
      <w:start w:val="1"/>
      <w:numFmt w:val="decimal"/>
      <w:isLgl/>
      <w:lvlText w:val="%1.%2.%3"/>
      <w:lvlJc w:val="left"/>
      <w:pPr>
        <w:ind w:left="2304" w:hanging="720"/>
      </w:pPr>
      <w:rPr>
        <w:rFonts w:hint="default"/>
      </w:rPr>
    </w:lvl>
    <w:lvl w:ilvl="3">
      <w:start w:val="1"/>
      <w:numFmt w:val="decimal"/>
      <w:isLgl/>
      <w:lvlText w:val="%1.%2.%3.%4"/>
      <w:lvlJc w:val="left"/>
      <w:pPr>
        <w:ind w:left="3096" w:hanging="720"/>
      </w:pPr>
      <w:rPr>
        <w:rFonts w:hint="default"/>
      </w:rPr>
    </w:lvl>
    <w:lvl w:ilvl="4">
      <w:start w:val="1"/>
      <w:numFmt w:val="decimal"/>
      <w:isLgl/>
      <w:lvlText w:val="%1.%2.%3.%4.%5"/>
      <w:lvlJc w:val="left"/>
      <w:pPr>
        <w:ind w:left="3888" w:hanging="72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5832" w:hanging="1080"/>
      </w:pPr>
      <w:rPr>
        <w:rFonts w:hint="default"/>
      </w:rPr>
    </w:lvl>
    <w:lvl w:ilvl="7">
      <w:start w:val="1"/>
      <w:numFmt w:val="decimal"/>
      <w:isLgl/>
      <w:lvlText w:val="%1.%2.%3.%4.%5.%6.%7.%8"/>
      <w:lvlJc w:val="left"/>
      <w:pPr>
        <w:ind w:left="6984" w:hanging="1440"/>
      </w:pPr>
      <w:rPr>
        <w:rFonts w:hint="default"/>
      </w:rPr>
    </w:lvl>
    <w:lvl w:ilvl="8">
      <w:start w:val="1"/>
      <w:numFmt w:val="decimal"/>
      <w:isLgl/>
      <w:lvlText w:val="%1.%2.%3.%4.%5.%6.%7.%8.%9"/>
      <w:lvlJc w:val="left"/>
      <w:pPr>
        <w:ind w:left="7776" w:hanging="1440"/>
      </w:pPr>
      <w:rPr>
        <w:rFonts w:hint="default"/>
      </w:rPr>
    </w:lvl>
  </w:abstractNum>
  <w:abstractNum w:abstractNumId="92" w15:restartNumberingAfterBreak="0">
    <w:nsid w:val="53AB01BC"/>
    <w:multiLevelType w:val="hybridMultilevel"/>
    <w:tmpl w:val="6A362B24"/>
    <w:lvl w:ilvl="0" w:tplc="04150001">
      <w:start w:val="1"/>
      <w:numFmt w:val="bullet"/>
      <w:lvlText w:val=""/>
      <w:lvlJc w:val="left"/>
      <w:pPr>
        <w:ind w:left="2880" w:hanging="360"/>
      </w:pPr>
      <w:rPr>
        <w:rFonts w:ascii="Symbol" w:hAnsi="Symbol" w:hint="default"/>
      </w:rPr>
    </w:lvl>
    <w:lvl w:ilvl="1" w:tplc="04150003" w:tentative="1">
      <w:start w:val="1"/>
      <w:numFmt w:val="bullet"/>
      <w:lvlText w:val="o"/>
      <w:lvlJc w:val="left"/>
      <w:pPr>
        <w:ind w:left="3600" w:hanging="360"/>
      </w:pPr>
      <w:rPr>
        <w:rFonts w:ascii="Courier New" w:hAnsi="Courier New" w:cs="Courier New" w:hint="default"/>
      </w:rPr>
    </w:lvl>
    <w:lvl w:ilvl="2" w:tplc="04150005" w:tentative="1">
      <w:start w:val="1"/>
      <w:numFmt w:val="bullet"/>
      <w:lvlText w:val=""/>
      <w:lvlJc w:val="left"/>
      <w:pPr>
        <w:ind w:left="4320" w:hanging="360"/>
      </w:pPr>
      <w:rPr>
        <w:rFonts w:ascii="Wingdings" w:hAnsi="Wingdings" w:hint="default"/>
      </w:rPr>
    </w:lvl>
    <w:lvl w:ilvl="3" w:tplc="04150001" w:tentative="1">
      <w:start w:val="1"/>
      <w:numFmt w:val="bullet"/>
      <w:lvlText w:val=""/>
      <w:lvlJc w:val="left"/>
      <w:pPr>
        <w:ind w:left="5040" w:hanging="360"/>
      </w:pPr>
      <w:rPr>
        <w:rFonts w:ascii="Symbol" w:hAnsi="Symbol" w:hint="default"/>
      </w:rPr>
    </w:lvl>
    <w:lvl w:ilvl="4" w:tplc="04150003" w:tentative="1">
      <w:start w:val="1"/>
      <w:numFmt w:val="bullet"/>
      <w:lvlText w:val="o"/>
      <w:lvlJc w:val="left"/>
      <w:pPr>
        <w:ind w:left="5760" w:hanging="360"/>
      </w:pPr>
      <w:rPr>
        <w:rFonts w:ascii="Courier New" w:hAnsi="Courier New" w:cs="Courier New" w:hint="default"/>
      </w:rPr>
    </w:lvl>
    <w:lvl w:ilvl="5" w:tplc="04150005" w:tentative="1">
      <w:start w:val="1"/>
      <w:numFmt w:val="bullet"/>
      <w:lvlText w:val=""/>
      <w:lvlJc w:val="left"/>
      <w:pPr>
        <w:ind w:left="6480" w:hanging="360"/>
      </w:pPr>
      <w:rPr>
        <w:rFonts w:ascii="Wingdings" w:hAnsi="Wingdings" w:hint="default"/>
      </w:rPr>
    </w:lvl>
    <w:lvl w:ilvl="6" w:tplc="04150001" w:tentative="1">
      <w:start w:val="1"/>
      <w:numFmt w:val="bullet"/>
      <w:lvlText w:val=""/>
      <w:lvlJc w:val="left"/>
      <w:pPr>
        <w:ind w:left="7200" w:hanging="360"/>
      </w:pPr>
      <w:rPr>
        <w:rFonts w:ascii="Symbol" w:hAnsi="Symbol" w:hint="default"/>
      </w:rPr>
    </w:lvl>
    <w:lvl w:ilvl="7" w:tplc="04150003" w:tentative="1">
      <w:start w:val="1"/>
      <w:numFmt w:val="bullet"/>
      <w:lvlText w:val="o"/>
      <w:lvlJc w:val="left"/>
      <w:pPr>
        <w:ind w:left="7920" w:hanging="360"/>
      </w:pPr>
      <w:rPr>
        <w:rFonts w:ascii="Courier New" w:hAnsi="Courier New" w:cs="Courier New" w:hint="default"/>
      </w:rPr>
    </w:lvl>
    <w:lvl w:ilvl="8" w:tplc="04150005" w:tentative="1">
      <w:start w:val="1"/>
      <w:numFmt w:val="bullet"/>
      <w:lvlText w:val=""/>
      <w:lvlJc w:val="left"/>
      <w:pPr>
        <w:ind w:left="8640" w:hanging="360"/>
      </w:pPr>
      <w:rPr>
        <w:rFonts w:ascii="Wingdings" w:hAnsi="Wingdings" w:hint="default"/>
      </w:rPr>
    </w:lvl>
  </w:abstractNum>
  <w:abstractNum w:abstractNumId="93" w15:restartNumberingAfterBreak="0">
    <w:nsid w:val="55847DCF"/>
    <w:multiLevelType w:val="singleLevel"/>
    <w:tmpl w:val="00000029"/>
    <w:lvl w:ilvl="0">
      <w:start w:val="1"/>
      <w:numFmt w:val="decimal"/>
      <w:lvlText w:val="%1."/>
      <w:lvlJc w:val="left"/>
      <w:pPr>
        <w:tabs>
          <w:tab w:val="num" w:pos="0"/>
        </w:tabs>
        <w:ind w:left="720" w:hanging="360"/>
      </w:pPr>
      <w:rPr>
        <w:b w:val="0"/>
      </w:rPr>
    </w:lvl>
  </w:abstractNum>
  <w:abstractNum w:abstractNumId="94" w15:restartNumberingAfterBreak="0">
    <w:nsid w:val="55EB5358"/>
    <w:multiLevelType w:val="multilevel"/>
    <w:tmpl w:val="DBFE555E"/>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5" w15:restartNumberingAfterBreak="0">
    <w:nsid w:val="57953BF7"/>
    <w:multiLevelType w:val="hybridMultilevel"/>
    <w:tmpl w:val="A642B3D4"/>
    <w:lvl w:ilvl="0" w:tplc="04150017">
      <w:start w:val="1"/>
      <w:numFmt w:val="lowerLetter"/>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6" w15:restartNumberingAfterBreak="0">
    <w:nsid w:val="58922876"/>
    <w:multiLevelType w:val="multilevel"/>
    <w:tmpl w:val="8BF84E2A"/>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15:restartNumberingAfterBreak="0">
    <w:nsid w:val="5A250745"/>
    <w:multiLevelType w:val="multilevel"/>
    <w:tmpl w:val="0430E244"/>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8" w15:restartNumberingAfterBreak="0">
    <w:nsid w:val="5A5F329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9" w15:restartNumberingAfterBreak="0">
    <w:nsid w:val="5AE67F22"/>
    <w:multiLevelType w:val="hybridMultilevel"/>
    <w:tmpl w:val="01D818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5AED0851"/>
    <w:multiLevelType w:val="hybridMultilevel"/>
    <w:tmpl w:val="68C4B680"/>
    <w:lvl w:ilvl="0" w:tplc="04150013">
      <w:start w:val="1"/>
      <w:numFmt w:val="upperRoman"/>
      <w:lvlText w:val="%1."/>
      <w:lvlJc w:val="righ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1" w15:restartNumberingAfterBreak="0">
    <w:nsid w:val="5D65233E"/>
    <w:multiLevelType w:val="hybridMultilevel"/>
    <w:tmpl w:val="86561E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5D664A4C"/>
    <w:multiLevelType w:val="hybridMultilevel"/>
    <w:tmpl w:val="1D884126"/>
    <w:lvl w:ilvl="0" w:tplc="0415001B">
      <w:start w:val="1"/>
      <w:numFmt w:val="lowerRoman"/>
      <w:lvlText w:val="%1."/>
      <w:lvlJc w:val="righ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103" w15:restartNumberingAfterBreak="0">
    <w:nsid w:val="639940F5"/>
    <w:multiLevelType w:val="hybridMultilevel"/>
    <w:tmpl w:val="5F14E5C0"/>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4" w15:restartNumberingAfterBreak="0">
    <w:nsid w:val="64264772"/>
    <w:multiLevelType w:val="hybridMultilevel"/>
    <w:tmpl w:val="29BC7EF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5" w15:restartNumberingAfterBreak="0">
    <w:nsid w:val="67D816FC"/>
    <w:multiLevelType w:val="hybridMultilevel"/>
    <w:tmpl w:val="F0A0D1F2"/>
    <w:lvl w:ilvl="0" w:tplc="04150001">
      <w:start w:val="1"/>
      <w:numFmt w:val="bullet"/>
      <w:lvlText w:val=""/>
      <w:lvlJc w:val="left"/>
      <w:pPr>
        <w:ind w:left="2880" w:hanging="360"/>
      </w:pPr>
      <w:rPr>
        <w:rFonts w:ascii="Symbol" w:hAnsi="Symbol" w:hint="default"/>
      </w:rPr>
    </w:lvl>
    <w:lvl w:ilvl="1" w:tplc="04150003" w:tentative="1">
      <w:start w:val="1"/>
      <w:numFmt w:val="bullet"/>
      <w:lvlText w:val="o"/>
      <w:lvlJc w:val="left"/>
      <w:pPr>
        <w:ind w:left="3600" w:hanging="360"/>
      </w:pPr>
      <w:rPr>
        <w:rFonts w:ascii="Courier New" w:hAnsi="Courier New" w:cs="Courier New" w:hint="default"/>
      </w:rPr>
    </w:lvl>
    <w:lvl w:ilvl="2" w:tplc="04150005" w:tentative="1">
      <w:start w:val="1"/>
      <w:numFmt w:val="bullet"/>
      <w:lvlText w:val=""/>
      <w:lvlJc w:val="left"/>
      <w:pPr>
        <w:ind w:left="4320" w:hanging="360"/>
      </w:pPr>
      <w:rPr>
        <w:rFonts w:ascii="Wingdings" w:hAnsi="Wingdings" w:hint="default"/>
      </w:rPr>
    </w:lvl>
    <w:lvl w:ilvl="3" w:tplc="04150001" w:tentative="1">
      <w:start w:val="1"/>
      <w:numFmt w:val="bullet"/>
      <w:lvlText w:val=""/>
      <w:lvlJc w:val="left"/>
      <w:pPr>
        <w:ind w:left="5040" w:hanging="360"/>
      </w:pPr>
      <w:rPr>
        <w:rFonts w:ascii="Symbol" w:hAnsi="Symbol" w:hint="default"/>
      </w:rPr>
    </w:lvl>
    <w:lvl w:ilvl="4" w:tplc="04150003" w:tentative="1">
      <w:start w:val="1"/>
      <w:numFmt w:val="bullet"/>
      <w:lvlText w:val="o"/>
      <w:lvlJc w:val="left"/>
      <w:pPr>
        <w:ind w:left="5760" w:hanging="360"/>
      </w:pPr>
      <w:rPr>
        <w:rFonts w:ascii="Courier New" w:hAnsi="Courier New" w:cs="Courier New" w:hint="default"/>
      </w:rPr>
    </w:lvl>
    <w:lvl w:ilvl="5" w:tplc="04150005" w:tentative="1">
      <w:start w:val="1"/>
      <w:numFmt w:val="bullet"/>
      <w:lvlText w:val=""/>
      <w:lvlJc w:val="left"/>
      <w:pPr>
        <w:ind w:left="6480" w:hanging="360"/>
      </w:pPr>
      <w:rPr>
        <w:rFonts w:ascii="Wingdings" w:hAnsi="Wingdings" w:hint="default"/>
      </w:rPr>
    </w:lvl>
    <w:lvl w:ilvl="6" w:tplc="04150001" w:tentative="1">
      <w:start w:val="1"/>
      <w:numFmt w:val="bullet"/>
      <w:lvlText w:val=""/>
      <w:lvlJc w:val="left"/>
      <w:pPr>
        <w:ind w:left="7200" w:hanging="360"/>
      </w:pPr>
      <w:rPr>
        <w:rFonts w:ascii="Symbol" w:hAnsi="Symbol" w:hint="default"/>
      </w:rPr>
    </w:lvl>
    <w:lvl w:ilvl="7" w:tplc="04150003" w:tentative="1">
      <w:start w:val="1"/>
      <w:numFmt w:val="bullet"/>
      <w:lvlText w:val="o"/>
      <w:lvlJc w:val="left"/>
      <w:pPr>
        <w:ind w:left="7920" w:hanging="360"/>
      </w:pPr>
      <w:rPr>
        <w:rFonts w:ascii="Courier New" w:hAnsi="Courier New" w:cs="Courier New" w:hint="default"/>
      </w:rPr>
    </w:lvl>
    <w:lvl w:ilvl="8" w:tplc="04150005" w:tentative="1">
      <w:start w:val="1"/>
      <w:numFmt w:val="bullet"/>
      <w:lvlText w:val=""/>
      <w:lvlJc w:val="left"/>
      <w:pPr>
        <w:ind w:left="8640" w:hanging="360"/>
      </w:pPr>
      <w:rPr>
        <w:rFonts w:ascii="Wingdings" w:hAnsi="Wingdings" w:hint="default"/>
      </w:rPr>
    </w:lvl>
  </w:abstractNum>
  <w:abstractNum w:abstractNumId="106" w15:restartNumberingAfterBreak="0">
    <w:nsid w:val="680D0057"/>
    <w:multiLevelType w:val="multilevel"/>
    <w:tmpl w:val="E9FAAEC2"/>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7" w15:restartNumberingAfterBreak="0">
    <w:nsid w:val="68A42599"/>
    <w:multiLevelType w:val="hybridMultilevel"/>
    <w:tmpl w:val="7E26064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08" w15:restartNumberingAfterBreak="0">
    <w:nsid w:val="6933059C"/>
    <w:multiLevelType w:val="multilevel"/>
    <w:tmpl w:val="916AF5B6"/>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9" w15:restartNumberingAfterBreak="0">
    <w:nsid w:val="698B5711"/>
    <w:multiLevelType w:val="multilevel"/>
    <w:tmpl w:val="CC22D95E"/>
    <w:lvl w:ilvl="0">
      <w:start w:val="1"/>
      <w:numFmt w:val="bullet"/>
      <w:lvlText w:val=""/>
      <w:lvlJc w:val="left"/>
      <w:rPr>
        <w:rFonts w:ascii="Symbol" w:hAnsi="Symbo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0" w15:restartNumberingAfterBreak="0">
    <w:nsid w:val="6A1E3EB4"/>
    <w:multiLevelType w:val="hybridMultilevel"/>
    <w:tmpl w:val="8F46EB80"/>
    <w:lvl w:ilvl="0" w:tplc="1C52EDE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6D495D1F"/>
    <w:multiLevelType w:val="hybridMultilevel"/>
    <w:tmpl w:val="039CC67E"/>
    <w:lvl w:ilvl="0" w:tplc="CB8EA86E">
      <w:start w:val="6"/>
      <w:numFmt w:val="decimal"/>
      <w:lvlText w:val="%1."/>
      <w:lvlJc w:val="left"/>
      <w:pPr>
        <w:ind w:left="1429" w:hanging="360"/>
      </w:pPr>
      <w:rPr>
        <w:rFonts w:hint="default"/>
        <w:color w:val="auto"/>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12" w15:restartNumberingAfterBreak="0">
    <w:nsid w:val="6EDD62EF"/>
    <w:multiLevelType w:val="hybridMultilevel"/>
    <w:tmpl w:val="E17290A8"/>
    <w:lvl w:ilvl="0" w:tplc="0FE64D4C">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3" w15:restartNumberingAfterBreak="0">
    <w:nsid w:val="702928F3"/>
    <w:multiLevelType w:val="hybridMultilevel"/>
    <w:tmpl w:val="78167526"/>
    <w:lvl w:ilvl="0" w:tplc="04150019">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14" w15:restartNumberingAfterBreak="0">
    <w:nsid w:val="70682678"/>
    <w:multiLevelType w:val="hybridMultilevel"/>
    <w:tmpl w:val="1458C564"/>
    <w:lvl w:ilvl="0" w:tplc="1C52EDE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71F940CD"/>
    <w:multiLevelType w:val="hybridMultilevel"/>
    <w:tmpl w:val="D9D2F046"/>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6" w15:restartNumberingAfterBreak="0">
    <w:nsid w:val="723E7C86"/>
    <w:multiLevelType w:val="hybridMultilevel"/>
    <w:tmpl w:val="EF100040"/>
    <w:lvl w:ilvl="0" w:tplc="0415000B">
      <w:start w:val="1"/>
      <w:numFmt w:val="bullet"/>
      <w:lvlText w:val=""/>
      <w:lvlJc w:val="left"/>
      <w:pPr>
        <w:ind w:left="1070" w:hanging="360"/>
      </w:pPr>
      <w:rPr>
        <w:rFonts w:ascii="Wingdings" w:hAnsi="Wingdings"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117" w15:restartNumberingAfterBreak="0">
    <w:nsid w:val="74470716"/>
    <w:multiLevelType w:val="hybridMultilevel"/>
    <w:tmpl w:val="FCF2975C"/>
    <w:lvl w:ilvl="0" w:tplc="0415000B">
      <w:start w:val="1"/>
      <w:numFmt w:val="bullet"/>
      <w:lvlText w:val=""/>
      <w:lvlJc w:val="left"/>
      <w:pPr>
        <w:ind w:left="1070" w:hanging="360"/>
      </w:pPr>
      <w:rPr>
        <w:rFonts w:ascii="Wingdings" w:hAnsi="Wingdings"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118" w15:restartNumberingAfterBreak="0">
    <w:nsid w:val="756152B4"/>
    <w:multiLevelType w:val="multilevel"/>
    <w:tmpl w:val="00000025"/>
    <w:lvl w:ilvl="0">
      <w:start w:val="1"/>
      <w:numFmt w:val="decimal"/>
      <w:lvlText w:val="%1."/>
      <w:lvlJc w:val="left"/>
      <w:pPr>
        <w:tabs>
          <w:tab w:val="num" w:pos="0"/>
        </w:tabs>
        <w:ind w:left="360" w:hanging="360"/>
      </w:pPr>
      <w:rPr>
        <w:rFonts w:ascii="Calibri" w:eastAsia="Times New Roman" w:hAnsi="Calibri" w:cs="Calibri" w:hint="default"/>
        <w:b w:val="0"/>
        <w:bCs/>
        <w:strike w:val="0"/>
        <w:dstrike w:val="0"/>
        <w:sz w:val="20"/>
        <w:szCs w:val="20"/>
        <w:highlight w:val="yellow"/>
        <w:lang w:eastAsia="pl-PL"/>
      </w:rPr>
    </w:lvl>
    <w:lvl w:ilvl="1">
      <w:start w:val="1"/>
      <w:numFmt w:val="lowerLetter"/>
      <w:lvlText w:val="%2)"/>
      <w:lvlJc w:val="left"/>
      <w:pPr>
        <w:tabs>
          <w:tab w:val="num" w:pos="1080"/>
        </w:tabs>
        <w:ind w:left="1080" w:hanging="360"/>
      </w:pPr>
      <w:rPr>
        <w:rFonts w:ascii="Calibri" w:eastAsia="Times New Roman" w:hAnsi="Calibri" w:cs="Arial" w:hint="default"/>
        <w:bCs/>
        <w:color w:val="auto"/>
        <w:sz w:val="20"/>
        <w:szCs w:val="20"/>
        <w:lang w:eastAsia="pl-PL"/>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19" w15:restartNumberingAfterBreak="0">
    <w:nsid w:val="76200342"/>
    <w:multiLevelType w:val="multilevel"/>
    <w:tmpl w:val="3CB6A2AA"/>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0" w15:restartNumberingAfterBreak="0">
    <w:nsid w:val="779E2A3C"/>
    <w:multiLevelType w:val="multilevel"/>
    <w:tmpl w:val="C9241E42"/>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1" w15:restartNumberingAfterBreak="0">
    <w:nsid w:val="79627601"/>
    <w:multiLevelType w:val="multilevel"/>
    <w:tmpl w:val="9A9CEC78"/>
    <w:lvl w:ilvl="0">
      <w:start w:val="1"/>
      <w:numFmt w:val="bullet"/>
      <w:lvlText w:val=""/>
      <w:lvlJc w:val="left"/>
      <w:rPr>
        <w:rFonts w:ascii="Symbol" w:hAnsi="Symbo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2" w15:restartNumberingAfterBreak="0">
    <w:nsid w:val="7BEE1D7A"/>
    <w:multiLevelType w:val="multilevel"/>
    <w:tmpl w:val="019CF808"/>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89240435">
    <w:abstractNumId w:val="0"/>
  </w:num>
  <w:num w:numId="2" w16cid:durableId="911888282">
    <w:abstractNumId w:val="1"/>
  </w:num>
  <w:num w:numId="3" w16cid:durableId="718241238">
    <w:abstractNumId w:val="5"/>
  </w:num>
  <w:num w:numId="4" w16cid:durableId="717435998">
    <w:abstractNumId w:val="6"/>
  </w:num>
  <w:num w:numId="5" w16cid:durableId="1152596809">
    <w:abstractNumId w:val="8"/>
  </w:num>
  <w:num w:numId="6" w16cid:durableId="1533954008">
    <w:abstractNumId w:val="9"/>
  </w:num>
  <w:num w:numId="7" w16cid:durableId="1890067415">
    <w:abstractNumId w:val="10"/>
  </w:num>
  <w:num w:numId="8" w16cid:durableId="765660889">
    <w:abstractNumId w:val="11"/>
  </w:num>
  <w:num w:numId="9" w16cid:durableId="1295328403">
    <w:abstractNumId w:val="12"/>
  </w:num>
  <w:num w:numId="10" w16cid:durableId="1130787633">
    <w:abstractNumId w:val="13"/>
  </w:num>
  <w:num w:numId="11" w16cid:durableId="1588347474">
    <w:abstractNumId w:val="14"/>
  </w:num>
  <w:num w:numId="12" w16cid:durableId="861405783">
    <w:abstractNumId w:val="15"/>
  </w:num>
  <w:num w:numId="13" w16cid:durableId="630671285">
    <w:abstractNumId w:val="16"/>
  </w:num>
  <w:num w:numId="14" w16cid:durableId="1364093658">
    <w:abstractNumId w:val="17"/>
  </w:num>
  <w:num w:numId="15" w16cid:durableId="1681006841">
    <w:abstractNumId w:val="18"/>
  </w:num>
  <w:num w:numId="16" w16cid:durableId="181091613">
    <w:abstractNumId w:val="19"/>
  </w:num>
  <w:num w:numId="17" w16cid:durableId="1551573034">
    <w:abstractNumId w:val="20"/>
  </w:num>
  <w:num w:numId="18" w16cid:durableId="238372370">
    <w:abstractNumId w:val="21"/>
  </w:num>
  <w:num w:numId="19" w16cid:durableId="1355694348">
    <w:abstractNumId w:val="22"/>
  </w:num>
  <w:num w:numId="20" w16cid:durableId="1526669142">
    <w:abstractNumId w:val="23"/>
  </w:num>
  <w:num w:numId="21" w16cid:durableId="81071276">
    <w:abstractNumId w:val="24"/>
  </w:num>
  <w:num w:numId="22" w16cid:durableId="1478305139">
    <w:abstractNumId w:val="25"/>
  </w:num>
  <w:num w:numId="23" w16cid:durableId="1237284666">
    <w:abstractNumId w:val="26"/>
  </w:num>
  <w:num w:numId="24" w16cid:durableId="735133405">
    <w:abstractNumId w:val="118"/>
  </w:num>
  <w:num w:numId="25" w16cid:durableId="1821770676">
    <w:abstractNumId w:val="40"/>
  </w:num>
  <w:num w:numId="26" w16cid:durableId="1767388142">
    <w:abstractNumId w:val="72"/>
  </w:num>
  <w:num w:numId="27" w16cid:durableId="1933515705">
    <w:abstractNumId w:val="64"/>
  </w:num>
  <w:num w:numId="28" w16cid:durableId="78789949">
    <w:abstractNumId w:val="80"/>
  </w:num>
  <w:num w:numId="29" w16cid:durableId="251359366">
    <w:abstractNumId w:val="56"/>
  </w:num>
  <w:num w:numId="30" w16cid:durableId="2062704929">
    <w:abstractNumId w:val="87"/>
  </w:num>
  <w:num w:numId="31" w16cid:durableId="174391946">
    <w:abstractNumId w:val="52"/>
  </w:num>
  <w:num w:numId="32" w16cid:durableId="2145344217">
    <w:abstractNumId w:val="74"/>
  </w:num>
  <w:num w:numId="33" w16cid:durableId="1748190363">
    <w:abstractNumId w:val="34"/>
  </w:num>
  <w:num w:numId="34" w16cid:durableId="580217028">
    <w:abstractNumId w:val="66"/>
  </w:num>
  <w:num w:numId="35" w16cid:durableId="432211776">
    <w:abstractNumId w:val="93"/>
  </w:num>
  <w:num w:numId="36" w16cid:durableId="1197305870">
    <w:abstractNumId w:val="35"/>
  </w:num>
  <w:num w:numId="37" w16cid:durableId="340203189">
    <w:abstractNumId w:val="61"/>
  </w:num>
  <w:num w:numId="38" w16cid:durableId="1585846082">
    <w:abstractNumId w:val="36"/>
  </w:num>
  <w:num w:numId="39" w16cid:durableId="1333951014">
    <w:abstractNumId w:val="91"/>
  </w:num>
  <w:num w:numId="40" w16cid:durableId="1078987531">
    <w:abstractNumId w:val="98"/>
  </w:num>
  <w:num w:numId="41" w16cid:durableId="2093695700">
    <w:abstractNumId w:val="27"/>
  </w:num>
  <w:num w:numId="42" w16cid:durableId="1267423337">
    <w:abstractNumId w:val="43"/>
  </w:num>
  <w:num w:numId="43" w16cid:durableId="1217863630">
    <w:abstractNumId w:val="114"/>
  </w:num>
  <w:num w:numId="44" w16cid:durableId="1846626183">
    <w:abstractNumId w:val="110"/>
  </w:num>
  <w:num w:numId="45" w16cid:durableId="678627034">
    <w:abstractNumId w:val="86"/>
  </w:num>
  <w:num w:numId="46" w16cid:durableId="2033992919">
    <w:abstractNumId w:val="29"/>
  </w:num>
  <w:num w:numId="47" w16cid:durableId="1054622046">
    <w:abstractNumId w:val="106"/>
  </w:num>
  <w:num w:numId="48" w16cid:durableId="250237861">
    <w:abstractNumId w:val="81"/>
  </w:num>
  <w:num w:numId="49" w16cid:durableId="678502703">
    <w:abstractNumId w:val="58"/>
  </w:num>
  <w:num w:numId="50" w16cid:durableId="1721900818">
    <w:abstractNumId w:val="119"/>
  </w:num>
  <w:num w:numId="51" w16cid:durableId="745685028">
    <w:abstractNumId w:val="96"/>
  </w:num>
  <w:num w:numId="52" w16cid:durableId="2118524724">
    <w:abstractNumId w:val="120"/>
  </w:num>
  <w:num w:numId="53" w16cid:durableId="1727298021">
    <w:abstractNumId w:val="54"/>
  </w:num>
  <w:num w:numId="54" w16cid:durableId="1469786734">
    <w:abstractNumId w:val="97"/>
  </w:num>
  <w:num w:numId="55" w16cid:durableId="1871722646">
    <w:abstractNumId w:val="108"/>
  </w:num>
  <w:num w:numId="56" w16cid:durableId="712846484">
    <w:abstractNumId w:val="94"/>
  </w:num>
  <w:num w:numId="57" w16cid:durableId="1770849618">
    <w:abstractNumId w:val="57"/>
  </w:num>
  <w:num w:numId="58" w16cid:durableId="1078360634">
    <w:abstractNumId w:val="67"/>
  </w:num>
  <w:num w:numId="59" w16cid:durableId="1083726728">
    <w:abstractNumId w:val="109"/>
  </w:num>
  <w:num w:numId="60" w16cid:durableId="840854012">
    <w:abstractNumId w:val="121"/>
  </w:num>
  <w:num w:numId="61" w16cid:durableId="1748334417">
    <w:abstractNumId w:val="49"/>
  </w:num>
  <w:num w:numId="62" w16cid:durableId="992487267">
    <w:abstractNumId w:val="88"/>
  </w:num>
  <w:num w:numId="63" w16cid:durableId="1869029732">
    <w:abstractNumId w:val="95"/>
  </w:num>
  <w:num w:numId="64" w16cid:durableId="1257324477">
    <w:abstractNumId w:val="28"/>
  </w:num>
  <w:num w:numId="65" w16cid:durableId="890657106">
    <w:abstractNumId w:val="31"/>
  </w:num>
  <w:num w:numId="66" w16cid:durableId="985233828">
    <w:abstractNumId w:val="50"/>
  </w:num>
  <w:num w:numId="67" w16cid:durableId="692192135">
    <w:abstractNumId w:val="89"/>
  </w:num>
  <w:num w:numId="68" w16cid:durableId="86846653">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286541133">
    <w:abstractNumId w:val="51"/>
  </w:num>
  <w:num w:numId="70" w16cid:durableId="11541081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790858438">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971402113">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86317900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788354491">
    <w:abstractNumId w:val="78"/>
  </w:num>
  <w:num w:numId="75" w16cid:durableId="329253771">
    <w:abstractNumId w:val="45"/>
  </w:num>
  <w:num w:numId="76" w16cid:durableId="148404280">
    <w:abstractNumId w:val="48"/>
  </w:num>
  <w:num w:numId="77" w16cid:durableId="1639258028">
    <w:abstractNumId w:val="33"/>
  </w:num>
  <w:num w:numId="78" w16cid:durableId="381028164">
    <w:abstractNumId w:val="112"/>
  </w:num>
  <w:num w:numId="79" w16cid:durableId="1672559565">
    <w:abstractNumId w:val="39"/>
  </w:num>
  <w:num w:numId="80" w16cid:durableId="2113157746">
    <w:abstractNumId w:val="102"/>
  </w:num>
  <w:num w:numId="81" w16cid:durableId="1470782039">
    <w:abstractNumId w:val="46"/>
  </w:num>
  <w:num w:numId="82" w16cid:durableId="127277936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4968436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749187242">
    <w:abstractNumId w:val="55"/>
  </w:num>
  <w:num w:numId="85" w16cid:durableId="1612929167">
    <w:abstractNumId w:val="68"/>
  </w:num>
  <w:num w:numId="86" w16cid:durableId="1876387895">
    <w:abstractNumId w:val="60"/>
  </w:num>
  <w:num w:numId="87" w16cid:durableId="960963773">
    <w:abstractNumId w:val="113"/>
  </w:num>
  <w:num w:numId="88" w16cid:durableId="991953730">
    <w:abstractNumId w:val="111"/>
  </w:num>
  <w:num w:numId="89" w16cid:durableId="257835311">
    <w:abstractNumId w:val="84"/>
  </w:num>
  <w:num w:numId="90" w16cid:durableId="1703284472">
    <w:abstractNumId w:val="69"/>
  </w:num>
  <w:num w:numId="91" w16cid:durableId="140294623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137767344">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644941790">
    <w:abstractNumId w:val="77"/>
  </w:num>
  <w:num w:numId="94" w16cid:durableId="932515769">
    <w:abstractNumId w:val="100"/>
  </w:num>
  <w:num w:numId="95" w16cid:durableId="1549800070">
    <w:abstractNumId w:val="79"/>
  </w:num>
  <w:num w:numId="96" w16cid:durableId="1482775402">
    <w:abstractNumId w:val="30"/>
  </w:num>
  <w:num w:numId="97" w16cid:durableId="1063528552">
    <w:abstractNumId w:val="122"/>
  </w:num>
  <w:num w:numId="98" w16cid:durableId="356345864">
    <w:abstractNumId w:val="82"/>
  </w:num>
  <w:num w:numId="99" w16cid:durableId="845441121">
    <w:abstractNumId w:val="71"/>
  </w:num>
  <w:num w:numId="100" w16cid:durableId="1542396781">
    <w:abstractNumId w:val="32"/>
  </w:num>
  <w:num w:numId="101" w16cid:durableId="1456022841">
    <w:abstractNumId w:val="107"/>
  </w:num>
  <w:num w:numId="102" w16cid:durableId="520750898">
    <w:abstractNumId w:val="59"/>
  </w:num>
  <w:num w:numId="103" w16cid:durableId="1995530316">
    <w:abstractNumId w:val="103"/>
  </w:num>
  <w:num w:numId="104" w16cid:durableId="526214673">
    <w:abstractNumId w:val="104"/>
  </w:num>
  <w:num w:numId="105" w16cid:durableId="1712414599">
    <w:abstractNumId w:val="38"/>
  </w:num>
  <w:num w:numId="106" w16cid:durableId="943150214">
    <w:abstractNumId w:val="37"/>
  </w:num>
  <w:num w:numId="107" w16cid:durableId="737242432">
    <w:abstractNumId w:val="42"/>
  </w:num>
  <w:num w:numId="108" w16cid:durableId="669718022">
    <w:abstractNumId w:val="101"/>
  </w:num>
  <w:num w:numId="109" w16cid:durableId="84808346">
    <w:abstractNumId w:val="65"/>
  </w:num>
  <w:num w:numId="110" w16cid:durableId="52897687">
    <w:abstractNumId w:val="44"/>
  </w:num>
  <w:num w:numId="111" w16cid:durableId="825366276">
    <w:abstractNumId w:val="85"/>
  </w:num>
  <w:num w:numId="112" w16cid:durableId="1396705617">
    <w:abstractNumId w:val="116"/>
  </w:num>
  <w:num w:numId="113" w16cid:durableId="598609870">
    <w:abstractNumId w:val="117"/>
  </w:num>
  <w:num w:numId="114" w16cid:durableId="649334824">
    <w:abstractNumId w:val="47"/>
  </w:num>
  <w:num w:numId="115" w16cid:durableId="541209158">
    <w:abstractNumId w:val="105"/>
  </w:num>
  <w:num w:numId="116" w16cid:durableId="1845704421">
    <w:abstractNumId w:val="76"/>
  </w:num>
  <w:num w:numId="117" w16cid:durableId="450167842">
    <w:abstractNumId w:val="62"/>
  </w:num>
  <w:num w:numId="118" w16cid:durableId="348216805">
    <w:abstractNumId w:val="115"/>
  </w:num>
  <w:num w:numId="119" w16cid:durableId="1371152533">
    <w:abstractNumId w:val="92"/>
  </w:num>
  <w:num w:numId="120" w16cid:durableId="670261470">
    <w:abstractNumId w:val="70"/>
  </w:num>
  <w:num w:numId="121" w16cid:durableId="95444765">
    <w:abstractNumId w:val="63"/>
  </w:num>
  <w:num w:numId="122" w16cid:durableId="74788397">
    <w:abstractNumId w:val="90"/>
  </w:num>
  <w:num w:numId="123" w16cid:durableId="1404833385">
    <w:abstractNumId w:val="99"/>
  </w:num>
  <w:numIdMacAtCleanup w:val="10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omian Kacper (OIL-ext)">
    <w15:presenceInfo w15:providerId="AD" w15:userId="S-1-5-21-515967899-1292428093-839522115-2770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5221"/>
    <w:rsid w:val="0000206D"/>
    <w:rsid w:val="00012540"/>
    <w:rsid w:val="00015414"/>
    <w:rsid w:val="00017016"/>
    <w:rsid w:val="0003423D"/>
    <w:rsid w:val="000343B4"/>
    <w:rsid w:val="00035BED"/>
    <w:rsid w:val="00043E28"/>
    <w:rsid w:val="000516A8"/>
    <w:rsid w:val="0006522D"/>
    <w:rsid w:val="00077C80"/>
    <w:rsid w:val="00086E5C"/>
    <w:rsid w:val="000A04B7"/>
    <w:rsid w:val="000A4BE8"/>
    <w:rsid w:val="000A735A"/>
    <w:rsid w:val="000A7E86"/>
    <w:rsid w:val="000B70E4"/>
    <w:rsid w:val="000C0214"/>
    <w:rsid w:val="000C6BB4"/>
    <w:rsid w:val="000D44ED"/>
    <w:rsid w:val="000E3AFB"/>
    <w:rsid w:val="000E544C"/>
    <w:rsid w:val="00103F29"/>
    <w:rsid w:val="00107FDD"/>
    <w:rsid w:val="00110C91"/>
    <w:rsid w:val="00112DF2"/>
    <w:rsid w:val="001133E1"/>
    <w:rsid w:val="0011431E"/>
    <w:rsid w:val="0012514C"/>
    <w:rsid w:val="0012780B"/>
    <w:rsid w:val="00142519"/>
    <w:rsid w:val="00144D26"/>
    <w:rsid w:val="001541A3"/>
    <w:rsid w:val="001614B2"/>
    <w:rsid w:val="00180570"/>
    <w:rsid w:val="00180778"/>
    <w:rsid w:val="00196E83"/>
    <w:rsid w:val="001A37D6"/>
    <w:rsid w:val="001A7F37"/>
    <w:rsid w:val="001B014C"/>
    <w:rsid w:val="001B5678"/>
    <w:rsid w:val="001C00A1"/>
    <w:rsid w:val="001C1299"/>
    <w:rsid w:val="001C1CFD"/>
    <w:rsid w:val="001C4042"/>
    <w:rsid w:val="001D3389"/>
    <w:rsid w:val="001D660D"/>
    <w:rsid w:val="002050B5"/>
    <w:rsid w:val="00216BF0"/>
    <w:rsid w:val="00230C57"/>
    <w:rsid w:val="00262E82"/>
    <w:rsid w:val="00267E58"/>
    <w:rsid w:val="0027196C"/>
    <w:rsid w:val="00276387"/>
    <w:rsid w:val="00280C07"/>
    <w:rsid w:val="002825B8"/>
    <w:rsid w:val="00290437"/>
    <w:rsid w:val="002A243D"/>
    <w:rsid w:val="002B0508"/>
    <w:rsid w:val="002B1D4B"/>
    <w:rsid w:val="002B6E3C"/>
    <w:rsid w:val="002C63E8"/>
    <w:rsid w:val="002D7176"/>
    <w:rsid w:val="002E0160"/>
    <w:rsid w:val="002E0C7F"/>
    <w:rsid w:val="002E30A4"/>
    <w:rsid w:val="002E41DC"/>
    <w:rsid w:val="002E4DFD"/>
    <w:rsid w:val="002E5BF6"/>
    <w:rsid w:val="002F7329"/>
    <w:rsid w:val="0030732C"/>
    <w:rsid w:val="0032119D"/>
    <w:rsid w:val="00325EF3"/>
    <w:rsid w:val="003300E5"/>
    <w:rsid w:val="003548F7"/>
    <w:rsid w:val="003610DA"/>
    <w:rsid w:val="003A2FDB"/>
    <w:rsid w:val="003A6D55"/>
    <w:rsid w:val="003B0CC3"/>
    <w:rsid w:val="003B6D20"/>
    <w:rsid w:val="003C3D63"/>
    <w:rsid w:val="003D3295"/>
    <w:rsid w:val="003D612F"/>
    <w:rsid w:val="003E2E61"/>
    <w:rsid w:val="003E514F"/>
    <w:rsid w:val="003F10AF"/>
    <w:rsid w:val="003F28B9"/>
    <w:rsid w:val="00432F8F"/>
    <w:rsid w:val="00441F31"/>
    <w:rsid w:val="00452480"/>
    <w:rsid w:val="0046105E"/>
    <w:rsid w:val="00465136"/>
    <w:rsid w:val="00471C29"/>
    <w:rsid w:val="00477B00"/>
    <w:rsid w:val="00481094"/>
    <w:rsid w:val="004873C7"/>
    <w:rsid w:val="004917A0"/>
    <w:rsid w:val="004970E6"/>
    <w:rsid w:val="004A360C"/>
    <w:rsid w:val="004A65A5"/>
    <w:rsid w:val="004A6A6A"/>
    <w:rsid w:val="004B18C7"/>
    <w:rsid w:val="004B52E2"/>
    <w:rsid w:val="004B5AB4"/>
    <w:rsid w:val="004B7EBC"/>
    <w:rsid w:val="004D407B"/>
    <w:rsid w:val="004E2839"/>
    <w:rsid w:val="005149E2"/>
    <w:rsid w:val="00517A1F"/>
    <w:rsid w:val="005210A3"/>
    <w:rsid w:val="00521BE7"/>
    <w:rsid w:val="00523AE6"/>
    <w:rsid w:val="0053235E"/>
    <w:rsid w:val="00532602"/>
    <w:rsid w:val="00533768"/>
    <w:rsid w:val="00534097"/>
    <w:rsid w:val="005364E5"/>
    <w:rsid w:val="00541678"/>
    <w:rsid w:val="0056135E"/>
    <w:rsid w:val="00597A52"/>
    <w:rsid w:val="005A1BB5"/>
    <w:rsid w:val="005A7690"/>
    <w:rsid w:val="005C58FD"/>
    <w:rsid w:val="005C6D9A"/>
    <w:rsid w:val="005E4FFE"/>
    <w:rsid w:val="005F2364"/>
    <w:rsid w:val="00600277"/>
    <w:rsid w:val="00620EE7"/>
    <w:rsid w:val="00634A45"/>
    <w:rsid w:val="0063704E"/>
    <w:rsid w:val="006406B4"/>
    <w:rsid w:val="00651D5F"/>
    <w:rsid w:val="00667F25"/>
    <w:rsid w:val="00680973"/>
    <w:rsid w:val="00681E3F"/>
    <w:rsid w:val="0069073C"/>
    <w:rsid w:val="006923C3"/>
    <w:rsid w:val="00694501"/>
    <w:rsid w:val="006948A4"/>
    <w:rsid w:val="00694CFD"/>
    <w:rsid w:val="006962CB"/>
    <w:rsid w:val="006A2B73"/>
    <w:rsid w:val="006A7381"/>
    <w:rsid w:val="006B204F"/>
    <w:rsid w:val="006D438F"/>
    <w:rsid w:val="006E463F"/>
    <w:rsid w:val="006F2374"/>
    <w:rsid w:val="006F477B"/>
    <w:rsid w:val="006F4CE7"/>
    <w:rsid w:val="006F5221"/>
    <w:rsid w:val="00700A5E"/>
    <w:rsid w:val="00702AE9"/>
    <w:rsid w:val="00706A3A"/>
    <w:rsid w:val="00721DF8"/>
    <w:rsid w:val="007439A1"/>
    <w:rsid w:val="00754509"/>
    <w:rsid w:val="007632FC"/>
    <w:rsid w:val="007750B6"/>
    <w:rsid w:val="00777186"/>
    <w:rsid w:val="007806DF"/>
    <w:rsid w:val="00786611"/>
    <w:rsid w:val="0079234E"/>
    <w:rsid w:val="007A1F01"/>
    <w:rsid w:val="007C047E"/>
    <w:rsid w:val="007C24C6"/>
    <w:rsid w:val="007C4473"/>
    <w:rsid w:val="007F1335"/>
    <w:rsid w:val="00806536"/>
    <w:rsid w:val="00821BAA"/>
    <w:rsid w:val="008228EE"/>
    <w:rsid w:val="0084096A"/>
    <w:rsid w:val="0084128F"/>
    <w:rsid w:val="008444F0"/>
    <w:rsid w:val="00853F96"/>
    <w:rsid w:val="00856747"/>
    <w:rsid w:val="00891231"/>
    <w:rsid w:val="00893F1D"/>
    <w:rsid w:val="008944CC"/>
    <w:rsid w:val="008A056B"/>
    <w:rsid w:val="008A3909"/>
    <w:rsid w:val="008B1A1B"/>
    <w:rsid w:val="008B5275"/>
    <w:rsid w:val="008C29ED"/>
    <w:rsid w:val="008D1C95"/>
    <w:rsid w:val="008E7ECC"/>
    <w:rsid w:val="008F3727"/>
    <w:rsid w:val="008F699E"/>
    <w:rsid w:val="00915BEE"/>
    <w:rsid w:val="00920831"/>
    <w:rsid w:val="00926765"/>
    <w:rsid w:val="00937528"/>
    <w:rsid w:val="009650E9"/>
    <w:rsid w:val="00975B9F"/>
    <w:rsid w:val="00980AFE"/>
    <w:rsid w:val="00983CD2"/>
    <w:rsid w:val="00987962"/>
    <w:rsid w:val="00990D22"/>
    <w:rsid w:val="009A390F"/>
    <w:rsid w:val="009A396D"/>
    <w:rsid w:val="009A473F"/>
    <w:rsid w:val="009D2E70"/>
    <w:rsid w:val="009E28D9"/>
    <w:rsid w:val="00A052EE"/>
    <w:rsid w:val="00A2552E"/>
    <w:rsid w:val="00A25C3C"/>
    <w:rsid w:val="00A32C25"/>
    <w:rsid w:val="00A43EDD"/>
    <w:rsid w:val="00A43FF2"/>
    <w:rsid w:val="00A467DA"/>
    <w:rsid w:val="00A52567"/>
    <w:rsid w:val="00A5629B"/>
    <w:rsid w:val="00A71C90"/>
    <w:rsid w:val="00A74246"/>
    <w:rsid w:val="00A80B8B"/>
    <w:rsid w:val="00A83B85"/>
    <w:rsid w:val="00A95B01"/>
    <w:rsid w:val="00A96B38"/>
    <w:rsid w:val="00A9728A"/>
    <w:rsid w:val="00AA5593"/>
    <w:rsid w:val="00AB3065"/>
    <w:rsid w:val="00AC0334"/>
    <w:rsid w:val="00AC3480"/>
    <w:rsid w:val="00AD63F7"/>
    <w:rsid w:val="00AE3704"/>
    <w:rsid w:val="00AE656A"/>
    <w:rsid w:val="00AE735B"/>
    <w:rsid w:val="00AE7477"/>
    <w:rsid w:val="00AF0144"/>
    <w:rsid w:val="00AF2DC5"/>
    <w:rsid w:val="00B0073F"/>
    <w:rsid w:val="00B14408"/>
    <w:rsid w:val="00B14FD2"/>
    <w:rsid w:val="00B20BDF"/>
    <w:rsid w:val="00B27279"/>
    <w:rsid w:val="00B27C7A"/>
    <w:rsid w:val="00B32EB4"/>
    <w:rsid w:val="00B370B0"/>
    <w:rsid w:val="00B45E3B"/>
    <w:rsid w:val="00B47B77"/>
    <w:rsid w:val="00B509F0"/>
    <w:rsid w:val="00B52F95"/>
    <w:rsid w:val="00B56A31"/>
    <w:rsid w:val="00B74CF3"/>
    <w:rsid w:val="00B77CA5"/>
    <w:rsid w:val="00B93667"/>
    <w:rsid w:val="00B93B0D"/>
    <w:rsid w:val="00BA1F62"/>
    <w:rsid w:val="00BB269E"/>
    <w:rsid w:val="00BB6E7A"/>
    <w:rsid w:val="00BC4BA3"/>
    <w:rsid w:val="00BC6765"/>
    <w:rsid w:val="00BD6E48"/>
    <w:rsid w:val="00BE03FA"/>
    <w:rsid w:val="00BE6CE8"/>
    <w:rsid w:val="00BE6E26"/>
    <w:rsid w:val="00BF2A48"/>
    <w:rsid w:val="00BF574D"/>
    <w:rsid w:val="00C026ED"/>
    <w:rsid w:val="00C10EE4"/>
    <w:rsid w:val="00C2000E"/>
    <w:rsid w:val="00C218CB"/>
    <w:rsid w:val="00C5266E"/>
    <w:rsid w:val="00C6712F"/>
    <w:rsid w:val="00C67165"/>
    <w:rsid w:val="00C84041"/>
    <w:rsid w:val="00C923D9"/>
    <w:rsid w:val="00CA01CA"/>
    <w:rsid w:val="00CA0356"/>
    <w:rsid w:val="00CA2C77"/>
    <w:rsid w:val="00CB37B6"/>
    <w:rsid w:val="00CC166B"/>
    <w:rsid w:val="00CE77EE"/>
    <w:rsid w:val="00CF282E"/>
    <w:rsid w:val="00CF4659"/>
    <w:rsid w:val="00CF671B"/>
    <w:rsid w:val="00CF6DBE"/>
    <w:rsid w:val="00CF7C7C"/>
    <w:rsid w:val="00D17ACC"/>
    <w:rsid w:val="00D23770"/>
    <w:rsid w:val="00D2480A"/>
    <w:rsid w:val="00D27566"/>
    <w:rsid w:val="00D30460"/>
    <w:rsid w:val="00D3436E"/>
    <w:rsid w:val="00D34A2E"/>
    <w:rsid w:val="00D445E6"/>
    <w:rsid w:val="00D57507"/>
    <w:rsid w:val="00D609F2"/>
    <w:rsid w:val="00D60C44"/>
    <w:rsid w:val="00D7149D"/>
    <w:rsid w:val="00D8642C"/>
    <w:rsid w:val="00D970FB"/>
    <w:rsid w:val="00DA7E18"/>
    <w:rsid w:val="00DC3352"/>
    <w:rsid w:val="00DC71FA"/>
    <w:rsid w:val="00DD37B3"/>
    <w:rsid w:val="00DD5820"/>
    <w:rsid w:val="00DD5C91"/>
    <w:rsid w:val="00DE3E81"/>
    <w:rsid w:val="00DE7A42"/>
    <w:rsid w:val="00DF2D4C"/>
    <w:rsid w:val="00E039AD"/>
    <w:rsid w:val="00E14ACF"/>
    <w:rsid w:val="00E16E7F"/>
    <w:rsid w:val="00E20B29"/>
    <w:rsid w:val="00E22C4A"/>
    <w:rsid w:val="00E37822"/>
    <w:rsid w:val="00E5135F"/>
    <w:rsid w:val="00E540C9"/>
    <w:rsid w:val="00E5551A"/>
    <w:rsid w:val="00E74E87"/>
    <w:rsid w:val="00E76E95"/>
    <w:rsid w:val="00E903C2"/>
    <w:rsid w:val="00ED7EDF"/>
    <w:rsid w:val="00EF08CC"/>
    <w:rsid w:val="00EF196B"/>
    <w:rsid w:val="00EF22AF"/>
    <w:rsid w:val="00EF2497"/>
    <w:rsid w:val="00EF2937"/>
    <w:rsid w:val="00F00573"/>
    <w:rsid w:val="00F01666"/>
    <w:rsid w:val="00F03177"/>
    <w:rsid w:val="00F04BE2"/>
    <w:rsid w:val="00F0525B"/>
    <w:rsid w:val="00F114DE"/>
    <w:rsid w:val="00F1248A"/>
    <w:rsid w:val="00F131D1"/>
    <w:rsid w:val="00F20348"/>
    <w:rsid w:val="00F26524"/>
    <w:rsid w:val="00F305A9"/>
    <w:rsid w:val="00F307D2"/>
    <w:rsid w:val="00F3368C"/>
    <w:rsid w:val="00F37508"/>
    <w:rsid w:val="00F40A91"/>
    <w:rsid w:val="00F44028"/>
    <w:rsid w:val="00F446F0"/>
    <w:rsid w:val="00F52553"/>
    <w:rsid w:val="00F52CF1"/>
    <w:rsid w:val="00F627CA"/>
    <w:rsid w:val="00F6583C"/>
    <w:rsid w:val="00F705B9"/>
    <w:rsid w:val="00F73638"/>
    <w:rsid w:val="00F872BF"/>
    <w:rsid w:val="00F95133"/>
    <w:rsid w:val="00FA0A05"/>
    <w:rsid w:val="00FA3128"/>
    <w:rsid w:val="00FA7CD4"/>
    <w:rsid w:val="00FB676C"/>
    <w:rsid w:val="00FB74E2"/>
    <w:rsid w:val="00FC1FFC"/>
    <w:rsid w:val="00FC5298"/>
    <w:rsid w:val="00FC66B6"/>
    <w:rsid w:val="00FD2D3B"/>
    <w:rsid w:val="00FD3AFA"/>
    <w:rsid w:val="00FD57BB"/>
    <w:rsid w:val="00FE0BA0"/>
    <w:rsid w:val="00FE14A5"/>
    <w:rsid w:val="00FF5DCD"/>
    <w:rsid w:val="00FF77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F13900"/>
  <w15:chartTrackingRefBased/>
  <w15:docId w15:val="{E51EE545-199B-420A-BF60-CAA55C540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81094"/>
    <w:pPr>
      <w:suppressAutoHyphens/>
      <w:spacing w:after="200" w:line="276" w:lineRule="auto"/>
    </w:pPr>
    <w:rPr>
      <w:rFonts w:ascii="Arial" w:eastAsia="Times New Roman" w:hAnsi="Arial" w:cs="Times New Roman"/>
      <w:sz w:val="20"/>
      <w:szCs w:val="20"/>
      <w:lang w:eastAsia="pl-PL"/>
    </w:rPr>
  </w:style>
  <w:style w:type="paragraph" w:styleId="Nagwek1">
    <w:name w:val="heading 1"/>
    <w:aliases w:val="Gliederung1"/>
    <w:basedOn w:val="Normalny"/>
    <w:next w:val="Normalny"/>
    <w:link w:val="Nagwek1Znak"/>
    <w:autoRedefine/>
    <w:qFormat/>
    <w:rsid w:val="00A95B01"/>
    <w:pPr>
      <w:keepNext/>
      <w:spacing w:before="240" w:after="240" w:line="240" w:lineRule="auto"/>
      <w:jc w:val="center"/>
      <w:outlineLvl w:val="0"/>
    </w:pPr>
    <w:rPr>
      <w:rFonts w:cs="Arial"/>
      <w:b/>
      <w:bCs/>
      <w:color w:val="000000"/>
      <w:kern w:val="20"/>
      <w:szCs w:val="32"/>
    </w:rPr>
  </w:style>
  <w:style w:type="paragraph" w:styleId="Nagwek2">
    <w:name w:val="heading 2"/>
    <w:aliases w:val="Gliederung2,Styl Nagłówek 2,Level 2,Level 21,Level 22,Level 23,Level 24,Level 25,Level 211,Level 221,Level 231,Level 241,Level 26,Level 27,Level 28,Level 29,Level 212,Level 222,Level 232,Level 242,Level 251,Level 2111,Level 2211,Level 2311"/>
    <w:basedOn w:val="Normalny"/>
    <w:next w:val="Normalny"/>
    <w:link w:val="Nagwek2Znak"/>
    <w:autoRedefine/>
    <w:qFormat/>
    <w:rsid w:val="00F95133"/>
    <w:pPr>
      <w:keepNext/>
      <w:pageBreakBefore/>
      <w:numPr>
        <w:ilvl w:val="1"/>
        <w:numId w:val="1"/>
      </w:numPr>
      <w:spacing w:after="240" w:line="240" w:lineRule="auto"/>
      <w:ind w:left="567" w:firstLine="0"/>
      <w:jc w:val="center"/>
      <w:outlineLvl w:val="1"/>
    </w:pPr>
    <w:rPr>
      <w:rFonts w:cs="Arial"/>
      <w:b/>
      <w:bCs/>
      <w:iCs/>
      <w:szCs w:val="28"/>
    </w:rPr>
  </w:style>
  <w:style w:type="paragraph" w:styleId="Nagwek3">
    <w:name w:val="heading 3"/>
    <w:basedOn w:val="Normalny"/>
    <w:next w:val="Normalny"/>
    <w:link w:val="Nagwek3Znak"/>
    <w:uiPriority w:val="9"/>
    <w:unhideWhenUsed/>
    <w:qFormat/>
    <w:rsid w:val="00681E3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iPriority w:val="9"/>
    <w:unhideWhenUsed/>
    <w:qFormat/>
    <w:rsid w:val="00681E3F"/>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iPriority w:val="9"/>
    <w:unhideWhenUsed/>
    <w:qFormat/>
    <w:rsid w:val="00681E3F"/>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Gliederung1 Znak"/>
    <w:basedOn w:val="Domylnaczcionkaakapitu"/>
    <w:link w:val="Nagwek1"/>
    <w:rsid w:val="00A95B01"/>
    <w:rPr>
      <w:rFonts w:ascii="Arial" w:eastAsia="Times New Roman" w:hAnsi="Arial" w:cs="Arial"/>
      <w:b/>
      <w:bCs/>
      <w:color w:val="000000"/>
      <w:kern w:val="20"/>
      <w:sz w:val="20"/>
      <w:szCs w:val="32"/>
      <w:lang w:eastAsia="pl-PL"/>
    </w:rPr>
  </w:style>
  <w:style w:type="character" w:customStyle="1" w:styleId="Nagwek2Znak">
    <w:name w:val="Nagłówek 2 Znak"/>
    <w:aliases w:val="Gliederung2 Znak,Styl Nagłówek 2 Znak,Level 2 Znak,Level 21 Znak,Level 22 Znak,Level 23 Znak,Level 24 Znak,Level 25 Znak,Level 211 Znak,Level 221 Znak,Level 231 Znak,Level 241 Znak,Level 26 Znak,Level 27 Znak,Level 28 Znak,Level 29 Znak"/>
    <w:basedOn w:val="Domylnaczcionkaakapitu"/>
    <w:link w:val="Nagwek2"/>
    <w:rsid w:val="00F95133"/>
    <w:rPr>
      <w:rFonts w:ascii="Arial" w:eastAsia="Times New Roman" w:hAnsi="Arial" w:cs="Arial"/>
      <w:b/>
      <w:bCs/>
      <w:iCs/>
      <w:sz w:val="20"/>
      <w:szCs w:val="28"/>
      <w:lang w:eastAsia="pl-PL"/>
    </w:rPr>
  </w:style>
  <w:style w:type="character" w:customStyle="1" w:styleId="WW8Num1z0">
    <w:name w:val="WW8Num1z0"/>
    <w:rsid w:val="00481094"/>
  </w:style>
  <w:style w:type="character" w:customStyle="1" w:styleId="WW8Num1z1">
    <w:name w:val="WW8Num1z1"/>
    <w:rsid w:val="00481094"/>
  </w:style>
  <w:style w:type="character" w:customStyle="1" w:styleId="WW8Num1z2">
    <w:name w:val="WW8Num1z2"/>
    <w:rsid w:val="00481094"/>
  </w:style>
  <w:style w:type="character" w:customStyle="1" w:styleId="WW8Num1z3">
    <w:name w:val="WW8Num1z3"/>
    <w:rsid w:val="00481094"/>
  </w:style>
  <w:style w:type="character" w:customStyle="1" w:styleId="WW8Num1z4">
    <w:name w:val="WW8Num1z4"/>
    <w:rsid w:val="00481094"/>
  </w:style>
  <w:style w:type="character" w:customStyle="1" w:styleId="WW8Num1z5">
    <w:name w:val="WW8Num1z5"/>
    <w:rsid w:val="00481094"/>
  </w:style>
  <w:style w:type="character" w:customStyle="1" w:styleId="WW8Num1z6">
    <w:name w:val="WW8Num1z6"/>
    <w:rsid w:val="00481094"/>
  </w:style>
  <w:style w:type="character" w:customStyle="1" w:styleId="WW8Num1z7">
    <w:name w:val="WW8Num1z7"/>
    <w:rsid w:val="00481094"/>
  </w:style>
  <w:style w:type="character" w:customStyle="1" w:styleId="WW8Num1z8">
    <w:name w:val="WW8Num1z8"/>
    <w:rsid w:val="00481094"/>
  </w:style>
  <w:style w:type="character" w:customStyle="1" w:styleId="WW8Num2z0">
    <w:name w:val="WW8Num2z0"/>
    <w:rsid w:val="00481094"/>
    <w:rPr>
      <w:rFonts w:eastAsia="Times New Roman" w:cs="Times New Roman"/>
      <w:b w:val="0"/>
      <w:bCs/>
      <w:sz w:val="20"/>
      <w:szCs w:val="20"/>
      <w:lang w:eastAsia="pl-PL"/>
    </w:rPr>
  </w:style>
  <w:style w:type="character" w:customStyle="1" w:styleId="WW8Num3z0">
    <w:name w:val="WW8Num3z0"/>
    <w:rsid w:val="00481094"/>
    <w:rPr>
      <w:rFonts w:cs="Times New Roman"/>
    </w:rPr>
  </w:style>
  <w:style w:type="character" w:customStyle="1" w:styleId="WW8Num4z0">
    <w:name w:val="WW8Num4z0"/>
    <w:rsid w:val="00481094"/>
    <w:rPr>
      <w:rFonts w:cs="Times New Roman"/>
    </w:rPr>
  </w:style>
  <w:style w:type="character" w:customStyle="1" w:styleId="WW8Num5z0">
    <w:name w:val="WW8Num5z0"/>
    <w:rsid w:val="00481094"/>
    <w:rPr>
      <w:rFonts w:cs="Times New Roman"/>
    </w:rPr>
  </w:style>
  <w:style w:type="character" w:customStyle="1" w:styleId="WW8Num6z0">
    <w:name w:val="WW8Num6z0"/>
    <w:rsid w:val="00481094"/>
    <w:rPr>
      <w:rFonts w:ascii="Arial" w:eastAsia="Times New Roman" w:hAnsi="Arial" w:cs="Arial"/>
    </w:rPr>
  </w:style>
  <w:style w:type="character" w:customStyle="1" w:styleId="WW8Num6z1">
    <w:name w:val="WW8Num6z1"/>
    <w:rsid w:val="00481094"/>
    <w:rPr>
      <w:rFonts w:eastAsia="Times New Roman" w:cs="Times New Roman"/>
      <w:sz w:val="20"/>
      <w:szCs w:val="20"/>
      <w:lang w:eastAsia="pl-PL"/>
    </w:rPr>
  </w:style>
  <w:style w:type="character" w:customStyle="1" w:styleId="WW8Num7z0">
    <w:name w:val="WW8Num7z0"/>
    <w:rsid w:val="00481094"/>
  </w:style>
  <w:style w:type="character" w:customStyle="1" w:styleId="WW8Num7z1">
    <w:name w:val="WW8Num7z1"/>
    <w:rsid w:val="00481094"/>
    <w:rPr>
      <w:rFonts w:eastAsia="Times New Roman" w:cs="Calibri"/>
      <w:b/>
      <w:strike w:val="0"/>
      <w:dstrike w:val="0"/>
      <w:sz w:val="24"/>
      <w:szCs w:val="24"/>
      <w:highlight w:val="yellow"/>
      <w:lang w:eastAsia="pl-PL"/>
    </w:rPr>
  </w:style>
  <w:style w:type="character" w:customStyle="1" w:styleId="WW8Num7z2">
    <w:name w:val="WW8Num7z2"/>
    <w:rsid w:val="00481094"/>
  </w:style>
  <w:style w:type="character" w:customStyle="1" w:styleId="WW8Num7z3">
    <w:name w:val="WW8Num7z3"/>
    <w:rsid w:val="00481094"/>
  </w:style>
  <w:style w:type="character" w:customStyle="1" w:styleId="WW8Num7z4">
    <w:name w:val="WW8Num7z4"/>
    <w:rsid w:val="00481094"/>
  </w:style>
  <w:style w:type="character" w:customStyle="1" w:styleId="WW8Num7z5">
    <w:name w:val="WW8Num7z5"/>
    <w:rsid w:val="00481094"/>
  </w:style>
  <w:style w:type="character" w:customStyle="1" w:styleId="WW8Num7z6">
    <w:name w:val="WW8Num7z6"/>
    <w:rsid w:val="00481094"/>
  </w:style>
  <w:style w:type="character" w:customStyle="1" w:styleId="WW8Num7z7">
    <w:name w:val="WW8Num7z7"/>
    <w:rsid w:val="00481094"/>
  </w:style>
  <w:style w:type="character" w:customStyle="1" w:styleId="WW8Num7z8">
    <w:name w:val="WW8Num7z8"/>
    <w:rsid w:val="00481094"/>
  </w:style>
  <w:style w:type="character" w:customStyle="1" w:styleId="WW8Num8z0">
    <w:name w:val="WW8Num8z0"/>
    <w:rsid w:val="00481094"/>
    <w:rPr>
      <w:rFonts w:hint="default"/>
      <w:b w:val="0"/>
      <w:sz w:val="24"/>
      <w:szCs w:val="24"/>
    </w:rPr>
  </w:style>
  <w:style w:type="character" w:customStyle="1" w:styleId="WW8Num8z1">
    <w:name w:val="WW8Num8z1"/>
    <w:rsid w:val="00481094"/>
    <w:rPr>
      <w:rFonts w:hint="default"/>
      <w:b w:val="0"/>
      <w:sz w:val="24"/>
    </w:rPr>
  </w:style>
  <w:style w:type="character" w:customStyle="1" w:styleId="WW8Num9z0">
    <w:name w:val="WW8Num9z0"/>
    <w:rsid w:val="00481094"/>
    <w:rPr>
      <w:rFonts w:eastAsia="Times New Roman" w:cs="Calibri" w:hint="default"/>
      <w:sz w:val="20"/>
      <w:szCs w:val="20"/>
      <w:lang w:eastAsia="pl-PL"/>
    </w:rPr>
  </w:style>
  <w:style w:type="character" w:customStyle="1" w:styleId="WW8Num10z0">
    <w:name w:val="WW8Num10z0"/>
    <w:rsid w:val="00481094"/>
    <w:rPr>
      <w:rFonts w:ascii="Symbol" w:hAnsi="Symbol" w:cs="Symbol" w:hint="default"/>
    </w:rPr>
  </w:style>
  <w:style w:type="character" w:customStyle="1" w:styleId="WW8Num11z0">
    <w:name w:val="WW8Num11z0"/>
    <w:rsid w:val="00481094"/>
  </w:style>
  <w:style w:type="character" w:customStyle="1" w:styleId="WW8Num12z0">
    <w:name w:val="WW8Num12z0"/>
    <w:rsid w:val="00481094"/>
    <w:rPr>
      <w:rFonts w:ascii="Symbol" w:hAnsi="Symbol" w:cs="Symbol" w:hint="default"/>
    </w:rPr>
  </w:style>
  <w:style w:type="character" w:customStyle="1" w:styleId="WW8Num13z0">
    <w:name w:val="WW8Num13z0"/>
    <w:rsid w:val="00481094"/>
    <w:rPr>
      <w:rFonts w:cs="Times New Roman"/>
      <w:b w:val="0"/>
    </w:rPr>
  </w:style>
  <w:style w:type="character" w:customStyle="1" w:styleId="WW8Num13z1">
    <w:name w:val="WW8Num13z1"/>
    <w:rsid w:val="00481094"/>
    <w:rPr>
      <w:rFonts w:cs="Times New Roman"/>
      <w:color w:val="0000FF"/>
    </w:rPr>
  </w:style>
  <w:style w:type="character" w:customStyle="1" w:styleId="WW8Num13z2">
    <w:name w:val="WW8Num13z2"/>
    <w:rsid w:val="00481094"/>
    <w:rPr>
      <w:rFonts w:cs="Times New Roman"/>
    </w:rPr>
  </w:style>
  <w:style w:type="character" w:customStyle="1" w:styleId="WW8Num14z0">
    <w:name w:val="WW8Num14z0"/>
    <w:rsid w:val="00481094"/>
    <w:rPr>
      <w:rFonts w:eastAsia="Times New Roman" w:cs="Times New Roman" w:hint="default"/>
      <w:b w:val="0"/>
      <w:bCs/>
      <w:sz w:val="20"/>
      <w:szCs w:val="20"/>
      <w:lang w:eastAsia="pl-PL"/>
    </w:rPr>
  </w:style>
  <w:style w:type="character" w:customStyle="1" w:styleId="WW8Num15z0">
    <w:name w:val="WW8Num15z0"/>
    <w:rsid w:val="00481094"/>
    <w:rPr>
      <w:rFonts w:ascii="Symbol" w:hAnsi="Symbol" w:cs="Symbol" w:hint="default"/>
      <w:color w:val="auto"/>
      <w:sz w:val="20"/>
      <w:szCs w:val="20"/>
      <w:lang w:eastAsia="pl-PL"/>
    </w:rPr>
  </w:style>
  <w:style w:type="character" w:customStyle="1" w:styleId="WW8Num15z1">
    <w:name w:val="WW8Num15z1"/>
    <w:rsid w:val="00481094"/>
    <w:rPr>
      <w:rFonts w:ascii="Arial" w:eastAsia="Times New Roman" w:hAnsi="Arial" w:cs="Arial" w:hint="default"/>
    </w:rPr>
  </w:style>
  <w:style w:type="character" w:customStyle="1" w:styleId="WW8Num15z2">
    <w:name w:val="WW8Num15z2"/>
    <w:rsid w:val="00481094"/>
    <w:rPr>
      <w:rFonts w:cs="Times New Roman" w:hint="default"/>
    </w:rPr>
  </w:style>
  <w:style w:type="character" w:customStyle="1" w:styleId="WW8Num16z0">
    <w:name w:val="WW8Num16z0"/>
    <w:rsid w:val="00481094"/>
    <w:rPr>
      <w:rFonts w:eastAsia="Times New Roman" w:cs="Times New Roman"/>
    </w:rPr>
  </w:style>
  <w:style w:type="character" w:customStyle="1" w:styleId="WW8Num16z1">
    <w:name w:val="WW8Num16z1"/>
    <w:rsid w:val="00481094"/>
    <w:rPr>
      <w:rFonts w:cs="Times New Roman"/>
      <w:strike w:val="0"/>
      <w:dstrike w:val="0"/>
      <w:color w:val="000000"/>
      <w:u w:val="none"/>
    </w:rPr>
  </w:style>
  <w:style w:type="character" w:customStyle="1" w:styleId="WW8Num17z0">
    <w:name w:val="WW8Num17z0"/>
    <w:rsid w:val="00481094"/>
    <w:rPr>
      <w:rFonts w:ascii="Calibri" w:eastAsia="Times New Roman" w:hAnsi="Calibri" w:cs="Calibri" w:hint="default"/>
      <w:b/>
      <w:bCs/>
      <w:sz w:val="20"/>
      <w:szCs w:val="20"/>
      <w:highlight w:val="yellow"/>
      <w:lang w:eastAsia="pl-PL"/>
    </w:rPr>
  </w:style>
  <w:style w:type="character" w:customStyle="1" w:styleId="WW8Num17z1">
    <w:name w:val="WW8Num17z1"/>
    <w:rsid w:val="00481094"/>
    <w:rPr>
      <w:rFonts w:ascii="Calibri" w:eastAsia="Times New Roman" w:hAnsi="Calibri" w:cs="Arial" w:hint="default"/>
      <w:bCs/>
      <w:color w:val="auto"/>
      <w:sz w:val="20"/>
      <w:szCs w:val="20"/>
      <w:highlight w:val="yellow"/>
      <w:lang w:eastAsia="pl-PL"/>
    </w:rPr>
  </w:style>
  <w:style w:type="character" w:customStyle="1" w:styleId="WW8Num17z2">
    <w:name w:val="WW8Num17z2"/>
    <w:rsid w:val="00481094"/>
    <w:rPr>
      <w:rFonts w:cs="Times New Roman"/>
    </w:rPr>
  </w:style>
  <w:style w:type="character" w:customStyle="1" w:styleId="WW8Num18z0">
    <w:name w:val="WW8Num18z0"/>
    <w:rsid w:val="00481094"/>
    <w:rPr>
      <w:strike w:val="0"/>
      <w:dstrike w:val="0"/>
    </w:rPr>
  </w:style>
  <w:style w:type="character" w:customStyle="1" w:styleId="WW8Num19z0">
    <w:name w:val="WW8Num19z0"/>
    <w:rsid w:val="00481094"/>
  </w:style>
  <w:style w:type="character" w:customStyle="1" w:styleId="WW8Num19z1">
    <w:name w:val="WW8Num19z1"/>
    <w:rsid w:val="00481094"/>
  </w:style>
  <w:style w:type="character" w:customStyle="1" w:styleId="WW8Num19z2">
    <w:name w:val="WW8Num19z2"/>
    <w:rsid w:val="00481094"/>
    <w:rPr>
      <w:rFonts w:eastAsia="Times New Roman" w:cs="Arial"/>
      <w:sz w:val="18"/>
      <w:szCs w:val="18"/>
      <w:lang w:eastAsia="pl-PL"/>
    </w:rPr>
  </w:style>
  <w:style w:type="character" w:customStyle="1" w:styleId="WW8Num19z3">
    <w:name w:val="WW8Num19z3"/>
    <w:rsid w:val="00481094"/>
  </w:style>
  <w:style w:type="character" w:customStyle="1" w:styleId="WW8Num19z4">
    <w:name w:val="WW8Num19z4"/>
    <w:rsid w:val="00481094"/>
  </w:style>
  <w:style w:type="character" w:customStyle="1" w:styleId="WW8Num19z5">
    <w:name w:val="WW8Num19z5"/>
    <w:rsid w:val="00481094"/>
  </w:style>
  <w:style w:type="character" w:customStyle="1" w:styleId="WW8Num19z6">
    <w:name w:val="WW8Num19z6"/>
    <w:rsid w:val="00481094"/>
  </w:style>
  <w:style w:type="character" w:customStyle="1" w:styleId="WW8Num19z7">
    <w:name w:val="WW8Num19z7"/>
    <w:rsid w:val="00481094"/>
  </w:style>
  <w:style w:type="character" w:customStyle="1" w:styleId="WW8Num19z8">
    <w:name w:val="WW8Num19z8"/>
    <w:rsid w:val="00481094"/>
  </w:style>
  <w:style w:type="character" w:customStyle="1" w:styleId="WW8Num20z0">
    <w:name w:val="WW8Num20z0"/>
    <w:rsid w:val="00481094"/>
    <w:rPr>
      <w:rFonts w:eastAsia="Times New Roman" w:cs="Arial"/>
      <w:b w:val="0"/>
      <w:sz w:val="20"/>
      <w:szCs w:val="20"/>
      <w:highlight w:val="yellow"/>
      <w:lang w:eastAsia="pl-PL"/>
    </w:rPr>
  </w:style>
  <w:style w:type="character" w:customStyle="1" w:styleId="WW8Num21z0">
    <w:name w:val="WW8Num21z0"/>
    <w:rsid w:val="00481094"/>
    <w:rPr>
      <w:rFonts w:eastAsia="Times New Roman" w:cs="Arial"/>
      <w:sz w:val="20"/>
      <w:szCs w:val="20"/>
      <w:lang w:eastAsia="pl-PL"/>
    </w:rPr>
  </w:style>
  <w:style w:type="character" w:customStyle="1" w:styleId="WW8Num22z0">
    <w:name w:val="WW8Num22z0"/>
    <w:rsid w:val="00481094"/>
    <w:rPr>
      <w:rFonts w:eastAsia="Times New Roman" w:cs="Times New Roman"/>
      <w:b w:val="0"/>
      <w:bCs/>
      <w:sz w:val="20"/>
      <w:szCs w:val="20"/>
      <w:lang w:eastAsia="pl-PL"/>
    </w:rPr>
  </w:style>
  <w:style w:type="character" w:customStyle="1" w:styleId="WW8Num22z1">
    <w:name w:val="WW8Num22z1"/>
    <w:rsid w:val="00481094"/>
    <w:rPr>
      <w:rFonts w:cs="Times New Roman"/>
    </w:rPr>
  </w:style>
  <w:style w:type="character" w:customStyle="1" w:styleId="WW8Num23z0">
    <w:name w:val="WW8Num23z0"/>
    <w:rsid w:val="00481094"/>
    <w:rPr>
      <w:rFonts w:ascii="Calibri" w:eastAsia="Times New Roman" w:hAnsi="Calibri" w:cs="Times New Roman" w:hint="default"/>
      <w:color w:val="auto"/>
      <w:sz w:val="20"/>
      <w:szCs w:val="20"/>
      <w:lang w:eastAsia="pl-PL"/>
    </w:rPr>
  </w:style>
  <w:style w:type="character" w:customStyle="1" w:styleId="WW8Num23z1">
    <w:name w:val="WW8Num23z1"/>
    <w:rsid w:val="00481094"/>
    <w:rPr>
      <w:rFonts w:eastAsia="Times New Roman" w:cs="Times New Roman"/>
      <w:b/>
      <w:bCs/>
      <w:sz w:val="20"/>
      <w:szCs w:val="20"/>
      <w:lang w:eastAsia="pl-PL"/>
    </w:rPr>
  </w:style>
  <w:style w:type="character" w:customStyle="1" w:styleId="WW8Num24z0">
    <w:name w:val="WW8Num24z0"/>
    <w:rsid w:val="00481094"/>
    <w:rPr>
      <w:rFonts w:eastAsia="Times New Roman" w:cs="Arial" w:hint="default"/>
      <w:sz w:val="20"/>
      <w:szCs w:val="20"/>
      <w:lang w:eastAsia="pl-PL"/>
    </w:rPr>
  </w:style>
  <w:style w:type="character" w:customStyle="1" w:styleId="WW8Num25z0">
    <w:name w:val="WW8Num25z0"/>
    <w:rsid w:val="00481094"/>
    <w:rPr>
      <w:rFonts w:eastAsia="Times New Roman" w:cs="Arial"/>
      <w:b/>
      <w:sz w:val="20"/>
      <w:szCs w:val="20"/>
      <w:lang w:eastAsia="pl-PL"/>
    </w:rPr>
  </w:style>
  <w:style w:type="character" w:customStyle="1" w:styleId="WW8Num25z1">
    <w:name w:val="WW8Num25z1"/>
    <w:rsid w:val="00481094"/>
    <w:rPr>
      <w:b/>
    </w:rPr>
  </w:style>
  <w:style w:type="character" w:customStyle="1" w:styleId="WW8Num25z2">
    <w:name w:val="WW8Num25z2"/>
    <w:rsid w:val="00481094"/>
  </w:style>
  <w:style w:type="character" w:customStyle="1" w:styleId="WW8Num25z3">
    <w:name w:val="WW8Num25z3"/>
    <w:rsid w:val="00481094"/>
  </w:style>
  <w:style w:type="character" w:customStyle="1" w:styleId="WW8Num25z4">
    <w:name w:val="WW8Num25z4"/>
    <w:rsid w:val="00481094"/>
  </w:style>
  <w:style w:type="character" w:customStyle="1" w:styleId="WW8Num25z5">
    <w:name w:val="WW8Num25z5"/>
    <w:rsid w:val="00481094"/>
  </w:style>
  <w:style w:type="character" w:customStyle="1" w:styleId="WW8Num25z6">
    <w:name w:val="WW8Num25z6"/>
    <w:rsid w:val="00481094"/>
  </w:style>
  <w:style w:type="character" w:customStyle="1" w:styleId="WW8Num25z7">
    <w:name w:val="WW8Num25z7"/>
    <w:rsid w:val="00481094"/>
  </w:style>
  <w:style w:type="character" w:customStyle="1" w:styleId="WW8Num25z8">
    <w:name w:val="WW8Num25z8"/>
    <w:rsid w:val="00481094"/>
  </w:style>
  <w:style w:type="character" w:customStyle="1" w:styleId="WW8Num26z0">
    <w:name w:val="WW8Num26z0"/>
    <w:rsid w:val="00481094"/>
    <w:rPr>
      <w:rFonts w:eastAsia="Times New Roman" w:cs="Calibri" w:hint="default"/>
      <w:b w:val="0"/>
      <w:bCs/>
      <w:sz w:val="20"/>
      <w:szCs w:val="20"/>
      <w:lang w:eastAsia="pl-PL"/>
    </w:rPr>
  </w:style>
  <w:style w:type="character" w:customStyle="1" w:styleId="WW8Num27z0">
    <w:name w:val="WW8Num27z0"/>
    <w:rsid w:val="00481094"/>
    <w:rPr>
      <w:rFonts w:hint="default"/>
      <w:sz w:val="20"/>
      <w:szCs w:val="20"/>
    </w:rPr>
  </w:style>
  <w:style w:type="character" w:customStyle="1" w:styleId="WW8Num28z0">
    <w:name w:val="WW8Num28z0"/>
    <w:rsid w:val="00481094"/>
    <w:rPr>
      <w:rFonts w:cs="Times New Roman" w:hint="default"/>
    </w:rPr>
  </w:style>
  <w:style w:type="character" w:customStyle="1" w:styleId="WW8Num29z0">
    <w:name w:val="WW8Num29z0"/>
    <w:rsid w:val="00481094"/>
    <w:rPr>
      <w:rFonts w:eastAsia="Times New Roman" w:cs="Times New Roman" w:hint="default"/>
      <w:b w:val="0"/>
      <w:bCs/>
      <w:color w:val="auto"/>
      <w:sz w:val="20"/>
      <w:szCs w:val="20"/>
      <w:lang w:eastAsia="pl-PL"/>
    </w:rPr>
  </w:style>
  <w:style w:type="character" w:customStyle="1" w:styleId="WW8Num29z1">
    <w:name w:val="WW8Num29z1"/>
    <w:rsid w:val="00481094"/>
    <w:rPr>
      <w:rFonts w:cs="Times New Roman" w:hint="default"/>
    </w:rPr>
  </w:style>
  <w:style w:type="character" w:customStyle="1" w:styleId="WW8Num30z0">
    <w:name w:val="WW8Num30z0"/>
    <w:rsid w:val="00481094"/>
    <w:rPr>
      <w:rFonts w:eastAsia="Times New Roman" w:cs="Times New Roman"/>
      <w:b w:val="0"/>
      <w:i/>
      <w:sz w:val="20"/>
      <w:szCs w:val="20"/>
      <w:lang w:eastAsia="pl-PL"/>
    </w:rPr>
  </w:style>
  <w:style w:type="character" w:customStyle="1" w:styleId="WW8Num30z1">
    <w:name w:val="WW8Num30z1"/>
    <w:rsid w:val="00481094"/>
    <w:rPr>
      <w:rFonts w:cs="Times New Roman"/>
    </w:rPr>
  </w:style>
  <w:style w:type="character" w:customStyle="1" w:styleId="WW8Num31z0">
    <w:name w:val="WW8Num31z0"/>
    <w:rsid w:val="00481094"/>
    <w:rPr>
      <w:rFonts w:eastAsia="Times New Roman" w:cs="Times New Roman" w:hint="default"/>
      <w:color w:val="auto"/>
      <w:sz w:val="20"/>
      <w:szCs w:val="20"/>
      <w:lang w:eastAsia="pl-PL"/>
    </w:rPr>
  </w:style>
  <w:style w:type="character" w:customStyle="1" w:styleId="WW8Num31z1">
    <w:name w:val="WW8Num31z1"/>
    <w:rsid w:val="00481094"/>
    <w:rPr>
      <w:rFonts w:cs="Times New Roman"/>
    </w:rPr>
  </w:style>
  <w:style w:type="character" w:customStyle="1" w:styleId="WW8Num32z0">
    <w:name w:val="WW8Num32z0"/>
    <w:rsid w:val="00481094"/>
    <w:rPr>
      <w:rFonts w:eastAsia="Times New Roman" w:cs="Times New Roman"/>
      <w:b/>
      <w:bCs/>
      <w:w w:val="106"/>
      <w:sz w:val="20"/>
      <w:szCs w:val="20"/>
      <w:lang w:eastAsia="pl-PL"/>
    </w:rPr>
  </w:style>
  <w:style w:type="character" w:customStyle="1" w:styleId="WW8Num33z0">
    <w:name w:val="WW8Num33z0"/>
    <w:rsid w:val="00481094"/>
  </w:style>
  <w:style w:type="character" w:customStyle="1" w:styleId="WW8Num34z0">
    <w:name w:val="WW8Num34z0"/>
    <w:rsid w:val="00481094"/>
    <w:rPr>
      <w:rFonts w:eastAsia="Times New Roman" w:cs="Arial"/>
      <w:b/>
      <w:bCs/>
      <w:sz w:val="20"/>
      <w:szCs w:val="20"/>
      <w:lang w:val="x-none" w:eastAsia="pl-PL"/>
    </w:rPr>
  </w:style>
  <w:style w:type="character" w:customStyle="1" w:styleId="WW8Num35z0">
    <w:name w:val="WW8Num35z0"/>
    <w:rsid w:val="00481094"/>
    <w:rPr>
      <w:rFonts w:ascii="Calibri" w:eastAsia="Times New Roman" w:hAnsi="Calibri" w:cs="Calibri" w:hint="default"/>
      <w:b/>
      <w:bCs/>
      <w:sz w:val="20"/>
      <w:szCs w:val="20"/>
      <w:highlight w:val="yellow"/>
      <w:lang w:eastAsia="pl-PL"/>
    </w:rPr>
  </w:style>
  <w:style w:type="character" w:customStyle="1" w:styleId="WW8Num36z0">
    <w:name w:val="WW8Num36z0"/>
    <w:rsid w:val="00481094"/>
    <w:rPr>
      <w:rFonts w:ascii="Calibri" w:eastAsia="Times New Roman" w:hAnsi="Calibri" w:cs="Times New Roman" w:hint="default"/>
      <w:b/>
      <w:bCs/>
      <w:sz w:val="20"/>
      <w:szCs w:val="20"/>
      <w:highlight w:val="yellow"/>
      <w:lang w:eastAsia="pl-PL"/>
    </w:rPr>
  </w:style>
  <w:style w:type="character" w:customStyle="1" w:styleId="WW8Num37z0">
    <w:name w:val="WW8Num37z0"/>
    <w:rsid w:val="00481094"/>
    <w:rPr>
      <w:rFonts w:ascii="Calibri" w:eastAsia="Times New Roman" w:hAnsi="Calibri" w:cs="Calibri" w:hint="default"/>
      <w:b w:val="0"/>
      <w:bCs/>
      <w:strike w:val="0"/>
      <w:dstrike w:val="0"/>
      <w:sz w:val="20"/>
      <w:szCs w:val="20"/>
      <w:highlight w:val="yellow"/>
      <w:lang w:eastAsia="pl-PL"/>
    </w:rPr>
  </w:style>
  <w:style w:type="character" w:customStyle="1" w:styleId="WW8Num37z1">
    <w:name w:val="WW8Num37z1"/>
    <w:rsid w:val="00481094"/>
    <w:rPr>
      <w:rFonts w:ascii="Calibri" w:eastAsia="Times New Roman" w:hAnsi="Calibri" w:cs="Arial" w:hint="default"/>
      <w:bCs/>
      <w:color w:val="auto"/>
      <w:sz w:val="20"/>
      <w:szCs w:val="20"/>
      <w:lang w:eastAsia="pl-PL"/>
    </w:rPr>
  </w:style>
  <w:style w:type="character" w:customStyle="1" w:styleId="WW8Num37z2">
    <w:name w:val="WW8Num37z2"/>
    <w:rsid w:val="00481094"/>
    <w:rPr>
      <w:rFonts w:cs="Times New Roman"/>
    </w:rPr>
  </w:style>
  <w:style w:type="character" w:customStyle="1" w:styleId="WW8Num38z0">
    <w:name w:val="WW8Num38z0"/>
    <w:rsid w:val="00481094"/>
    <w:rPr>
      <w:rFonts w:eastAsia="Times New Roman" w:cs="Arial"/>
      <w:color w:val="auto"/>
      <w:sz w:val="20"/>
      <w:szCs w:val="20"/>
      <w:lang w:eastAsia="pl-PL"/>
    </w:rPr>
  </w:style>
  <w:style w:type="character" w:customStyle="1" w:styleId="WW8Num39z0">
    <w:name w:val="WW8Num39z0"/>
    <w:rsid w:val="00481094"/>
    <w:rPr>
      <w:rFonts w:ascii="Calibri" w:eastAsia="Times New Roman" w:hAnsi="Calibri" w:cs="Calibri" w:hint="default"/>
      <w:b/>
      <w:bCs/>
      <w:strike w:val="0"/>
      <w:dstrike w:val="0"/>
      <w:sz w:val="20"/>
      <w:szCs w:val="20"/>
      <w:highlight w:val="yellow"/>
      <w:lang w:eastAsia="pl-PL"/>
    </w:rPr>
  </w:style>
  <w:style w:type="character" w:customStyle="1" w:styleId="WW8Num39z1">
    <w:name w:val="WW8Num39z1"/>
    <w:rsid w:val="00481094"/>
    <w:rPr>
      <w:rFonts w:ascii="Calibri" w:eastAsia="Times New Roman" w:hAnsi="Calibri" w:cs="Arial" w:hint="default"/>
      <w:color w:val="auto"/>
      <w:sz w:val="20"/>
      <w:szCs w:val="20"/>
      <w:lang w:eastAsia="pl-PL"/>
    </w:rPr>
  </w:style>
  <w:style w:type="character" w:customStyle="1" w:styleId="WW8Num39z2">
    <w:name w:val="WW8Num39z2"/>
    <w:rsid w:val="00481094"/>
    <w:rPr>
      <w:rFonts w:cs="Times New Roman"/>
    </w:rPr>
  </w:style>
  <w:style w:type="character" w:customStyle="1" w:styleId="WW8Num40z0">
    <w:name w:val="WW8Num40z0"/>
    <w:rsid w:val="00481094"/>
    <w:rPr>
      <w:rFonts w:cs="Times New Roman" w:hint="default"/>
    </w:rPr>
  </w:style>
  <w:style w:type="character" w:customStyle="1" w:styleId="WW8Num41z0">
    <w:name w:val="WW8Num41z0"/>
    <w:rsid w:val="00481094"/>
    <w:rPr>
      <w:b w:val="0"/>
    </w:rPr>
  </w:style>
  <w:style w:type="character" w:customStyle="1" w:styleId="WW8Num42z0">
    <w:name w:val="WW8Num42z0"/>
    <w:rsid w:val="00481094"/>
    <w:rPr>
      <w:rFonts w:eastAsia="Times New Roman" w:cs="Arial"/>
      <w:b/>
      <w:sz w:val="20"/>
      <w:szCs w:val="20"/>
      <w:lang w:eastAsia="pl-PL"/>
    </w:rPr>
  </w:style>
  <w:style w:type="character" w:customStyle="1" w:styleId="WW8Num43z0">
    <w:name w:val="WW8Num43z0"/>
    <w:rsid w:val="00481094"/>
    <w:rPr>
      <w:rFonts w:hint="default"/>
    </w:rPr>
  </w:style>
  <w:style w:type="character" w:customStyle="1" w:styleId="WW8Num43z1">
    <w:name w:val="WW8Num43z1"/>
    <w:rsid w:val="00481094"/>
    <w:rPr>
      <w:rFonts w:ascii="Calibri" w:eastAsia="Times New Roman" w:hAnsi="Calibri" w:cs="Times New Roman" w:hint="default"/>
    </w:rPr>
  </w:style>
  <w:style w:type="character" w:customStyle="1" w:styleId="WW8Num43z2">
    <w:name w:val="WW8Num43z2"/>
    <w:rsid w:val="00481094"/>
  </w:style>
  <w:style w:type="character" w:customStyle="1" w:styleId="WW8Num43z3">
    <w:name w:val="WW8Num43z3"/>
    <w:rsid w:val="00481094"/>
  </w:style>
  <w:style w:type="character" w:customStyle="1" w:styleId="WW8Num43z4">
    <w:name w:val="WW8Num43z4"/>
    <w:rsid w:val="00481094"/>
  </w:style>
  <w:style w:type="character" w:customStyle="1" w:styleId="WW8Num43z5">
    <w:name w:val="WW8Num43z5"/>
    <w:rsid w:val="00481094"/>
  </w:style>
  <w:style w:type="character" w:customStyle="1" w:styleId="WW8Num43z6">
    <w:name w:val="WW8Num43z6"/>
    <w:rsid w:val="00481094"/>
  </w:style>
  <w:style w:type="character" w:customStyle="1" w:styleId="WW8Num43z7">
    <w:name w:val="WW8Num43z7"/>
    <w:rsid w:val="00481094"/>
  </w:style>
  <w:style w:type="character" w:customStyle="1" w:styleId="WW8Num43z8">
    <w:name w:val="WW8Num43z8"/>
    <w:rsid w:val="00481094"/>
  </w:style>
  <w:style w:type="character" w:customStyle="1" w:styleId="WW8Num44z0">
    <w:name w:val="WW8Num44z0"/>
    <w:rsid w:val="00481094"/>
  </w:style>
  <w:style w:type="character" w:customStyle="1" w:styleId="WW8Num45z0">
    <w:name w:val="WW8Num45z0"/>
    <w:rsid w:val="00481094"/>
  </w:style>
  <w:style w:type="character" w:customStyle="1" w:styleId="WW8Num45z1">
    <w:name w:val="WW8Num45z1"/>
    <w:rsid w:val="00481094"/>
    <w:rPr>
      <w:rFonts w:ascii="Calibri" w:eastAsia="Times New Roman" w:hAnsi="Calibri" w:cs="Calibri"/>
      <w:b/>
      <w:bCs/>
      <w:sz w:val="20"/>
      <w:szCs w:val="20"/>
      <w:lang w:eastAsia="pl-PL"/>
    </w:rPr>
  </w:style>
  <w:style w:type="character" w:customStyle="1" w:styleId="WW8Num45z2">
    <w:name w:val="WW8Num45z2"/>
    <w:rsid w:val="00481094"/>
  </w:style>
  <w:style w:type="character" w:customStyle="1" w:styleId="WW8Num45z3">
    <w:name w:val="WW8Num45z3"/>
    <w:rsid w:val="00481094"/>
  </w:style>
  <w:style w:type="character" w:customStyle="1" w:styleId="WW8Num45z4">
    <w:name w:val="WW8Num45z4"/>
    <w:rsid w:val="00481094"/>
  </w:style>
  <w:style w:type="character" w:customStyle="1" w:styleId="WW8Num45z5">
    <w:name w:val="WW8Num45z5"/>
    <w:rsid w:val="00481094"/>
  </w:style>
  <w:style w:type="character" w:customStyle="1" w:styleId="WW8Num45z6">
    <w:name w:val="WW8Num45z6"/>
    <w:rsid w:val="00481094"/>
  </w:style>
  <w:style w:type="character" w:customStyle="1" w:styleId="WW8Num45z7">
    <w:name w:val="WW8Num45z7"/>
    <w:rsid w:val="00481094"/>
  </w:style>
  <w:style w:type="character" w:customStyle="1" w:styleId="WW8Num45z8">
    <w:name w:val="WW8Num45z8"/>
    <w:rsid w:val="00481094"/>
  </w:style>
  <w:style w:type="character" w:customStyle="1" w:styleId="WW8Num46z0">
    <w:name w:val="WW8Num46z0"/>
    <w:rsid w:val="00481094"/>
    <w:rPr>
      <w:b/>
      <w:bCs/>
    </w:rPr>
  </w:style>
  <w:style w:type="character" w:customStyle="1" w:styleId="WW8Num47z0">
    <w:name w:val="WW8Num47z0"/>
    <w:rsid w:val="00481094"/>
    <w:rPr>
      <w:rFonts w:eastAsia="Times New Roman" w:cs="Arial"/>
      <w:b/>
      <w:bCs/>
      <w:w w:val="105"/>
      <w:sz w:val="20"/>
      <w:szCs w:val="20"/>
      <w:lang w:eastAsia="pl-PL"/>
    </w:rPr>
  </w:style>
  <w:style w:type="character" w:customStyle="1" w:styleId="WW8Num48z0">
    <w:name w:val="WW8Num48z0"/>
    <w:rsid w:val="00481094"/>
    <w:rPr>
      <w:rFonts w:ascii="Calibri" w:eastAsia="Times New Roman" w:hAnsi="Calibri" w:cs="Calibri" w:hint="default"/>
      <w:b/>
      <w:bCs/>
      <w:strike/>
      <w:sz w:val="22"/>
      <w:szCs w:val="22"/>
      <w:highlight w:val="yellow"/>
      <w:lang w:eastAsia="pl-PL"/>
    </w:rPr>
  </w:style>
  <w:style w:type="character" w:customStyle="1" w:styleId="WW8Num49z0">
    <w:name w:val="WW8Num49z0"/>
    <w:rsid w:val="00481094"/>
    <w:rPr>
      <w:rFonts w:eastAsia="Times New Roman" w:cs="Arial"/>
      <w:sz w:val="20"/>
      <w:szCs w:val="20"/>
      <w:lang w:eastAsia="pl-PL"/>
    </w:rPr>
  </w:style>
  <w:style w:type="character" w:customStyle="1" w:styleId="WW8Num50z0">
    <w:name w:val="WW8Num50z0"/>
    <w:rsid w:val="00481094"/>
    <w:rPr>
      <w:rFonts w:eastAsia="Times New Roman" w:cs="Times New Roman" w:hint="default"/>
      <w:b w:val="0"/>
      <w:bCs/>
      <w:color w:val="auto"/>
      <w:sz w:val="20"/>
      <w:szCs w:val="20"/>
      <w:lang w:eastAsia="pl-PL"/>
    </w:rPr>
  </w:style>
  <w:style w:type="character" w:customStyle="1" w:styleId="WW8Num50z1">
    <w:name w:val="WW8Num50z1"/>
    <w:rsid w:val="00481094"/>
    <w:rPr>
      <w:rFonts w:cs="Times New Roman"/>
    </w:rPr>
  </w:style>
  <w:style w:type="character" w:customStyle="1" w:styleId="WW8Num51z0">
    <w:name w:val="WW8Num51z0"/>
    <w:rsid w:val="00481094"/>
    <w:rPr>
      <w:rFonts w:eastAsia="Times New Roman" w:cs="Arial"/>
      <w:sz w:val="20"/>
      <w:szCs w:val="20"/>
      <w:lang w:eastAsia="pl-PL"/>
    </w:rPr>
  </w:style>
  <w:style w:type="character" w:customStyle="1" w:styleId="WW8Num52z0">
    <w:name w:val="WW8Num52z0"/>
    <w:rsid w:val="00481094"/>
    <w:rPr>
      <w:rFonts w:eastAsia="Times"/>
      <w:sz w:val="20"/>
      <w:szCs w:val="20"/>
      <w:lang w:eastAsia="de-DE"/>
    </w:rPr>
  </w:style>
  <w:style w:type="character" w:customStyle="1" w:styleId="WW8Num53z0">
    <w:name w:val="WW8Num53z0"/>
    <w:rsid w:val="00481094"/>
    <w:rPr>
      <w:rFonts w:ascii="Calibri" w:eastAsia="Times New Roman" w:hAnsi="Calibri" w:cs="Times New Roman" w:hint="default"/>
      <w:b w:val="0"/>
      <w:bCs/>
      <w:i w:val="0"/>
      <w:sz w:val="20"/>
      <w:szCs w:val="20"/>
      <w:lang w:eastAsia="pl-PL"/>
    </w:rPr>
  </w:style>
  <w:style w:type="character" w:customStyle="1" w:styleId="WW8Num54z0">
    <w:name w:val="WW8Num54z0"/>
    <w:rsid w:val="00481094"/>
    <w:rPr>
      <w:rFonts w:hint="default"/>
      <w:b w:val="0"/>
    </w:rPr>
  </w:style>
  <w:style w:type="character" w:customStyle="1" w:styleId="WW8Num55z0">
    <w:name w:val="WW8Num55z0"/>
    <w:rsid w:val="00481094"/>
    <w:rPr>
      <w:rFonts w:eastAsia="Times New Roman" w:cs="Arial" w:hint="default"/>
      <w:sz w:val="20"/>
      <w:szCs w:val="20"/>
      <w:lang w:eastAsia="pl-PL"/>
    </w:rPr>
  </w:style>
  <w:style w:type="character" w:customStyle="1" w:styleId="WW8Num56z0">
    <w:name w:val="WW8Num56z0"/>
    <w:rsid w:val="00481094"/>
    <w:rPr>
      <w:rFonts w:ascii="Calibri" w:eastAsia="Times New Roman" w:hAnsi="Calibri" w:cs="Arial" w:hint="default"/>
      <w:b/>
      <w:bCs/>
      <w:strike w:val="0"/>
      <w:dstrike w:val="0"/>
      <w:sz w:val="20"/>
      <w:szCs w:val="20"/>
      <w:highlight w:val="yellow"/>
      <w:lang w:eastAsia="pl-PL"/>
    </w:rPr>
  </w:style>
  <w:style w:type="character" w:customStyle="1" w:styleId="WW8Num57z0">
    <w:name w:val="WW8Num57z0"/>
    <w:rsid w:val="00481094"/>
    <w:rPr>
      <w:rFonts w:ascii="Calibri" w:eastAsia="Calibri" w:hAnsi="Calibri" w:cs="Times New Roman"/>
    </w:rPr>
  </w:style>
  <w:style w:type="character" w:customStyle="1" w:styleId="WW8Num58z0">
    <w:name w:val="WW8Num58z0"/>
    <w:rsid w:val="00481094"/>
    <w:rPr>
      <w:rFonts w:eastAsia="Times" w:hint="default"/>
      <w:b/>
      <w:sz w:val="20"/>
      <w:szCs w:val="20"/>
      <w:lang w:eastAsia="de-DE"/>
    </w:rPr>
  </w:style>
  <w:style w:type="character" w:customStyle="1" w:styleId="WW8Num59z0">
    <w:name w:val="WW8Num59z0"/>
    <w:rsid w:val="00481094"/>
    <w:rPr>
      <w:rFonts w:ascii="Calibri" w:eastAsia="Times New Roman" w:hAnsi="Calibri" w:cs="Arial" w:hint="default"/>
      <w:b w:val="0"/>
      <w:bCs/>
      <w:sz w:val="20"/>
      <w:szCs w:val="20"/>
      <w:lang w:eastAsia="pl-PL"/>
    </w:rPr>
  </w:style>
  <w:style w:type="character" w:customStyle="1" w:styleId="WW8Num60z0">
    <w:name w:val="WW8Num60z0"/>
    <w:rsid w:val="00481094"/>
    <w:rPr>
      <w:rFonts w:cs="Times New Roman" w:hint="default"/>
    </w:rPr>
  </w:style>
  <w:style w:type="character" w:customStyle="1" w:styleId="WW8Num60z1">
    <w:name w:val="WW8Num60z1"/>
    <w:rsid w:val="00481094"/>
    <w:rPr>
      <w:rFonts w:cs="Times New Roman"/>
      <w:b w:val="0"/>
      <w:bCs w:val="0"/>
      <w:i w:val="0"/>
      <w:iCs w:val="0"/>
      <w:caps w:val="0"/>
      <w:smallCaps w:val="0"/>
      <w:strike w:val="0"/>
      <w:dstrike w:val="0"/>
      <w:vanish w:val="0"/>
      <w:color w:val="auto"/>
      <w:position w:val="0"/>
      <w:sz w:val="24"/>
      <w:vertAlign w:val="baseline"/>
    </w:rPr>
  </w:style>
  <w:style w:type="character" w:customStyle="1" w:styleId="WW8Num61z0">
    <w:name w:val="WW8Num61z0"/>
    <w:rsid w:val="00481094"/>
    <w:rPr>
      <w:rFonts w:cs="Times New Roman"/>
    </w:rPr>
  </w:style>
  <w:style w:type="character" w:customStyle="1" w:styleId="WW8Num61z1">
    <w:name w:val="WW8Num61z1"/>
    <w:rsid w:val="00481094"/>
    <w:rPr>
      <w:rFonts w:cs="Times New Roman"/>
      <w:strike w:val="0"/>
      <w:dstrike w:val="0"/>
      <w:color w:val="000000"/>
      <w:u w:val="none"/>
    </w:rPr>
  </w:style>
  <w:style w:type="character" w:customStyle="1" w:styleId="WW8Num62z0">
    <w:name w:val="WW8Num62z0"/>
    <w:rsid w:val="00481094"/>
  </w:style>
  <w:style w:type="character" w:customStyle="1" w:styleId="WW8Num62z1">
    <w:name w:val="WW8Num62z1"/>
    <w:rsid w:val="00481094"/>
  </w:style>
  <w:style w:type="character" w:customStyle="1" w:styleId="WW8Num62z2">
    <w:name w:val="WW8Num62z2"/>
    <w:rsid w:val="00481094"/>
  </w:style>
  <w:style w:type="character" w:customStyle="1" w:styleId="WW8Num62z3">
    <w:name w:val="WW8Num62z3"/>
    <w:rsid w:val="00481094"/>
  </w:style>
  <w:style w:type="character" w:customStyle="1" w:styleId="WW8Num62z4">
    <w:name w:val="WW8Num62z4"/>
    <w:rsid w:val="00481094"/>
  </w:style>
  <w:style w:type="character" w:customStyle="1" w:styleId="WW8Num62z5">
    <w:name w:val="WW8Num62z5"/>
    <w:rsid w:val="00481094"/>
  </w:style>
  <w:style w:type="character" w:customStyle="1" w:styleId="WW8Num62z6">
    <w:name w:val="WW8Num62z6"/>
    <w:rsid w:val="00481094"/>
  </w:style>
  <w:style w:type="character" w:customStyle="1" w:styleId="WW8Num62z7">
    <w:name w:val="WW8Num62z7"/>
    <w:rsid w:val="00481094"/>
  </w:style>
  <w:style w:type="character" w:customStyle="1" w:styleId="WW8Num62z8">
    <w:name w:val="WW8Num62z8"/>
    <w:rsid w:val="00481094"/>
  </w:style>
  <w:style w:type="character" w:customStyle="1" w:styleId="WW8Num63z0">
    <w:name w:val="WW8Num63z0"/>
    <w:rsid w:val="00481094"/>
    <w:rPr>
      <w:rFonts w:ascii="Symbol" w:eastAsia="Times New Roman" w:hAnsi="Symbol" w:cs="Symbol" w:hint="default"/>
      <w:sz w:val="20"/>
      <w:szCs w:val="20"/>
      <w:highlight w:val="yellow"/>
      <w:vertAlign w:val="superscript"/>
      <w:lang w:eastAsia="pl-PL"/>
    </w:rPr>
  </w:style>
  <w:style w:type="character" w:customStyle="1" w:styleId="WW8Num64z0">
    <w:name w:val="WW8Num64z0"/>
    <w:rsid w:val="00481094"/>
    <w:rPr>
      <w:rFonts w:ascii="Arial" w:hAnsi="Arial" w:cs="Arial" w:hint="default"/>
      <w:b/>
    </w:rPr>
  </w:style>
  <w:style w:type="character" w:customStyle="1" w:styleId="WW8Num65z0">
    <w:name w:val="WW8Num65z0"/>
    <w:rsid w:val="00481094"/>
    <w:rPr>
      <w:rFonts w:ascii="Arial" w:hAnsi="Arial" w:cs="Arial"/>
    </w:rPr>
  </w:style>
  <w:style w:type="character" w:customStyle="1" w:styleId="WW8Num65z1">
    <w:name w:val="WW8Num65z1"/>
    <w:rsid w:val="00481094"/>
  </w:style>
  <w:style w:type="character" w:customStyle="1" w:styleId="WW8Num65z2">
    <w:name w:val="WW8Num65z2"/>
    <w:rsid w:val="00481094"/>
  </w:style>
  <w:style w:type="character" w:customStyle="1" w:styleId="WW8Num65z3">
    <w:name w:val="WW8Num65z3"/>
    <w:rsid w:val="00481094"/>
  </w:style>
  <w:style w:type="character" w:customStyle="1" w:styleId="WW8Num65z4">
    <w:name w:val="WW8Num65z4"/>
    <w:rsid w:val="00481094"/>
  </w:style>
  <w:style w:type="character" w:customStyle="1" w:styleId="WW8Num65z5">
    <w:name w:val="WW8Num65z5"/>
    <w:rsid w:val="00481094"/>
  </w:style>
  <w:style w:type="character" w:customStyle="1" w:styleId="WW8Num65z6">
    <w:name w:val="WW8Num65z6"/>
    <w:rsid w:val="00481094"/>
  </w:style>
  <w:style w:type="character" w:customStyle="1" w:styleId="WW8Num65z7">
    <w:name w:val="WW8Num65z7"/>
    <w:rsid w:val="00481094"/>
  </w:style>
  <w:style w:type="character" w:customStyle="1" w:styleId="WW8Num65z8">
    <w:name w:val="WW8Num65z8"/>
    <w:rsid w:val="00481094"/>
  </w:style>
  <w:style w:type="character" w:customStyle="1" w:styleId="WW8Num66z0">
    <w:name w:val="WW8Num66z0"/>
    <w:rsid w:val="00481094"/>
    <w:rPr>
      <w:rFonts w:eastAsia="Times New Roman"/>
      <w:b/>
      <w:sz w:val="20"/>
      <w:szCs w:val="20"/>
      <w:lang w:eastAsia="pl-PL"/>
    </w:rPr>
  </w:style>
  <w:style w:type="character" w:customStyle="1" w:styleId="WW8Num66z1">
    <w:name w:val="WW8Num66z1"/>
    <w:rsid w:val="00481094"/>
  </w:style>
  <w:style w:type="character" w:customStyle="1" w:styleId="WW8Num66z2">
    <w:name w:val="WW8Num66z2"/>
    <w:rsid w:val="00481094"/>
  </w:style>
  <w:style w:type="character" w:customStyle="1" w:styleId="WW8Num66z3">
    <w:name w:val="WW8Num66z3"/>
    <w:rsid w:val="00481094"/>
  </w:style>
  <w:style w:type="character" w:customStyle="1" w:styleId="WW8Num66z4">
    <w:name w:val="WW8Num66z4"/>
    <w:rsid w:val="00481094"/>
  </w:style>
  <w:style w:type="character" w:customStyle="1" w:styleId="WW8Num66z5">
    <w:name w:val="WW8Num66z5"/>
    <w:rsid w:val="00481094"/>
  </w:style>
  <w:style w:type="character" w:customStyle="1" w:styleId="WW8Num66z6">
    <w:name w:val="WW8Num66z6"/>
    <w:rsid w:val="00481094"/>
  </w:style>
  <w:style w:type="character" w:customStyle="1" w:styleId="WW8Num66z7">
    <w:name w:val="WW8Num66z7"/>
    <w:rsid w:val="00481094"/>
  </w:style>
  <w:style w:type="character" w:customStyle="1" w:styleId="WW8Num66z8">
    <w:name w:val="WW8Num66z8"/>
    <w:rsid w:val="00481094"/>
  </w:style>
  <w:style w:type="character" w:customStyle="1" w:styleId="WW8Num67z0">
    <w:name w:val="WW8Num67z0"/>
    <w:rsid w:val="00481094"/>
    <w:rPr>
      <w:rFonts w:eastAsia="Times New Roman" w:cs="Arial"/>
      <w:b/>
      <w:sz w:val="20"/>
      <w:szCs w:val="20"/>
      <w:highlight w:val="yellow"/>
      <w:lang w:eastAsia="pl-PL"/>
    </w:rPr>
  </w:style>
  <w:style w:type="character" w:customStyle="1" w:styleId="WW8Num67z1">
    <w:name w:val="WW8Num67z1"/>
    <w:rsid w:val="00481094"/>
    <w:rPr>
      <w:rFonts w:eastAsia="Times New Roman" w:cs="Arial"/>
      <w:strike w:val="0"/>
      <w:dstrike w:val="0"/>
      <w:sz w:val="18"/>
      <w:szCs w:val="18"/>
      <w:highlight w:val="yellow"/>
      <w:lang w:eastAsia="pl-PL"/>
    </w:rPr>
  </w:style>
  <w:style w:type="character" w:customStyle="1" w:styleId="WW8Num67z2">
    <w:name w:val="WW8Num67z2"/>
    <w:rsid w:val="00481094"/>
  </w:style>
  <w:style w:type="character" w:customStyle="1" w:styleId="WW8Num67z3">
    <w:name w:val="WW8Num67z3"/>
    <w:rsid w:val="00481094"/>
  </w:style>
  <w:style w:type="character" w:customStyle="1" w:styleId="WW8Num67z4">
    <w:name w:val="WW8Num67z4"/>
    <w:rsid w:val="00481094"/>
  </w:style>
  <w:style w:type="character" w:customStyle="1" w:styleId="WW8Num67z5">
    <w:name w:val="WW8Num67z5"/>
    <w:rsid w:val="00481094"/>
  </w:style>
  <w:style w:type="character" w:customStyle="1" w:styleId="WW8Num67z6">
    <w:name w:val="WW8Num67z6"/>
    <w:rsid w:val="00481094"/>
  </w:style>
  <w:style w:type="character" w:customStyle="1" w:styleId="WW8Num67z7">
    <w:name w:val="WW8Num67z7"/>
    <w:rsid w:val="00481094"/>
  </w:style>
  <w:style w:type="character" w:customStyle="1" w:styleId="WW8Num67z8">
    <w:name w:val="WW8Num67z8"/>
    <w:rsid w:val="00481094"/>
  </w:style>
  <w:style w:type="character" w:customStyle="1" w:styleId="WW8Num68z0">
    <w:name w:val="WW8Num68z0"/>
    <w:rsid w:val="00481094"/>
    <w:rPr>
      <w:rFonts w:eastAsia="Times New Roman" w:cs="Arial"/>
      <w:b/>
      <w:sz w:val="20"/>
      <w:szCs w:val="20"/>
      <w:highlight w:val="yellow"/>
      <w:lang w:eastAsia="pl-PL"/>
    </w:rPr>
  </w:style>
  <w:style w:type="character" w:customStyle="1" w:styleId="WW8Num68z1">
    <w:name w:val="WW8Num68z1"/>
    <w:rsid w:val="00481094"/>
    <w:rPr>
      <w:rFonts w:eastAsia="Times New Roman" w:cs="Arial"/>
      <w:strike w:val="0"/>
      <w:dstrike w:val="0"/>
      <w:sz w:val="18"/>
      <w:szCs w:val="18"/>
      <w:highlight w:val="yellow"/>
      <w:lang w:eastAsia="pl-PL"/>
    </w:rPr>
  </w:style>
  <w:style w:type="character" w:customStyle="1" w:styleId="WW8Num68z2">
    <w:name w:val="WW8Num68z2"/>
    <w:rsid w:val="00481094"/>
  </w:style>
  <w:style w:type="character" w:customStyle="1" w:styleId="WW8Num68z3">
    <w:name w:val="WW8Num68z3"/>
    <w:rsid w:val="00481094"/>
  </w:style>
  <w:style w:type="character" w:customStyle="1" w:styleId="WW8Num68z4">
    <w:name w:val="WW8Num68z4"/>
    <w:rsid w:val="00481094"/>
  </w:style>
  <w:style w:type="character" w:customStyle="1" w:styleId="WW8Num68z5">
    <w:name w:val="WW8Num68z5"/>
    <w:rsid w:val="00481094"/>
  </w:style>
  <w:style w:type="character" w:customStyle="1" w:styleId="WW8Num68z6">
    <w:name w:val="WW8Num68z6"/>
    <w:rsid w:val="00481094"/>
  </w:style>
  <w:style w:type="character" w:customStyle="1" w:styleId="WW8Num68z7">
    <w:name w:val="WW8Num68z7"/>
    <w:rsid w:val="00481094"/>
  </w:style>
  <w:style w:type="character" w:customStyle="1" w:styleId="WW8Num68z8">
    <w:name w:val="WW8Num68z8"/>
    <w:rsid w:val="00481094"/>
  </w:style>
  <w:style w:type="character" w:customStyle="1" w:styleId="WW8Num69z0">
    <w:name w:val="WW8Num69z0"/>
    <w:rsid w:val="00481094"/>
  </w:style>
  <w:style w:type="character" w:customStyle="1" w:styleId="WW8Num69z1">
    <w:name w:val="WW8Num69z1"/>
    <w:rsid w:val="00481094"/>
  </w:style>
  <w:style w:type="character" w:customStyle="1" w:styleId="WW8Num69z2">
    <w:name w:val="WW8Num69z2"/>
    <w:rsid w:val="00481094"/>
    <w:rPr>
      <w:rFonts w:eastAsia="Times New Roman" w:cs="Arial"/>
      <w:strike/>
      <w:sz w:val="18"/>
      <w:szCs w:val="18"/>
      <w:highlight w:val="yellow"/>
      <w:lang w:eastAsia="pl-PL"/>
    </w:rPr>
  </w:style>
  <w:style w:type="character" w:customStyle="1" w:styleId="WW8Num69z3">
    <w:name w:val="WW8Num69z3"/>
    <w:rsid w:val="00481094"/>
  </w:style>
  <w:style w:type="character" w:customStyle="1" w:styleId="WW8Num69z4">
    <w:name w:val="WW8Num69z4"/>
    <w:rsid w:val="00481094"/>
  </w:style>
  <w:style w:type="character" w:customStyle="1" w:styleId="WW8Num69z5">
    <w:name w:val="WW8Num69z5"/>
    <w:rsid w:val="00481094"/>
  </w:style>
  <w:style w:type="character" w:customStyle="1" w:styleId="WW8Num69z6">
    <w:name w:val="WW8Num69z6"/>
    <w:rsid w:val="00481094"/>
  </w:style>
  <w:style w:type="character" w:customStyle="1" w:styleId="WW8Num69z7">
    <w:name w:val="WW8Num69z7"/>
    <w:rsid w:val="00481094"/>
  </w:style>
  <w:style w:type="character" w:customStyle="1" w:styleId="WW8Num69z8">
    <w:name w:val="WW8Num69z8"/>
    <w:rsid w:val="00481094"/>
  </w:style>
  <w:style w:type="character" w:customStyle="1" w:styleId="WW8Num70z0">
    <w:name w:val="WW8Num70z0"/>
    <w:rsid w:val="00481094"/>
    <w:rPr>
      <w:rFonts w:eastAsia="Times New Roman" w:cs="Arial"/>
      <w:b/>
      <w:sz w:val="20"/>
      <w:szCs w:val="20"/>
      <w:highlight w:val="yellow"/>
      <w:lang w:eastAsia="pl-PL"/>
    </w:rPr>
  </w:style>
  <w:style w:type="character" w:customStyle="1" w:styleId="WW8Num70z1">
    <w:name w:val="WW8Num70z1"/>
    <w:rsid w:val="00481094"/>
    <w:rPr>
      <w:rFonts w:eastAsia="Times New Roman" w:cs="Arial"/>
      <w:strike w:val="0"/>
      <w:dstrike w:val="0"/>
      <w:sz w:val="18"/>
      <w:szCs w:val="18"/>
      <w:highlight w:val="yellow"/>
      <w:lang w:eastAsia="pl-PL"/>
    </w:rPr>
  </w:style>
  <w:style w:type="character" w:customStyle="1" w:styleId="WW8Num70z2">
    <w:name w:val="WW8Num70z2"/>
    <w:rsid w:val="00481094"/>
  </w:style>
  <w:style w:type="character" w:customStyle="1" w:styleId="WW8Num70z3">
    <w:name w:val="WW8Num70z3"/>
    <w:rsid w:val="00481094"/>
  </w:style>
  <w:style w:type="character" w:customStyle="1" w:styleId="WW8Num70z4">
    <w:name w:val="WW8Num70z4"/>
    <w:rsid w:val="00481094"/>
  </w:style>
  <w:style w:type="character" w:customStyle="1" w:styleId="WW8Num70z5">
    <w:name w:val="WW8Num70z5"/>
    <w:rsid w:val="00481094"/>
  </w:style>
  <w:style w:type="character" w:customStyle="1" w:styleId="WW8Num70z6">
    <w:name w:val="WW8Num70z6"/>
    <w:rsid w:val="00481094"/>
  </w:style>
  <w:style w:type="character" w:customStyle="1" w:styleId="WW8Num70z7">
    <w:name w:val="WW8Num70z7"/>
    <w:rsid w:val="00481094"/>
  </w:style>
  <w:style w:type="character" w:customStyle="1" w:styleId="WW8Num70z8">
    <w:name w:val="WW8Num70z8"/>
    <w:rsid w:val="00481094"/>
  </w:style>
  <w:style w:type="character" w:customStyle="1" w:styleId="WW8Num71z0">
    <w:name w:val="WW8Num71z0"/>
    <w:rsid w:val="00481094"/>
    <w:rPr>
      <w:rFonts w:eastAsia="Times New Roman"/>
      <w:b/>
      <w:sz w:val="20"/>
      <w:szCs w:val="20"/>
      <w:lang w:eastAsia="pl-PL"/>
    </w:rPr>
  </w:style>
  <w:style w:type="character" w:customStyle="1" w:styleId="WW8Num71z1">
    <w:name w:val="WW8Num71z1"/>
    <w:rsid w:val="00481094"/>
  </w:style>
  <w:style w:type="character" w:customStyle="1" w:styleId="WW8Num71z2">
    <w:name w:val="WW8Num71z2"/>
    <w:rsid w:val="00481094"/>
  </w:style>
  <w:style w:type="character" w:customStyle="1" w:styleId="WW8Num71z3">
    <w:name w:val="WW8Num71z3"/>
    <w:rsid w:val="00481094"/>
  </w:style>
  <w:style w:type="character" w:customStyle="1" w:styleId="WW8Num71z4">
    <w:name w:val="WW8Num71z4"/>
    <w:rsid w:val="00481094"/>
  </w:style>
  <w:style w:type="character" w:customStyle="1" w:styleId="WW8Num71z5">
    <w:name w:val="WW8Num71z5"/>
    <w:rsid w:val="00481094"/>
  </w:style>
  <w:style w:type="character" w:customStyle="1" w:styleId="WW8Num71z6">
    <w:name w:val="WW8Num71z6"/>
    <w:rsid w:val="00481094"/>
  </w:style>
  <w:style w:type="character" w:customStyle="1" w:styleId="WW8Num71z7">
    <w:name w:val="WW8Num71z7"/>
    <w:rsid w:val="00481094"/>
  </w:style>
  <w:style w:type="character" w:customStyle="1" w:styleId="WW8Num71z8">
    <w:name w:val="WW8Num71z8"/>
    <w:rsid w:val="00481094"/>
  </w:style>
  <w:style w:type="character" w:customStyle="1" w:styleId="Domylnaczcionkaakapitu3">
    <w:name w:val="Domyślna czcionka akapitu3"/>
    <w:rsid w:val="00481094"/>
  </w:style>
  <w:style w:type="character" w:customStyle="1" w:styleId="WW8Num63z1">
    <w:name w:val="WW8Num63z1"/>
    <w:rsid w:val="00481094"/>
  </w:style>
  <w:style w:type="character" w:customStyle="1" w:styleId="WW8Num63z2">
    <w:name w:val="WW8Num63z2"/>
    <w:rsid w:val="00481094"/>
  </w:style>
  <w:style w:type="character" w:customStyle="1" w:styleId="WW8Num63z3">
    <w:name w:val="WW8Num63z3"/>
    <w:rsid w:val="00481094"/>
  </w:style>
  <w:style w:type="character" w:customStyle="1" w:styleId="WW8Num63z4">
    <w:name w:val="WW8Num63z4"/>
    <w:rsid w:val="00481094"/>
  </w:style>
  <w:style w:type="character" w:customStyle="1" w:styleId="WW8Num63z5">
    <w:name w:val="WW8Num63z5"/>
    <w:rsid w:val="00481094"/>
  </w:style>
  <w:style w:type="character" w:customStyle="1" w:styleId="WW8Num63z6">
    <w:name w:val="WW8Num63z6"/>
    <w:rsid w:val="00481094"/>
  </w:style>
  <w:style w:type="character" w:customStyle="1" w:styleId="WW8Num63z7">
    <w:name w:val="WW8Num63z7"/>
    <w:rsid w:val="00481094"/>
  </w:style>
  <w:style w:type="character" w:customStyle="1" w:styleId="WW8Num63z8">
    <w:name w:val="WW8Num63z8"/>
    <w:rsid w:val="00481094"/>
  </w:style>
  <w:style w:type="character" w:customStyle="1" w:styleId="WW8Num64z1">
    <w:name w:val="WW8Num64z1"/>
    <w:rsid w:val="00481094"/>
    <w:rPr>
      <w:rFonts w:eastAsia="Times New Roman" w:cs="Arial"/>
      <w:strike w:val="0"/>
      <w:dstrike w:val="0"/>
      <w:sz w:val="18"/>
      <w:szCs w:val="18"/>
      <w:highlight w:val="yellow"/>
    </w:rPr>
  </w:style>
  <w:style w:type="character" w:customStyle="1" w:styleId="WW8Num64z2">
    <w:name w:val="WW8Num64z2"/>
    <w:rsid w:val="00481094"/>
  </w:style>
  <w:style w:type="character" w:customStyle="1" w:styleId="WW8Num64z3">
    <w:name w:val="WW8Num64z3"/>
    <w:rsid w:val="00481094"/>
  </w:style>
  <w:style w:type="character" w:customStyle="1" w:styleId="WW8Num64z4">
    <w:name w:val="WW8Num64z4"/>
    <w:rsid w:val="00481094"/>
  </w:style>
  <w:style w:type="character" w:customStyle="1" w:styleId="WW8Num64z5">
    <w:name w:val="WW8Num64z5"/>
    <w:rsid w:val="00481094"/>
  </w:style>
  <w:style w:type="character" w:customStyle="1" w:styleId="WW8Num64z6">
    <w:name w:val="WW8Num64z6"/>
    <w:rsid w:val="00481094"/>
  </w:style>
  <w:style w:type="character" w:customStyle="1" w:styleId="WW8Num64z7">
    <w:name w:val="WW8Num64z7"/>
    <w:rsid w:val="00481094"/>
  </w:style>
  <w:style w:type="character" w:customStyle="1" w:styleId="WW8Num64z8">
    <w:name w:val="WW8Num64z8"/>
    <w:rsid w:val="00481094"/>
  </w:style>
  <w:style w:type="character" w:customStyle="1" w:styleId="WW8Num72z0">
    <w:name w:val="WW8Num72z0"/>
    <w:rsid w:val="00481094"/>
  </w:style>
  <w:style w:type="character" w:customStyle="1" w:styleId="WW8Num72z1">
    <w:name w:val="WW8Num72z1"/>
    <w:rsid w:val="00481094"/>
  </w:style>
  <w:style w:type="character" w:customStyle="1" w:styleId="WW8Num72z2">
    <w:name w:val="WW8Num72z2"/>
    <w:rsid w:val="00481094"/>
    <w:rPr>
      <w:rFonts w:eastAsia="Times New Roman" w:cs="Arial"/>
      <w:strike/>
      <w:sz w:val="18"/>
      <w:szCs w:val="18"/>
      <w:highlight w:val="yellow"/>
    </w:rPr>
  </w:style>
  <w:style w:type="character" w:customStyle="1" w:styleId="WW8Num72z3">
    <w:name w:val="WW8Num72z3"/>
    <w:rsid w:val="00481094"/>
  </w:style>
  <w:style w:type="character" w:customStyle="1" w:styleId="WW8Num72z4">
    <w:name w:val="WW8Num72z4"/>
    <w:rsid w:val="00481094"/>
  </w:style>
  <w:style w:type="character" w:customStyle="1" w:styleId="WW8Num72z5">
    <w:name w:val="WW8Num72z5"/>
    <w:rsid w:val="00481094"/>
  </w:style>
  <w:style w:type="character" w:customStyle="1" w:styleId="WW8Num72z6">
    <w:name w:val="WW8Num72z6"/>
    <w:rsid w:val="00481094"/>
  </w:style>
  <w:style w:type="character" w:customStyle="1" w:styleId="WW8Num72z7">
    <w:name w:val="WW8Num72z7"/>
    <w:rsid w:val="00481094"/>
  </w:style>
  <w:style w:type="character" w:customStyle="1" w:styleId="WW8Num72z8">
    <w:name w:val="WW8Num72z8"/>
    <w:rsid w:val="00481094"/>
  </w:style>
  <w:style w:type="character" w:customStyle="1" w:styleId="WW8Num73z0">
    <w:name w:val="WW8Num73z0"/>
    <w:rsid w:val="00481094"/>
    <w:rPr>
      <w:rFonts w:eastAsia="Times New Roman" w:cs="Arial"/>
      <w:b/>
      <w:sz w:val="20"/>
      <w:szCs w:val="20"/>
      <w:highlight w:val="yellow"/>
    </w:rPr>
  </w:style>
  <w:style w:type="character" w:customStyle="1" w:styleId="WW8Num73z1">
    <w:name w:val="WW8Num73z1"/>
    <w:rsid w:val="00481094"/>
    <w:rPr>
      <w:rFonts w:eastAsia="Times New Roman" w:cs="Arial"/>
      <w:strike w:val="0"/>
      <w:dstrike w:val="0"/>
      <w:sz w:val="18"/>
      <w:szCs w:val="18"/>
      <w:highlight w:val="yellow"/>
    </w:rPr>
  </w:style>
  <w:style w:type="character" w:customStyle="1" w:styleId="WW8Num73z2">
    <w:name w:val="WW8Num73z2"/>
    <w:rsid w:val="00481094"/>
  </w:style>
  <w:style w:type="character" w:customStyle="1" w:styleId="WW8Num73z3">
    <w:name w:val="WW8Num73z3"/>
    <w:rsid w:val="00481094"/>
  </w:style>
  <w:style w:type="character" w:customStyle="1" w:styleId="WW8Num73z4">
    <w:name w:val="WW8Num73z4"/>
    <w:rsid w:val="00481094"/>
  </w:style>
  <w:style w:type="character" w:customStyle="1" w:styleId="WW8Num73z5">
    <w:name w:val="WW8Num73z5"/>
    <w:rsid w:val="00481094"/>
  </w:style>
  <w:style w:type="character" w:customStyle="1" w:styleId="WW8Num73z6">
    <w:name w:val="WW8Num73z6"/>
    <w:rsid w:val="00481094"/>
  </w:style>
  <w:style w:type="character" w:customStyle="1" w:styleId="WW8Num73z7">
    <w:name w:val="WW8Num73z7"/>
    <w:rsid w:val="00481094"/>
  </w:style>
  <w:style w:type="character" w:customStyle="1" w:styleId="WW8Num73z8">
    <w:name w:val="WW8Num73z8"/>
    <w:rsid w:val="00481094"/>
  </w:style>
  <w:style w:type="character" w:customStyle="1" w:styleId="WW8Num74z0">
    <w:name w:val="WW8Num74z0"/>
    <w:rsid w:val="00481094"/>
    <w:rPr>
      <w:rFonts w:eastAsia="Times New Roman"/>
      <w:b/>
      <w:sz w:val="20"/>
      <w:szCs w:val="20"/>
    </w:rPr>
  </w:style>
  <w:style w:type="character" w:customStyle="1" w:styleId="WW8Num74z1">
    <w:name w:val="WW8Num74z1"/>
    <w:rsid w:val="00481094"/>
  </w:style>
  <w:style w:type="character" w:customStyle="1" w:styleId="WW8Num74z2">
    <w:name w:val="WW8Num74z2"/>
    <w:rsid w:val="00481094"/>
  </w:style>
  <w:style w:type="character" w:customStyle="1" w:styleId="WW8Num74z3">
    <w:name w:val="WW8Num74z3"/>
    <w:rsid w:val="00481094"/>
  </w:style>
  <w:style w:type="character" w:customStyle="1" w:styleId="WW8Num74z4">
    <w:name w:val="WW8Num74z4"/>
    <w:rsid w:val="00481094"/>
  </w:style>
  <w:style w:type="character" w:customStyle="1" w:styleId="WW8Num74z5">
    <w:name w:val="WW8Num74z5"/>
    <w:rsid w:val="00481094"/>
  </w:style>
  <w:style w:type="character" w:customStyle="1" w:styleId="WW8Num74z6">
    <w:name w:val="WW8Num74z6"/>
    <w:rsid w:val="00481094"/>
  </w:style>
  <w:style w:type="character" w:customStyle="1" w:styleId="WW8Num74z7">
    <w:name w:val="WW8Num74z7"/>
    <w:rsid w:val="00481094"/>
  </w:style>
  <w:style w:type="character" w:customStyle="1" w:styleId="WW8Num74z8">
    <w:name w:val="WW8Num74z8"/>
    <w:rsid w:val="00481094"/>
  </w:style>
  <w:style w:type="character" w:customStyle="1" w:styleId="Domylnaczcionkaakapitu2">
    <w:name w:val="Domyślna czcionka akapitu2"/>
    <w:rsid w:val="00481094"/>
  </w:style>
  <w:style w:type="character" w:customStyle="1" w:styleId="WW8Num8z2">
    <w:name w:val="WW8Num8z2"/>
    <w:rsid w:val="00481094"/>
  </w:style>
  <w:style w:type="character" w:customStyle="1" w:styleId="WW8Num8z3">
    <w:name w:val="WW8Num8z3"/>
    <w:rsid w:val="00481094"/>
  </w:style>
  <w:style w:type="character" w:customStyle="1" w:styleId="WW8Num8z4">
    <w:name w:val="WW8Num8z4"/>
    <w:rsid w:val="00481094"/>
  </w:style>
  <w:style w:type="character" w:customStyle="1" w:styleId="WW8Num8z5">
    <w:name w:val="WW8Num8z5"/>
    <w:rsid w:val="00481094"/>
  </w:style>
  <w:style w:type="character" w:customStyle="1" w:styleId="WW8Num8z6">
    <w:name w:val="WW8Num8z6"/>
    <w:rsid w:val="00481094"/>
  </w:style>
  <w:style w:type="character" w:customStyle="1" w:styleId="WW8Num8z7">
    <w:name w:val="WW8Num8z7"/>
    <w:rsid w:val="00481094"/>
  </w:style>
  <w:style w:type="character" w:customStyle="1" w:styleId="WW8Num8z8">
    <w:name w:val="WW8Num8z8"/>
    <w:rsid w:val="00481094"/>
  </w:style>
  <w:style w:type="character" w:customStyle="1" w:styleId="WW8Num9z1">
    <w:name w:val="WW8Num9z1"/>
    <w:rsid w:val="00481094"/>
    <w:rPr>
      <w:rFonts w:hint="default"/>
      <w:b w:val="0"/>
      <w:sz w:val="24"/>
    </w:rPr>
  </w:style>
  <w:style w:type="character" w:customStyle="1" w:styleId="WW8Num14z1">
    <w:name w:val="WW8Num14z1"/>
    <w:rsid w:val="00481094"/>
    <w:rPr>
      <w:rFonts w:cs="Times New Roman"/>
      <w:color w:val="0000FF"/>
    </w:rPr>
  </w:style>
  <w:style w:type="character" w:customStyle="1" w:styleId="WW8Num14z2">
    <w:name w:val="WW8Num14z2"/>
    <w:rsid w:val="00481094"/>
    <w:rPr>
      <w:rFonts w:cs="Times New Roman"/>
    </w:rPr>
  </w:style>
  <w:style w:type="character" w:customStyle="1" w:styleId="WW8Num16z2">
    <w:name w:val="WW8Num16z2"/>
    <w:rsid w:val="00481094"/>
    <w:rPr>
      <w:rFonts w:cs="Times New Roman" w:hint="default"/>
    </w:rPr>
  </w:style>
  <w:style w:type="character" w:customStyle="1" w:styleId="WW8Num18z1">
    <w:name w:val="WW8Num18z1"/>
    <w:rsid w:val="00481094"/>
    <w:rPr>
      <w:rFonts w:ascii="Calibri" w:eastAsia="Times New Roman" w:hAnsi="Calibri" w:cs="Arial" w:hint="default"/>
      <w:bCs/>
      <w:color w:val="auto"/>
      <w:sz w:val="20"/>
      <w:szCs w:val="20"/>
      <w:highlight w:val="yellow"/>
    </w:rPr>
  </w:style>
  <w:style w:type="character" w:customStyle="1" w:styleId="WW8Num18z2">
    <w:name w:val="WW8Num18z2"/>
    <w:rsid w:val="00481094"/>
    <w:rPr>
      <w:rFonts w:cs="Times New Roman"/>
    </w:rPr>
  </w:style>
  <w:style w:type="character" w:customStyle="1" w:styleId="WW8Num20z1">
    <w:name w:val="WW8Num20z1"/>
    <w:rsid w:val="00481094"/>
  </w:style>
  <w:style w:type="character" w:customStyle="1" w:styleId="WW8Num20z2">
    <w:name w:val="WW8Num20z2"/>
    <w:rsid w:val="00481094"/>
    <w:rPr>
      <w:rFonts w:eastAsia="Times New Roman" w:cs="Arial"/>
      <w:sz w:val="18"/>
      <w:szCs w:val="18"/>
    </w:rPr>
  </w:style>
  <w:style w:type="character" w:customStyle="1" w:styleId="WW8Num20z3">
    <w:name w:val="WW8Num20z3"/>
    <w:rsid w:val="00481094"/>
  </w:style>
  <w:style w:type="character" w:customStyle="1" w:styleId="WW8Num20z4">
    <w:name w:val="WW8Num20z4"/>
    <w:rsid w:val="00481094"/>
  </w:style>
  <w:style w:type="character" w:customStyle="1" w:styleId="WW8Num20z5">
    <w:name w:val="WW8Num20z5"/>
    <w:rsid w:val="00481094"/>
  </w:style>
  <w:style w:type="character" w:customStyle="1" w:styleId="WW8Num20z6">
    <w:name w:val="WW8Num20z6"/>
    <w:rsid w:val="00481094"/>
  </w:style>
  <w:style w:type="character" w:customStyle="1" w:styleId="WW8Num20z7">
    <w:name w:val="WW8Num20z7"/>
    <w:rsid w:val="00481094"/>
  </w:style>
  <w:style w:type="character" w:customStyle="1" w:styleId="WW8Num20z8">
    <w:name w:val="WW8Num20z8"/>
    <w:rsid w:val="00481094"/>
  </w:style>
  <w:style w:type="character" w:customStyle="1" w:styleId="WW8Num24z1">
    <w:name w:val="WW8Num24z1"/>
    <w:rsid w:val="00481094"/>
    <w:rPr>
      <w:rFonts w:cs="Times New Roman"/>
    </w:rPr>
  </w:style>
  <w:style w:type="character" w:customStyle="1" w:styleId="WW8Num27z1">
    <w:name w:val="WW8Num27z1"/>
    <w:rsid w:val="00481094"/>
    <w:rPr>
      <w:b/>
    </w:rPr>
  </w:style>
  <w:style w:type="character" w:customStyle="1" w:styleId="WW8Num27z2">
    <w:name w:val="WW8Num27z2"/>
    <w:rsid w:val="00481094"/>
  </w:style>
  <w:style w:type="character" w:customStyle="1" w:styleId="WW8Num27z3">
    <w:name w:val="WW8Num27z3"/>
    <w:rsid w:val="00481094"/>
  </w:style>
  <w:style w:type="character" w:customStyle="1" w:styleId="WW8Num27z4">
    <w:name w:val="WW8Num27z4"/>
    <w:rsid w:val="00481094"/>
  </w:style>
  <w:style w:type="character" w:customStyle="1" w:styleId="WW8Num27z5">
    <w:name w:val="WW8Num27z5"/>
    <w:rsid w:val="00481094"/>
  </w:style>
  <w:style w:type="character" w:customStyle="1" w:styleId="WW8Num27z6">
    <w:name w:val="WW8Num27z6"/>
    <w:rsid w:val="00481094"/>
  </w:style>
  <w:style w:type="character" w:customStyle="1" w:styleId="WW8Num27z7">
    <w:name w:val="WW8Num27z7"/>
    <w:rsid w:val="00481094"/>
  </w:style>
  <w:style w:type="character" w:customStyle="1" w:styleId="WW8Num27z8">
    <w:name w:val="WW8Num27z8"/>
    <w:rsid w:val="00481094"/>
  </w:style>
  <w:style w:type="character" w:customStyle="1" w:styleId="WW8Num32z1">
    <w:name w:val="WW8Num32z1"/>
    <w:rsid w:val="00481094"/>
    <w:rPr>
      <w:rFonts w:cs="Times New Roman"/>
    </w:rPr>
  </w:style>
  <w:style w:type="character" w:customStyle="1" w:styleId="WW8Num33z1">
    <w:name w:val="WW8Num33z1"/>
    <w:rsid w:val="00481094"/>
    <w:rPr>
      <w:rFonts w:cs="Times New Roman"/>
    </w:rPr>
  </w:style>
  <w:style w:type="character" w:customStyle="1" w:styleId="WW8Num41z1">
    <w:name w:val="WW8Num41z1"/>
    <w:rsid w:val="00481094"/>
    <w:rPr>
      <w:rFonts w:ascii="Calibri" w:eastAsia="Times New Roman" w:hAnsi="Calibri" w:cs="Arial" w:hint="default"/>
      <w:color w:val="auto"/>
      <w:sz w:val="20"/>
      <w:szCs w:val="20"/>
    </w:rPr>
  </w:style>
  <w:style w:type="character" w:customStyle="1" w:styleId="WW8Num41z2">
    <w:name w:val="WW8Num41z2"/>
    <w:rsid w:val="00481094"/>
    <w:rPr>
      <w:rFonts w:cs="Times New Roman"/>
    </w:rPr>
  </w:style>
  <w:style w:type="character" w:customStyle="1" w:styleId="WW8Num47z1">
    <w:name w:val="WW8Num47z1"/>
    <w:rsid w:val="00481094"/>
    <w:rPr>
      <w:rFonts w:ascii="Calibri" w:eastAsia="Times New Roman" w:hAnsi="Calibri" w:cs="Calibri"/>
      <w:b/>
      <w:bCs/>
      <w:sz w:val="20"/>
      <w:szCs w:val="20"/>
    </w:rPr>
  </w:style>
  <w:style w:type="character" w:customStyle="1" w:styleId="WW8Num47z2">
    <w:name w:val="WW8Num47z2"/>
    <w:rsid w:val="00481094"/>
  </w:style>
  <w:style w:type="character" w:customStyle="1" w:styleId="WW8Num47z3">
    <w:name w:val="WW8Num47z3"/>
    <w:rsid w:val="00481094"/>
  </w:style>
  <w:style w:type="character" w:customStyle="1" w:styleId="WW8Num47z4">
    <w:name w:val="WW8Num47z4"/>
    <w:rsid w:val="00481094"/>
  </w:style>
  <w:style w:type="character" w:customStyle="1" w:styleId="WW8Num47z5">
    <w:name w:val="WW8Num47z5"/>
    <w:rsid w:val="00481094"/>
  </w:style>
  <w:style w:type="character" w:customStyle="1" w:styleId="WW8Num47z6">
    <w:name w:val="WW8Num47z6"/>
    <w:rsid w:val="00481094"/>
  </w:style>
  <w:style w:type="character" w:customStyle="1" w:styleId="WW8Num47z7">
    <w:name w:val="WW8Num47z7"/>
    <w:rsid w:val="00481094"/>
  </w:style>
  <w:style w:type="character" w:customStyle="1" w:styleId="WW8Num47z8">
    <w:name w:val="WW8Num47z8"/>
    <w:rsid w:val="00481094"/>
  </w:style>
  <w:style w:type="character" w:customStyle="1" w:styleId="WW8Num52z1">
    <w:name w:val="WW8Num52z1"/>
    <w:rsid w:val="00481094"/>
    <w:rPr>
      <w:rFonts w:cs="Times New Roman"/>
    </w:rPr>
  </w:style>
  <w:style w:type="character" w:customStyle="1" w:styleId="WW8Num5z1">
    <w:name w:val="WW8Num5z1"/>
    <w:rsid w:val="00481094"/>
    <w:rPr>
      <w:rFonts w:cs="Times New Roman"/>
      <w:strike w:val="0"/>
      <w:dstrike w:val="0"/>
      <w:color w:val="000000"/>
      <w:u w:val="none"/>
    </w:rPr>
  </w:style>
  <w:style w:type="character" w:customStyle="1" w:styleId="WW8Num18z3">
    <w:name w:val="WW8Num18z3"/>
    <w:rsid w:val="00481094"/>
  </w:style>
  <w:style w:type="character" w:customStyle="1" w:styleId="WW8Num18z4">
    <w:name w:val="WW8Num18z4"/>
    <w:rsid w:val="00481094"/>
  </w:style>
  <w:style w:type="character" w:customStyle="1" w:styleId="WW8Num18z5">
    <w:name w:val="WW8Num18z5"/>
    <w:rsid w:val="00481094"/>
  </w:style>
  <w:style w:type="character" w:customStyle="1" w:styleId="WW8Num18z6">
    <w:name w:val="WW8Num18z6"/>
    <w:rsid w:val="00481094"/>
  </w:style>
  <w:style w:type="character" w:customStyle="1" w:styleId="WW8Num18z7">
    <w:name w:val="WW8Num18z7"/>
    <w:rsid w:val="00481094"/>
  </w:style>
  <w:style w:type="character" w:customStyle="1" w:styleId="WW8Num18z8">
    <w:name w:val="WW8Num18z8"/>
    <w:rsid w:val="00481094"/>
  </w:style>
  <w:style w:type="character" w:customStyle="1" w:styleId="WW8Num21z1">
    <w:name w:val="WW8Num21z1"/>
    <w:rsid w:val="00481094"/>
  </w:style>
  <w:style w:type="character" w:customStyle="1" w:styleId="WW8Num21z2">
    <w:name w:val="WW8Num21z2"/>
    <w:rsid w:val="00481094"/>
  </w:style>
  <w:style w:type="character" w:customStyle="1" w:styleId="WW8Num21z3">
    <w:name w:val="WW8Num21z3"/>
    <w:rsid w:val="00481094"/>
  </w:style>
  <w:style w:type="character" w:customStyle="1" w:styleId="WW8Num21z4">
    <w:name w:val="WW8Num21z4"/>
    <w:rsid w:val="00481094"/>
  </w:style>
  <w:style w:type="character" w:customStyle="1" w:styleId="WW8Num21z5">
    <w:name w:val="WW8Num21z5"/>
    <w:rsid w:val="00481094"/>
  </w:style>
  <w:style w:type="character" w:customStyle="1" w:styleId="WW8Num21z6">
    <w:name w:val="WW8Num21z6"/>
    <w:rsid w:val="00481094"/>
  </w:style>
  <w:style w:type="character" w:customStyle="1" w:styleId="WW8Num21z7">
    <w:name w:val="WW8Num21z7"/>
    <w:rsid w:val="00481094"/>
  </w:style>
  <w:style w:type="character" w:customStyle="1" w:styleId="WW8Num21z8">
    <w:name w:val="WW8Num21z8"/>
    <w:rsid w:val="00481094"/>
  </w:style>
  <w:style w:type="character" w:customStyle="1" w:styleId="WW8Num22z2">
    <w:name w:val="WW8Num22z2"/>
    <w:rsid w:val="00481094"/>
  </w:style>
  <w:style w:type="character" w:customStyle="1" w:styleId="WW8Num22z3">
    <w:name w:val="WW8Num22z3"/>
    <w:rsid w:val="00481094"/>
  </w:style>
  <w:style w:type="character" w:customStyle="1" w:styleId="WW8Num22z4">
    <w:name w:val="WW8Num22z4"/>
    <w:rsid w:val="00481094"/>
  </w:style>
  <w:style w:type="character" w:customStyle="1" w:styleId="WW8Num22z5">
    <w:name w:val="WW8Num22z5"/>
    <w:rsid w:val="00481094"/>
  </w:style>
  <w:style w:type="character" w:customStyle="1" w:styleId="WW8Num22z6">
    <w:name w:val="WW8Num22z6"/>
    <w:rsid w:val="00481094"/>
  </w:style>
  <w:style w:type="character" w:customStyle="1" w:styleId="WW8Num22z7">
    <w:name w:val="WW8Num22z7"/>
    <w:rsid w:val="00481094"/>
  </w:style>
  <w:style w:type="character" w:customStyle="1" w:styleId="WW8Num22z8">
    <w:name w:val="WW8Num22z8"/>
    <w:rsid w:val="00481094"/>
  </w:style>
  <w:style w:type="character" w:customStyle="1" w:styleId="WW8Num28z1">
    <w:name w:val="WW8Num28z1"/>
    <w:rsid w:val="00481094"/>
  </w:style>
  <w:style w:type="character" w:customStyle="1" w:styleId="WW8Num28z2">
    <w:name w:val="WW8Num28z2"/>
    <w:rsid w:val="00481094"/>
  </w:style>
  <w:style w:type="character" w:customStyle="1" w:styleId="WW8Num28z3">
    <w:name w:val="WW8Num28z3"/>
    <w:rsid w:val="00481094"/>
  </w:style>
  <w:style w:type="character" w:customStyle="1" w:styleId="WW8Num28z4">
    <w:name w:val="WW8Num28z4"/>
    <w:rsid w:val="00481094"/>
  </w:style>
  <w:style w:type="character" w:customStyle="1" w:styleId="WW8Num28z5">
    <w:name w:val="WW8Num28z5"/>
    <w:rsid w:val="00481094"/>
  </w:style>
  <w:style w:type="character" w:customStyle="1" w:styleId="WW8Num28z6">
    <w:name w:val="WW8Num28z6"/>
    <w:rsid w:val="00481094"/>
  </w:style>
  <w:style w:type="character" w:customStyle="1" w:styleId="WW8Num28z7">
    <w:name w:val="WW8Num28z7"/>
    <w:rsid w:val="00481094"/>
  </w:style>
  <w:style w:type="character" w:customStyle="1" w:styleId="WW8Num28z8">
    <w:name w:val="WW8Num28z8"/>
    <w:rsid w:val="00481094"/>
  </w:style>
  <w:style w:type="character" w:customStyle="1" w:styleId="WW8Num34z1">
    <w:name w:val="WW8Num34z1"/>
    <w:rsid w:val="00481094"/>
    <w:rPr>
      <w:rFonts w:cs="Times New Roman"/>
    </w:rPr>
  </w:style>
  <w:style w:type="character" w:customStyle="1" w:styleId="WW8Num36z1">
    <w:name w:val="WW8Num36z1"/>
    <w:rsid w:val="00481094"/>
    <w:rPr>
      <w:rFonts w:cs="Times New Roman" w:hint="default"/>
    </w:rPr>
  </w:style>
  <w:style w:type="character" w:customStyle="1" w:styleId="WW8Num36z2">
    <w:name w:val="WW8Num36z2"/>
    <w:rsid w:val="00481094"/>
    <w:rPr>
      <w:rFonts w:cs="Times New Roman"/>
    </w:rPr>
  </w:style>
  <w:style w:type="character" w:customStyle="1" w:styleId="WW8Num37z3">
    <w:name w:val="WW8Num37z3"/>
    <w:rsid w:val="00481094"/>
  </w:style>
  <w:style w:type="character" w:customStyle="1" w:styleId="WW8Num37z4">
    <w:name w:val="WW8Num37z4"/>
    <w:rsid w:val="00481094"/>
  </w:style>
  <w:style w:type="character" w:customStyle="1" w:styleId="WW8Num37z5">
    <w:name w:val="WW8Num37z5"/>
    <w:rsid w:val="00481094"/>
  </w:style>
  <w:style w:type="character" w:customStyle="1" w:styleId="WW8Num37z6">
    <w:name w:val="WW8Num37z6"/>
    <w:rsid w:val="00481094"/>
  </w:style>
  <w:style w:type="character" w:customStyle="1" w:styleId="WW8Num37z7">
    <w:name w:val="WW8Num37z7"/>
    <w:rsid w:val="00481094"/>
  </w:style>
  <w:style w:type="character" w:customStyle="1" w:styleId="WW8Num37z8">
    <w:name w:val="WW8Num37z8"/>
    <w:rsid w:val="00481094"/>
  </w:style>
  <w:style w:type="character" w:customStyle="1" w:styleId="WW8Num38z1">
    <w:name w:val="WW8Num38z1"/>
    <w:rsid w:val="00481094"/>
    <w:rPr>
      <w:rFonts w:cs="Times New Roman"/>
    </w:rPr>
  </w:style>
  <w:style w:type="character" w:customStyle="1" w:styleId="WW8Num40z1">
    <w:name w:val="WW8Num40z1"/>
    <w:rsid w:val="00481094"/>
    <w:rPr>
      <w:rFonts w:cs="Times New Roman"/>
    </w:rPr>
  </w:style>
  <w:style w:type="character" w:customStyle="1" w:styleId="WW8Num42z1">
    <w:name w:val="WW8Num42z1"/>
    <w:rsid w:val="00481094"/>
  </w:style>
  <w:style w:type="character" w:customStyle="1" w:styleId="WW8Num42z2">
    <w:name w:val="WW8Num42z2"/>
    <w:rsid w:val="00481094"/>
  </w:style>
  <w:style w:type="character" w:customStyle="1" w:styleId="WW8Num42z3">
    <w:name w:val="WW8Num42z3"/>
    <w:rsid w:val="00481094"/>
  </w:style>
  <w:style w:type="character" w:customStyle="1" w:styleId="WW8Num42z4">
    <w:name w:val="WW8Num42z4"/>
    <w:rsid w:val="00481094"/>
  </w:style>
  <w:style w:type="character" w:customStyle="1" w:styleId="WW8Num42z5">
    <w:name w:val="WW8Num42z5"/>
    <w:rsid w:val="00481094"/>
  </w:style>
  <w:style w:type="character" w:customStyle="1" w:styleId="WW8Num42z6">
    <w:name w:val="WW8Num42z6"/>
    <w:rsid w:val="00481094"/>
  </w:style>
  <w:style w:type="character" w:customStyle="1" w:styleId="WW8Num42z7">
    <w:name w:val="WW8Num42z7"/>
    <w:rsid w:val="00481094"/>
  </w:style>
  <w:style w:type="character" w:customStyle="1" w:styleId="WW8Num42z8">
    <w:name w:val="WW8Num42z8"/>
    <w:rsid w:val="00481094"/>
  </w:style>
  <w:style w:type="character" w:customStyle="1" w:styleId="WW8Num44z1">
    <w:name w:val="WW8Num44z1"/>
    <w:rsid w:val="00481094"/>
    <w:rPr>
      <w:rFonts w:cs="Times New Roman"/>
    </w:rPr>
  </w:style>
  <w:style w:type="character" w:customStyle="1" w:styleId="WW8Num46z1">
    <w:name w:val="WW8Num46z1"/>
    <w:rsid w:val="00481094"/>
  </w:style>
  <w:style w:type="character" w:customStyle="1" w:styleId="WW8Num46z2">
    <w:name w:val="WW8Num46z2"/>
    <w:rsid w:val="00481094"/>
  </w:style>
  <w:style w:type="character" w:customStyle="1" w:styleId="WW8Num46z3">
    <w:name w:val="WW8Num46z3"/>
    <w:rsid w:val="00481094"/>
  </w:style>
  <w:style w:type="character" w:customStyle="1" w:styleId="WW8Num46z4">
    <w:name w:val="WW8Num46z4"/>
    <w:rsid w:val="00481094"/>
  </w:style>
  <w:style w:type="character" w:customStyle="1" w:styleId="WW8Num46z5">
    <w:name w:val="WW8Num46z5"/>
    <w:rsid w:val="00481094"/>
  </w:style>
  <w:style w:type="character" w:customStyle="1" w:styleId="WW8Num46z6">
    <w:name w:val="WW8Num46z6"/>
    <w:rsid w:val="00481094"/>
  </w:style>
  <w:style w:type="character" w:customStyle="1" w:styleId="WW8Num46z7">
    <w:name w:val="WW8Num46z7"/>
    <w:rsid w:val="00481094"/>
  </w:style>
  <w:style w:type="character" w:customStyle="1" w:styleId="WW8Num46z8">
    <w:name w:val="WW8Num46z8"/>
    <w:rsid w:val="00481094"/>
  </w:style>
  <w:style w:type="character" w:customStyle="1" w:styleId="WW8Num48z1">
    <w:name w:val="WW8Num48z1"/>
    <w:rsid w:val="00481094"/>
  </w:style>
  <w:style w:type="character" w:customStyle="1" w:styleId="WW8Num48z2">
    <w:name w:val="WW8Num48z2"/>
    <w:rsid w:val="00481094"/>
  </w:style>
  <w:style w:type="character" w:customStyle="1" w:styleId="WW8Num48z3">
    <w:name w:val="WW8Num48z3"/>
    <w:rsid w:val="00481094"/>
  </w:style>
  <w:style w:type="character" w:customStyle="1" w:styleId="WW8Num48z4">
    <w:name w:val="WW8Num48z4"/>
    <w:rsid w:val="00481094"/>
  </w:style>
  <w:style w:type="character" w:customStyle="1" w:styleId="WW8Num48z5">
    <w:name w:val="WW8Num48z5"/>
    <w:rsid w:val="00481094"/>
  </w:style>
  <w:style w:type="character" w:customStyle="1" w:styleId="WW8Num48z6">
    <w:name w:val="WW8Num48z6"/>
    <w:rsid w:val="00481094"/>
  </w:style>
  <w:style w:type="character" w:customStyle="1" w:styleId="WW8Num48z7">
    <w:name w:val="WW8Num48z7"/>
    <w:rsid w:val="00481094"/>
  </w:style>
  <w:style w:type="character" w:customStyle="1" w:styleId="WW8Num48z8">
    <w:name w:val="WW8Num48z8"/>
    <w:rsid w:val="00481094"/>
  </w:style>
  <w:style w:type="character" w:customStyle="1" w:styleId="WW8Num49z1">
    <w:name w:val="WW8Num49z1"/>
    <w:rsid w:val="00481094"/>
    <w:rPr>
      <w:rFonts w:ascii="Calibri" w:hAnsi="Calibri" w:cs="Calibri"/>
      <w:sz w:val="20"/>
      <w:szCs w:val="20"/>
    </w:rPr>
  </w:style>
  <w:style w:type="character" w:customStyle="1" w:styleId="WW8Num49z2">
    <w:name w:val="WW8Num49z2"/>
    <w:rsid w:val="00481094"/>
  </w:style>
  <w:style w:type="character" w:customStyle="1" w:styleId="WW8Num49z3">
    <w:name w:val="WW8Num49z3"/>
    <w:rsid w:val="00481094"/>
  </w:style>
  <w:style w:type="character" w:customStyle="1" w:styleId="WW8Num49z4">
    <w:name w:val="WW8Num49z4"/>
    <w:rsid w:val="00481094"/>
  </w:style>
  <w:style w:type="character" w:customStyle="1" w:styleId="WW8Num49z5">
    <w:name w:val="WW8Num49z5"/>
    <w:rsid w:val="00481094"/>
  </w:style>
  <w:style w:type="character" w:customStyle="1" w:styleId="WW8Num49z6">
    <w:name w:val="WW8Num49z6"/>
    <w:rsid w:val="00481094"/>
  </w:style>
  <w:style w:type="character" w:customStyle="1" w:styleId="WW8Num49z7">
    <w:name w:val="WW8Num49z7"/>
    <w:rsid w:val="00481094"/>
  </w:style>
  <w:style w:type="character" w:customStyle="1" w:styleId="WW8Num49z8">
    <w:name w:val="WW8Num49z8"/>
    <w:rsid w:val="00481094"/>
  </w:style>
  <w:style w:type="character" w:customStyle="1" w:styleId="WW8Num50z2">
    <w:name w:val="WW8Num50z2"/>
    <w:rsid w:val="00481094"/>
  </w:style>
  <w:style w:type="character" w:customStyle="1" w:styleId="WW8Num50z3">
    <w:name w:val="WW8Num50z3"/>
    <w:rsid w:val="00481094"/>
  </w:style>
  <w:style w:type="character" w:customStyle="1" w:styleId="WW8Num50z4">
    <w:name w:val="WW8Num50z4"/>
    <w:rsid w:val="00481094"/>
  </w:style>
  <w:style w:type="character" w:customStyle="1" w:styleId="WW8Num50z5">
    <w:name w:val="WW8Num50z5"/>
    <w:rsid w:val="00481094"/>
  </w:style>
  <w:style w:type="character" w:customStyle="1" w:styleId="WW8Num50z6">
    <w:name w:val="WW8Num50z6"/>
    <w:rsid w:val="00481094"/>
  </w:style>
  <w:style w:type="character" w:customStyle="1" w:styleId="WW8Num50z7">
    <w:name w:val="WW8Num50z7"/>
    <w:rsid w:val="00481094"/>
  </w:style>
  <w:style w:type="character" w:customStyle="1" w:styleId="WW8Num50z8">
    <w:name w:val="WW8Num50z8"/>
    <w:rsid w:val="00481094"/>
  </w:style>
  <w:style w:type="character" w:customStyle="1" w:styleId="WW8Num51z1">
    <w:name w:val="WW8Num51z1"/>
    <w:rsid w:val="00481094"/>
    <w:rPr>
      <w:rFonts w:cs="Times New Roman"/>
    </w:rPr>
  </w:style>
  <w:style w:type="character" w:customStyle="1" w:styleId="WW8Num52z2">
    <w:name w:val="WW8Num52z2"/>
    <w:rsid w:val="00481094"/>
  </w:style>
  <w:style w:type="character" w:customStyle="1" w:styleId="WW8Num52z3">
    <w:name w:val="WW8Num52z3"/>
    <w:rsid w:val="00481094"/>
  </w:style>
  <w:style w:type="character" w:customStyle="1" w:styleId="WW8Num52z4">
    <w:name w:val="WW8Num52z4"/>
    <w:rsid w:val="00481094"/>
  </w:style>
  <w:style w:type="character" w:customStyle="1" w:styleId="WW8Num52z5">
    <w:name w:val="WW8Num52z5"/>
    <w:rsid w:val="00481094"/>
  </w:style>
  <w:style w:type="character" w:customStyle="1" w:styleId="WW8Num52z6">
    <w:name w:val="WW8Num52z6"/>
    <w:rsid w:val="00481094"/>
  </w:style>
  <w:style w:type="character" w:customStyle="1" w:styleId="WW8Num52z7">
    <w:name w:val="WW8Num52z7"/>
    <w:rsid w:val="00481094"/>
  </w:style>
  <w:style w:type="character" w:customStyle="1" w:styleId="WW8Num52z8">
    <w:name w:val="WW8Num52z8"/>
    <w:rsid w:val="00481094"/>
  </w:style>
  <w:style w:type="character" w:customStyle="1" w:styleId="WW8Num53z1">
    <w:name w:val="WW8Num53z1"/>
    <w:rsid w:val="00481094"/>
  </w:style>
  <w:style w:type="character" w:customStyle="1" w:styleId="WW8Num53z2">
    <w:name w:val="WW8Num53z2"/>
    <w:rsid w:val="00481094"/>
  </w:style>
  <w:style w:type="character" w:customStyle="1" w:styleId="WW8Num53z3">
    <w:name w:val="WW8Num53z3"/>
    <w:rsid w:val="00481094"/>
  </w:style>
  <w:style w:type="character" w:customStyle="1" w:styleId="WW8Num53z4">
    <w:name w:val="WW8Num53z4"/>
    <w:rsid w:val="00481094"/>
  </w:style>
  <w:style w:type="character" w:customStyle="1" w:styleId="WW8Num53z5">
    <w:name w:val="WW8Num53z5"/>
    <w:rsid w:val="00481094"/>
  </w:style>
  <w:style w:type="character" w:customStyle="1" w:styleId="WW8Num53z6">
    <w:name w:val="WW8Num53z6"/>
    <w:rsid w:val="00481094"/>
  </w:style>
  <w:style w:type="character" w:customStyle="1" w:styleId="WW8Num53z7">
    <w:name w:val="WW8Num53z7"/>
    <w:rsid w:val="00481094"/>
  </w:style>
  <w:style w:type="character" w:customStyle="1" w:styleId="WW8Num53z8">
    <w:name w:val="WW8Num53z8"/>
    <w:rsid w:val="00481094"/>
  </w:style>
  <w:style w:type="character" w:customStyle="1" w:styleId="WW8Num54z1">
    <w:name w:val="WW8Num54z1"/>
    <w:rsid w:val="00481094"/>
    <w:rPr>
      <w:rFonts w:ascii="Courier New" w:hAnsi="Courier New" w:cs="Courier New" w:hint="default"/>
    </w:rPr>
  </w:style>
  <w:style w:type="character" w:customStyle="1" w:styleId="WW8Num54z3">
    <w:name w:val="WW8Num54z3"/>
    <w:rsid w:val="00481094"/>
    <w:rPr>
      <w:rFonts w:ascii="Symbol" w:hAnsi="Symbol" w:cs="Symbol" w:hint="default"/>
    </w:rPr>
  </w:style>
  <w:style w:type="character" w:customStyle="1" w:styleId="WW8Num55z1">
    <w:name w:val="WW8Num55z1"/>
    <w:rsid w:val="00481094"/>
    <w:rPr>
      <w:rFonts w:cs="Times New Roman"/>
    </w:rPr>
  </w:style>
  <w:style w:type="character" w:customStyle="1" w:styleId="WW8Num56z1">
    <w:name w:val="WW8Num56z1"/>
    <w:rsid w:val="00481094"/>
    <w:rPr>
      <w:rFonts w:cs="Times New Roman"/>
    </w:rPr>
  </w:style>
  <w:style w:type="character" w:customStyle="1" w:styleId="WW8Num57z1">
    <w:name w:val="WW8Num57z1"/>
    <w:rsid w:val="00481094"/>
  </w:style>
  <w:style w:type="character" w:customStyle="1" w:styleId="WW8Num57z2">
    <w:name w:val="WW8Num57z2"/>
    <w:rsid w:val="00481094"/>
  </w:style>
  <w:style w:type="character" w:customStyle="1" w:styleId="WW8Num57z3">
    <w:name w:val="WW8Num57z3"/>
    <w:rsid w:val="00481094"/>
  </w:style>
  <w:style w:type="character" w:customStyle="1" w:styleId="WW8Num57z4">
    <w:name w:val="WW8Num57z4"/>
    <w:rsid w:val="00481094"/>
  </w:style>
  <w:style w:type="character" w:customStyle="1" w:styleId="WW8Num57z5">
    <w:name w:val="WW8Num57z5"/>
    <w:rsid w:val="00481094"/>
  </w:style>
  <w:style w:type="character" w:customStyle="1" w:styleId="WW8Num57z6">
    <w:name w:val="WW8Num57z6"/>
    <w:rsid w:val="00481094"/>
  </w:style>
  <w:style w:type="character" w:customStyle="1" w:styleId="WW8Num57z7">
    <w:name w:val="WW8Num57z7"/>
    <w:rsid w:val="00481094"/>
  </w:style>
  <w:style w:type="character" w:customStyle="1" w:styleId="WW8Num57z8">
    <w:name w:val="WW8Num57z8"/>
    <w:rsid w:val="00481094"/>
  </w:style>
  <w:style w:type="character" w:customStyle="1" w:styleId="WW8Num58z1">
    <w:name w:val="WW8Num58z1"/>
    <w:rsid w:val="00481094"/>
  </w:style>
  <w:style w:type="character" w:customStyle="1" w:styleId="WW8Num58z2">
    <w:name w:val="WW8Num58z2"/>
    <w:rsid w:val="00481094"/>
  </w:style>
  <w:style w:type="character" w:customStyle="1" w:styleId="WW8Num58z3">
    <w:name w:val="WW8Num58z3"/>
    <w:rsid w:val="00481094"/>
  </w:style>
  <w:style w:type="character" w:customStyle="1" w:styleId="WW8Num58z4">
    <w:name w:val="WW8Num58z4"/>
    <w:rsid w:val="00481094"/>
  </w:style>
  <w:style w:type="character" w:customStyle="1" w:styleId="WW8Num58z5">
    <w:name w:val="WW8Num58z5"/>
    <w:rsid w:val="00481094"/>
  </w:style>
  <w:style w:type="character" w:customStyle="1" w:styleId="WW8Num58z6">
    <w:name w:val="WW8Num58z6"/>
    <w:rsid w:val="00481094"/>
  </w:style>
  <w:style w:type="character" w:customStyle="1" w:styleId="WW8Num58z7">
    <w:name w:val="WW8Num58z7"/>
    <w:rsid w:val="00481094"/>
  </w:style>
  <w:style w:type="character" w:customStyle="1" w:styleId="WW8Num58z8">
    <w:name w:val="WW8Num58z8"/>
    <w:rsid w:val="00481094"/>
  </w:style>
  <w:style w:type="character" w:customStyle="1" w:styleId="WW8Num59z1">
    <w:name w:val="WW8Num59z1"/>
    <w:rsid w:val="00481094"/>
    <w:rPr>
      <w:rFonts w:cs="Times New Roman" w:hint="default"/>
    </w:rPr>
  </w:style>
  <w:style w:type="character" w:customStyle="1" w:styleId="WW8Num59z2">
    <w:name w:val="WW8Num59z2"/>
    <w:rsid w:val="00481094"/>
    <w:rPr>
      <w:rFonts w:cs="Times New Roman"/>
    </w:rPr>
  </w:style>
  <w:style w:type="character" w:customStyle="1" w:styleId="WW8Num60z2">
    <w:name w:val="WW8Num60z2"/>
    <w:rsid w:val="00481094"/>
  </w:style>
  <w:style w:type="character" w:customStyle="1" w:styleId="WW8Num60z3">
    <w:name w:val="WW8Num60z3"/>
    <w:rsid w:val="00481094"/>
  </w:style>
  <w:style w:type="character" w:customStyle="1" w:styleId="WW8Num60z4">
    <w:name w:val="WW8Num60z4"/>
    <w:rsid w:val="00481094"/>
  </w:style>
  <w:style w:type="character" w:customStyle="1" w:styleId="WW8Num60z5">
    <w:name w:val="WW8Num60z5"/>
    <w:rsid w:val="00481094"/>
  </w:style>
  <w:style w:type="character" w:customStyle="1" w:styleId="WW8Num60z6">
    <w:name w:val="WW8Num60z6"/>
    <w:rsid w:val="00481094"/>
  </w:style>
  <w:style w:type="character" w:customStyle="1" w:styleId="WW8Num60z7">
    <w:name w:val="WW8Num60z7"/>
    <w:rsid w:val="00481094"/>
  </w:style>
  <w:style w:type="character" w:customStyle="1" w:styleId="WW8Num60z8">
    <w:name w:val="WW8Num60z8"/>
    <w:rsid w:val="00481094"/>
  </w:style>
  <w:style w:type="character" w:customStyle="1" w:styleId="Domylnaczcionkaakapitu1">
    <w:name w:val="Domyślna czcionka akapitu1"/>
    <w:rsid w:val="00481094"/>
  </w:style>
  <w:style w:type="character" w:styleId="Hipercze">
    <w:name w:val="Hyperlink"/>
    <w:uiPriority w:val="99"/>
    <w:rsid w:val="00481094"/>
    <w:rPr>
      <w:rFonts w:cs="Times New Roman"/>
      <w:color w:val="0000FF"/>
      <w:u w:val="single"/>
    </w:rPr>
  </w:style>
  <w:style w:type="character" w:customStyle="1" w:styleId="BodyTextChar">
    <w:name w:val="Body Text Char"/>
    <w:rsid w:val="00481094"/>
    <w:rPr>
      <w:rFonts w:ascii="Calibri" w:hAnsi="Calibri" w:cs="Calibri"/>
    </w:rPr>
  </w:style>
  <w:style w:type="character" w:customStyle="1" w:styleId="TekstpodstawowyZnak">
    <w:name w:val="Tekst podstawowy Znak"/>
    <w:rsid w:val="00481094"/>
    <w:rPr>
      <w:rFonts w:eastAsia="Times New Roman"/>
    </w:rPr>
  </w:style>
  <w:style w:type="character" w:customStyle="1" w:styleId="TekstpodstawowyZnak1">
    <w:name w:val="Tekst podstawowy Znak1"/>
    <w:rsid w:val="00481094"/>
    <w:rPr>
      <w:rFonts w:cs="Times New Roman"/>
    </w:rPr>
  </w:style>
  <w:style w:type="character" w:customStyle="1" w:styleId="Odwoaniedokomentarza1">
    <w:name w:val="Odwołanie do komentarza1"/>
    <w:rsid w:val="00481094"/>
    <w:rPr>
      <w:rFonts w:cs="Times New Roman"/>
      <w:sz w:val="16"/>
    </w:rPr>
  </w:style>
  <w:style w:type="character" w:customStyle="1" w:styleId="TekstkomentarzaZnak">
    <w:name w:val="Tekst komentarza Znak"/>
    <w:rsid w:val="00481094"/>
    <w:rPr>
      <w:rFonts w:ascii="Times New Roman" w:eastAsia="Times New Roman" w:hAnsi="Times New Roman" w:cs="Times New Roman"/>
    </w:rPr>
  </w:style>
  <w:style w:type="character" w:customStyle="1" w:styleId="TematkomentarzaZnak">
    <w:name w:val="Temat komentarza Znak"/>
    <w:rsid w:val="00481094"/>
    <w:rPr>
      <w:rFonts w:ascii="Times New Roman" w:eastAsia="Times New Roman" w:hAnsi="Times New Roman" w:cs="Times New Roman"/>
      <w:b/>
      <w:bCs/>
    </w:rPr>
  </w:style>
  <w:style w:type="character" w:customStyle="1" w:styleId="TekstdymkaZnak">
    <w:name w:val="Tekst dymka Znak"/>
    <w:rsid w:val="00481094"/>
    <w:rPr>
      <w:rFonts w:ascii="Tahoma" w:eastAsia="Times New Roman" w:hAnsi="Tahoma" w:cs="Tahoma"/>
      <w:sz w:val="16"/>
      <w:szCs w:val="16"/>
    </w:rPr>
  </w:style>
  <w:style w:type="character" w:customStyle="1" w:styleId="NagwekZnak">
    <w:name w:val="Nagłówek Znak"/>
    <w:uiPriority w:val="99"/>
    <w:rsid w:val="00481094"/>
    <w:rPr>
      <w:rFonts w:ascii="Times New Roman" w:eastAsia="Times New Roman" w:hAnsi="Times New Roman" w:cs="Times New Roman"/>
    </w:rPr>
  </w:style>
  <w:style w:type="character" w:customStyle="1" w:styleId="StopkaZnak">
    <w:name w:val="Stopka Znak"/>
    <w:rsid w:val="00481094"/>
    <w:rPr>
      <w:rFonts w:ascii="Times New Roman" w:eastAsia="Times New Roman" w:hAnsi="Times New Roman" w:cs="Times New Roman"/>
    </w:rPr>
  </w:style>
  <w:style w:type="character" w:customStyle="1" w:styleId="FontStyle22">
    <w:name w:val="Font Style22"/>
    <w:rsid w:val="00481094"/>
    <w:rPr>
      <w:rFonts w:ascii="Palatino Linotype" w:hAnsi="Palatino Linotype" w:cs="Palatino Linotype"/>
      <w:b/>
      <w:sz w:val="18"/>
    </w:rPr>
  </w:style>
  <w:style w:type="character" w:customStyle="1" w:styleId="FontStyle23">
    <w:name w:val="Font Style23"/>
    <w:rsid w:val="00481094"/>
    <w:rPr>
      <w:rFonts w:ascii="Palatino Linotype" w:hAnsi="Palatino Linotype" w:cs="Palatino Linotype"/>
      <w:sz w:val="18"/>
    </w:rPr>
  </w:style>
  <w:style w:type="character" w:customStyle="1" w:styleId="PlandokumentuZnak">
    <w:name w:val="Plan dokumentu Znak"/>
    <w:rsid w:val="00481094"/>
    <w:rPr>
      <w:rFonts w:ascii="Tahoma" w:eastAsia="Times New Roman" w:hAnsi="Tahoma" w:cs="Tahoma"/>
      <w:sz w:val="24"/>
      <w:szCs w:val="24"/>
      <w:shd w:val="clear" w:color="auto" w:fill="000080"/>
    </w:rPr>
  </w:style>
  <w:style w:type="character" w:customStyle="1" w:styleId="Tekstpodstawowywcity2Znak">
    <w:name w:val="Tekst podstawowy wcięty 2 Znak"/>
    <w:rsid w:val="00481094"/>
    <w:rPr>
      <w:rFonts w:ascii="Times New Roman" w:eastAsia="Times New Roman" w:hAnsi="Times New Roman" w:cs="Times New Roman"/>
    </w:rPr>
  </w:style>
  <w:style w:type="character" w:customStyle="1" w:styleId="TekstpodstawowywcityZnak">
    <w:name w:val="Tekst podstawowy wcięty Znak"/>
    <w:rsid w:val="00481094"/>
    <w:rPr>
      <w:rFonts w:ascii="Times New Roman" w:eastAsia="Times New Roman" w:hAnsi="Times New Roman" w:cs="Times New Roman"/>
    </w:rPr>
  </w:style>
  <w:style w:type="character" w:customStyle="1" w:styleId="ZnakZnak3">
    <w:name w:val="Znak Znak3"/>
    <w:rsid w:val="00481094"/>
    <w:rPr>
      <w:rFonts w:cs="Times New Roman"/>
      <w:lang w:val="pl-PL" w:bidi="ar-SA"/>
    </w:rPr>
  </w:style>
  <w:style w:type="character" w:customStyle="1" w:styleId="PBKZnakZnak">
    <w:name w:val="P_BK Znak Znak"/>
    <w:rsid w:val="00481094"/>
    <w:rPr>
      <w:rFonts w:ascii="Arial" w:eastAsia="Times New Roman" w:hAnsi="Arial" w:cs="Arial"/>
      <w:sz w:val="22"/>
    </w:rPr>
  </w:style>
  <w:style w:type="character" w:customStyle="1" w:styleId="Tekstpodstawowywcity3Znak">
    <w:name w:val="Tekst podstawowy wcięty 3 Znak"/>
    <w:rsid w:val="00481094"/>
    <w:rPr>
      <w:rFonts w:ascii="Times New Roman" w:eastAsia="Times New Roman" w:hAnsi="Times New Roman" w:cs="Times New Roman"/>
      <w:sz w:val="16"/>
      <w:szCs w:val="16"/>
    </w:rPr>
  </w:style>
  <w:style w:type="character" w:customStyle="1" w:styleId="ZnakZnak1">
    <w:name w:val="Znak Znak1"/>
    <w:rsid w:val="00481094"/>
    <w:rPr>
      <w:rFonts w:cs="Times New Roman"/>
    </w:rPr>
  </w:style>
  <w:style w:type="character" w:customStyle="1" w:styleId="ZnakZnak">
    <w:name w:val="Znak Znak"/>
    <w:rsid w:val="00481094"/>
    <w:rPr>
      <w:rFonts w:cs="Times New Roman"/>
    </w:rPr>
  </w:style>
  <w:style w:type="character" w:customStyle="1" w:styleId="TekstprzypisukocowegoZnak">
    <w:name w:val="Tekst przypisu końcowego Znak"/>
    <w:rsid w:val="00481094"/>
    <w:rPr>
      <w:rFonts w:ascii="Times New Roman" w:eastAsia="Times New Roman" w:hAnsi="Times New Roman" w:cs="Times New Roman"/>
    </w:rPr>
  </w:style>
  <w:style w:type="character" w:customStyle="1" w:styleId="Znakiprzypiswkocowych">
    <w:name w:val="Znaki przypisów końcowych"/>
    <w:rsid w:val="00481094"/>
    <w:rPr>
      <w:vertAlign w:val="superscript"/>
    </w:rPr>
  </w:style>
  <w:style w:type="character" w:customStyle="1" w:styleId="TekstprzypisudolnegoZnak">
    <w:name w:val="Tekst przypisu dolnego Znak"/>
    <w:rsid w:val="00481094"/>
    <w:rPr>
      <w:rFonts w:ascii="Times New Roman" w:eastAsia="Times New Roman" w:hAnsi="Times New Roman" w:cs="Times New Roman"/>
    </w:rPr>
  </w:style>
  <w:style w:type="character" w:customStyle="1" w:styleId="Znakiprzypiswdolnych">
    <w:name w:val="Znaki przypisów dolnych"/>
    <w:rsid w:val="00481094"/>
    <w:rPr>
      <w:vertAlign w:val="superscript"/>
    </w:rPr>
  </w:style>
  <w:style w:type="character" w:customStyle="1" w:styleId="ZwykytekstZnak">
    <w:name w:val="Zwykły tekst Znak"/>
    <w:rsid w:val="00481094"/>
    <w:rPr>
      <w:rFonts w:ascii="Courier New" w:eastAsia="Times New Roman" w:hAnsi="Courier New" w:cs="Courier New"/>
    </w:rPr>
  </w:style>
  <w:style w:type="character" w:customStyle="1" w:styleId="AkapitzlistZnak">
    <w:name w:val="Akapit z listą Znak"/>
    <w:aliases w:val="Styl 1 Znak,lp1 Znak,List Paragraph1 Znak,List Paragraph2 Znak,ISCG Numerowanie Znak,TZ-Nag2 Znak,Preambuła Znak,RR PGE Akapit z listą Znak,CP-UC Znak,CP-Punkty Znak,Bullet List Znak,List - bullets Znak,Equipment Znak,Bullet 1 Znak"/>
    <w:uiPriority w:val="34"/>
    <w:qFormat/>
    <w:rsid w:val="00481094"/>
    <w:rPr>
      <w:rFonts w:ascii="Times New Roman" w:eastAsia="Times New Roman" w:hAnsi="Times New Roman" w:cs="Times New Roman"/>
      <w:sz w:val="24"/>
      <w:szCs w:val="24"/>
    </w:rPr>
  </w:style>
  <w:style w:type="character" w:styleId="Uwydatnienie">
    <w:name w:val="Emphasis"/>
    <w:qFormat/>
    <w:rsid w:val="00481094"/>
    <w:rPr>
      <w:i/>
      <w:iCs/>
    </w:rPr>
  </w:style>
  <w:style w:type="character" w:customStyle="1" w:styleId="Odwoanieprzypisudolnego1">
    <w:name w:val="Odwołanie przypisu dolnego1"/>
    <w:rsid w:val="00481094"/>
    <w:rPr>
      <w:vertAlign w:val="superscript"/>
    </w:rPr>
  </w:style>
  <w:style w:type="character" w:customStyle="1" w:styleId="Odwoanieprzypisukocowego1">
    <w:name w:val="Odwołanie przypisu końcowego1"/>
    <w:rsid w:val="00481094"/>
    <w:rPr>
      <w:vertAlign w:val="superscript"/>
    </w:rPr>
  </w:style>
  <w:style w:type="character" w:customStyle="1" w:styleId="Odwoaniedokomentarza2">
    <w:name w:val="Odwołanie do komentarza2"/>
    <w:rsid w:val="00481094"/>
    <w:rPr>
      <w:sz w:val="16"/>
      <w:szCs w:val="16"/>
    </w:rPr>
  </w:style>
  <w:style w:type="character" w:customStyle="1" w:styleId="TekstkomentarzaZnak1">
    <w:name w:val="Tekst komentarza Znak1"/>
    <w:rsid w:val="00481094"/>
    <w:rPr>
      <w:rFonts w:ascii="Calibri" w:eastAsia="Calibri" w:hAnsi="Calibri" w:cs="Calibri"/>
      <w:lang w:eastAsia="zh-CN"/>
    </w:rPr>
  </w:style>
  <w:style w:type="character" w:customStyle="1" w:styleId="Odwoanieprzypisudolnego2">
    <w:name w:val="Odwołanie przypisu dolnego2"/>
    <w:rsid w:val="00481094"/>
    <w:rPr>
      <w:vertAlign w:val="superscript"/>
    </w:rPr>
  </w:style>
  <w:style w:type="character" w:customStyle="1" w:styleId="Odwoanieprzypisukocowego2">
    <w:name w:val="Odwołanie przypisu końcowego2"/>
    <w:rsid w:val="00481094"/>
    <w:rPr>
      <w:vertAlign w:val="superscript"/>
    </w:rPr>
  </w:style>
  <w:style w:type="character" w:customStyle="1" w:styleId="Odwoaniedokomentarza3">
    <w:name w:val="Odwołanie do komentarza3"/>
    <w:rsid w:val="00481094"/>
    <w:rPr>
      <w:sz w:val="16"/>
      <w:szCs w:val="16"/>
    </w:rPr>
  </w:style>
  <w:style w:type="character" w:customStyle="1" w:styleId="TekstkomentarzaZnak2">
    <w:name w:val="Tekst komentarza Znak2"/>
    <w:rsid w:val="00481094"/>
    <w:rPr>
      <w:rFonts w:ascii="Calibri" w:eastAsia="Calibri" w:hAnsi="Calibri" w:cs="Calibri"/>
      <w:lang w:eastAsia="zh-CN"/>
    </w:rPr>
  </w:style>
  <w:style w:type="character" w:styleId="Odwoanieprzypisudolnego">
    <w:name w:val="footnote reference"/>
    <w:uiPriority w:val="99"/>
    <w:rsid w:val="00481094"/>
    <w:rPr>
      <w:vertAlign w:val="superscript"/>
    </w:rPr>
  </w:style>
  <w:style w:type="character" w:styleId="Odwoanieprzypisukocowego">
    <w:name w:val="endnote reference"/>
    <w:rsid w:val="00481094"/>
    <w:rPr>
      <w:vertAlign w:val="superscript"/>
    </w:rPr>
  </w:style>
  <w:style w:type="paragraph" w:customStyle="1" w:styleId="Nagwek30">
    <w:name w:val="Nagłówek3"/>
    <w:basedOn w:val="Normalny"/>
    <w:next w:val="Tekstpodstawowy"/>
    <w:rsid w:val="00481094"/>
    <w:pPr>
      <w:keepNext/>
      <w:spacing w:before="240" w:after="120"/>
    </w:pPr>
    <w:rPr>
      <w:rFonts w:ascii="Liberation Sans" w:eastAsia="Microsoft YaHei" w:hAnsi="Liberation Sans" w:cs="Mangal"/>
      <w:sz w:val="28"/>
      <w:szCs w:val="28"/>
    </w:rPr>
  </w:style>
  <w:style w:type="paragraph" w:styleId="Tekstpodstawowy">
    <w:name w:val="Body Text"/>
    <w:basedOn w:val="Normalny"/>
    <w:link w:val="TekstpodstawowyZnak2"/>
    <w:rsid w:val="00481094"/>
    <w:pPr>
      <w:spacing w:after="120" w:line="240" w:lineRule="auto"/>
    </w:pPr>
  </w:style>
  <w:style w:type="character" w:customStyle="1" w:styleId="TekstpodstawowyZnak2">
    <w:name w:val="Tekst podstawowy Znak2"/>
    <w:basedOn w:val="Domylnaczcionkaakapitu"/>
    <w:link w:val="Tekstpodstawowy"/>
    <w:qFormat/>
    <w:rsid w:val="00481094"/>
    <w:rPr>
      <w:rFonts w:ascii="Arial" w:eastAsia="Times New Roman" w:hAnsi="Arial" w:cs="Times New Roman"/>
      <w:sz w:val="20"/>
      <w:szCs w:val="20"/>
      <w:lang w:eastAsia="pl-PL"/>
    </w:rPr>
  </w:style>
  <w:style w:type="paragraph" w:styleId="Lista">
    <w:name w:val="List"/>
    <w:basedOn w:val="Normalny"/>
    <w:rsid w:val="00481094"/>
    <w:pPr>
      <w:spacing w:after="0" w:line="240" w:lineRule="auto"/>
      <w:ind w:left="283" w:hanging="283"/>
    </w:pPr>
    <w:rPr>
      <w:rFonts w:ascii="Times New Roman" w:hAnsi="Times New Roman"/>
    </w:rPr>
  </w:style>
  <w:style w:type="paragraph" w:styleId="Legenda">
    <w:name w:val="caption"/>
    <w:basedOn w:val="Normalny"/>
    <w:qFormat/>
    <w:rsid w:val="00481094"/>
    <w:pPr>
      <w:suppressLineNumbers/>
      <w:spacing w:before="120" w:after="120"/>
    </w:pPr>
    <w:rPr>
      <w:rFonts w:cs="Mangal"/>
      <w:i/>
      <w:iCs/>
      <w:sz w:val="24"/>
      <w:szCs w:val="24"/>
    </w:rPr>
  </w:style>
  <w:style w:type="paragraph" w:customStyle="1" w:styleId="Indeks">
    <w:name w:val="Indeks"/>
    <w:basedOn w:val="Normalny"/>
    <w:rsid w:val="00481094"/>
    <w:pPr>
      <w:suppressLineNumbers/>
    </w:pPr>
    <w:rPr>
      <w:rFonts w:cs="Mangal"/>
    </w:rPr>
  </w:style>
  <w:style w:type="paragraph" w:customStyle="1" w:styleId="Nagwek20">
    <w:name w:val="Nagłówek2"/>
    <w:basedOn w:val="Normalny"/>
    <w:next w:val="Tekstpodstawowy"/>
    <w:rsid w:val="00481094"/>
    <w:pPr>
      <w:keepNext/>
      <w:spacing w:before="240" w:after="120"/>
    </w:pPr>
    <w:rPr>
      <w:rFonts w:ascii="Liberation Sans" w:eastAsia="Microsoft YaHei" w:hAnsi="Liberation Sans" w:cs="Mangal"/>
      <w:sz w:val="28"/>
      <w:szCs w:val="28"/>
    </w:rPr>
  </w:style>
  <w:style w:type="paragraph" w:customStyle="1" w:styleId="Legenda2">
    <w:name w:val="Legenda2"/>
    <w:basedOn w:val="Normalny"/>
    <w:rsid w:val="00481094"/>
    <w:pPr>
      <w:suppressLineNumbers/>
      <w:spacing w:before="120" w:after="120"/>
    </w:pPr>
    <w:rPr>
      <w:rFonts w:cs="Mangal"/>
      <w:i/>
      <w:iCs/>
      <w:sz w:val="24"/>
      <w:szCs w:val="24"/>
    </w:rPr>
  </w:style>
  <w:style w:type="paragraph" w:customStyle="1" w:styleId="Nagwek10">
    <w:name w:val="Nagłówek1"/>
    <w:basedOn w:val="Normalny"/>
    <w:next w:val="Tekstpodstawowy"/>
    <w:rsid w:val="00481094"/>
    <w:pPr>
      <w:keepNext/>
      <w:spacing w:before="240" w:after="120"/>
    </w:pPr>
    <w:rPr>
      <w:rFonts w:ascii="Liberation Sans" w:eastAsia="Microsoft YaHei" w:hAnsi="Liberation Sans" w:cs="Mangal"/>
      <w:sz w:val="28"/>
      <w:szCs w:val="28"/>
    </w:rPr>
  </w:style>
  <w:style w:type="paragraph" w:customStyle="1" w:styleId="Legenda1">
    <w:name w:val="Legenda1"/>
    <w:basedOn w:val="Normalny"/>
    <w:rsid w:val="00481094"/>
    <w:pPr>
      <w:suppressLineNumbers/>
      <w:spacing w:before="120" w:after="120"/>
    </w:pPr>
    <w:rPr>
      <w:rFonts w:cs="Mangal"/>
      <w:i/>
      <w:iCs/>
      <w:sz w:val="24"/>
      <w:szCs w:val="24"/>
    </w:rPr>
  </w:style>
  <w:style w:type="paragraph" w:styleId="Akapitzlist">
    <w:name w:val="List Paragraph"/>
    <w:aliases w:val="lp1,List Paragraph1,List Paragraph2,ISCG Numerowanie,TZ-Nag2,Preambuła,RR PGE Akapit z listą,CP-UC,CP-Punkty,Bullet List,List - bullets,Equipment,Bullet 1,List Paragraph Char Char,b1,Figure_name,Numbered Indented Text,Ref,List_TIS,Styl 1"/>
    <w:basedOn w:val="Normalny"/>
    <w:uiPriority w:val="34"/>
    <w:qFormat/>
    <w:rsid w:val="00481094"/>
    <w:pPr>
      <w:spacing w:after="0" w:line="240" w:lineRule="auto"/>
      <w:ind w:left="720"/>
    </w:pPr>
    <w:rPr>
      <w:rFonts w:ascii="Times New Roman" w:hAnsi="Times New Roman"/>
      <w:sz w:val="24"/>
      <w:szCs w:val="24"/>
    </w:rPr>
  </w:style>
  <w:style w:type="paragraph" w:customStyle="1" w:styleId="Tekstkomentarza1">
    <w:name w:val="Tekst komentarza1"/>
    <w:basedOn w:val="Normalny"/>
    <w:rsid w:val="00481094"/>
    <w:pPr>
      <w:spacing w:after="0" w:line="240" w:lineRule="auto"/>
    </w:pPr>
    <w:rPr>
      <w:rFonts w:ascii="Times New Roman" w:hAnsi="Times New Roman"/>
    </w:rPr>
  </w:style>
  <w:style w:type="paragraph" w:styleId="Tekstkomentarza">
    <w:name w:val="annotation text"/>
    <w:basedOn w:val="Normalny"/>
    <w:link w:val="TekstkomentarzaZnak3"/>
    <w:unhideWhenUsed/>
    <w:rsid w:val="00481094"/>
    <w:pPr>
      <w:spacing w:line="240" w:lineRule="auto"/>
    </w:pPr>
  </w:style>
  <w:style w:type="character" w:customStyle="1" w:styleId="TekstkomentarzaZnak3">
    <w:name w:val="Tekst komentarza Znak3"/>
    <w:basedOn w:val="Domylnaczcionkaakapitu"/>
    <w:link w:val="Tekstkomentarza"/>
    <w:rsid w:val="00481094"/>
    <w:rPr>
      <w:rFonts w:ascii="Arial" w:eastAsia="Times New Roman" w:hAnsi="Arial" w:cs="Times New Roman"/>
      <w:sz w:val="20"/>
      <w:szCs w:val="20"/>
      <w:lang w:eastAsia="pl-PL"/>
    </w:rPr>
  </w:style>
  <w:style w:type="paragraph" w:styleId="Tematkomentarza">
    <w:name w:val="annotation subject"/>
    <w:basedOn w:val="Tekstkomentarza1"/>
    <w:next w:val="Tekstkomentarza1"/>
    <w:link w:val="TematkomentarzaZnak1"/>
    <w:rsid w:val="00481094"/>
    <w:rPr>
      <w:b/>
      <w:bCs/>
    </w:rPr>
  </w:style>
  <w:style w:type="character" w:customStyle="1" w:styleId="TematkomentarzaZnak1">
    <w:name w:val="Temat komentarza Znak1"/>
    <w:basedOn w:val="TekstkomentarzaZnak3"/>
    <w:link w:val="Tematkomentarza"/>
    <w:rsid w:val="00481094"/>
    <w:rPr>
      <w:rFonts w:ascii="Times New Roman" w:eastAsia="Times New Roman" w:hAnsi="Times New Roman" w:cs="Times New Roman"/>
      <w:b/>
      <w:bCs/>
      <w:sz w:val="20"/>
      <w:szCs w:val="20"/>
      <w:lang w:eastAsia="pl-PL"/>
    </w:rPr>
  </w:style>
  <w:style w:type="paragraph" w:styleId="Tekstdymka">
    <w:name w:val="Balloon Text"/>
    <w:basedOn w:val="Normalny"/>
    <w:link w:val="TekstdymkaZnak1"/>
    <w:rsid w:val="00481094"/>
    <w:pPr>
      <w:spacing w:after="0" w:line="240" w:lineRule="auto"/>
    </w:pPr>
    <w:rPr>
      <w:rFonts w:ascii="Tahoma" w:hAnsi="Tahoma" w:cs="Tahoma"/>
      <w:sz w:val="16"/>
      <w:szCs w:val="16"/>
    </w:rPr>
  </w:style>
  <w:style w:type="character" w:customStyle="1" w:styleId="TekstdymkaZnak1">
    <w:name w:val="Tekst dymka Znak1"/>
    <w:basedOn w:val="Domylnaczcionkaakapitu"/>
    <w:link w:val="Tekstdymka"/>
    <w:rsid w:val="00481094"/>
    <w:rPr>
      <w:rFonts w:ascii="Tahoma" w:eastAsia="Times New Roman" w:hAnsi="Tahoma" w:cs="Tahoma"/>
      <w:sz w:val="16"/>
      <w:szCs w:val="16"/>
      <w:lang w:eastAsia="pl-PL"/>
    </w:rPr>
  </w:style>
  <w:style w:type="paragraph" w:styleId="Nagwek">
    <w:name w:val="header"/>
    <w:basedOn w:val="Normalny"/>
    <w:link w:val="NagwekZnak1"/>
    <w:uiPriority w:val="99"/>
    <w:rsid w:val="00481094"/>
    <w:pPr>
      <w:tabs>
        <w:tab w:val="center" w:pos="4536"/>
        <w:tab w:val="right" w:pos="9072"/>
      </w:tabs>
      <w:spacing w:after="0" w:line="240" w:lineRule="auto"/>
    </w:pPr>
    <w:rPr>
      <w:rFonts w:ascii="Times New Roman" w:hAnsi="Times New Roman"/>
    </w:rPr>
  </w:style>
  <w:style w:type="character" w:customStyle="1" w:styleId="NagwekZnak1">
    <w:name w:val="Nagłówek Znak1"/>
    <w:basedOn w:val="Domylnaczcionkaakapitu"/>
    <w:link w:val="Nagwek"/>
    <w:rsid w:val="00481094"/>
    <w:rPr>
      <w:rFonts w:ascii="Times New Roman" w:eastAsia="Times New Roman" w:hAnsi="Times New Roman" w:cs="Times New Roman"/>
      <w:sz w:val="20"/>
      <w:szCs w:val="20"/>
      <w:lang w:eastAsia="pl-PL"/>
    </w:rPr>
  </w:style>
  <w:style w:type="paragraph" w:styleId="Stopka">
    <w:name w:val="footer"/>
    <w:basedOn w:val="Normalny"/>
    <w:link w:val="StopkaZnak1"/>
    <w:rsid w:val="00481094"/>
    <w:pPr>
      <w:tabs>
        <w:tab w:val="center" w:pos="4536"/>
        <w:tab w:val="right" w:pos="9072"/>
      </w:tabs>
      <w:spacing w:after="0" w:line="240" w:lineRule="auto"/>
    </w:pPr>
    <w:rPr>
      <w:rFonts w:ascii="Times New Roman" w:hAnsi="Times New Roman"/>
    </w:rPr>
  </w:style>
  <w:style w:type="character" w:customStyle="1" w:styleId="StopkaZnak1">
    <w:name w:val="Stopka Znak1"/>
    <w:basedOn w:val="Domylnaczcionkaakapitu"/>
    <w:link w:val="Stopka"/>
    <w:rsid w:val="00481094"/>
    <w:rPr>
      <w:rFonts w:ascii="Times New Roman" w:eastAsia="Times New Roman" w:hAnsi="Times New Roman" w:cs="Times New Roman"/>
      <w:sz w:val="20"/>
      <w:szCs w:val="20"/>
      <w:lang w:eastAsia="pl-PL"/>
    </w:rPr>
  </w:style>
  <w:style w:type="paragraph" w:customStyle="1" w:styleId="Style5">
    <w:name w:val="Style5"/>
    <w:basedOn w:val="Normalny"/>
    <w:rsid w:val="00481094"/>
    <w:pPr>
      <w:widowControl w:val="0"/>
      <w:autoSpaceDE w:val="0"/>
      <w:spacing w:after="0" w:line="240" w:lineRule="auto"/>
      <w:jc w:val="center"/>
    </w:pPr>
    <w:rPr>
      <w:rFonts w:ascii="Palatino Linotype" w:hAnsi="Palatino Linotype" w:cs="Palatino Linotype"/>
      <w:sz w:val="24"/>
      <w:szCs w:val="24"/>
    </w:rPr>
  </w:style>
  <w:style w:type="paragraph" w:customStyle="1" w:styleId="paragraf">
    <w:name w:val="paragraf"/>
    <w:basedOn w:val="Nagwek1"/>
    <w:next w:val="Nagwek1"/>
    <w:rsid w:val="00481094"/>
    <w:pPr>
      <w:spacing w:before="0" w:after="0"/>
      <w:jc w:val="both"/>
    </w:pPr>
    <w:rPr>
      <w:b w:val="0"/>
      <w:bCs w:val="0"/>
      <w:kern w:val="1"/>
      <w:szCs w:val="20"/>
    </w:rPr>
  </w:style>
  <w:style w:type="paragraph" w:customStyle="1" w:styleId="Plandokumentu">
    <w:name w:val="Plan dokumentu"/>
    <w:basedOn w:val="Normalny"/>
    <w:rsid w:val="00481094"/>
    <w:pPr>
      <w:numPr>
        <w:numId w:val="22"/>
      </w:numPr>
      <w:shd w:val="clear" w:color="auto" w:fill="000080"/>
      <w:spacing w:after="0" w:line="240" w:lineRule="auto"/>
    </w:pPr>
    <w:rPr>
      <w:rFonts w:ascii="Tahoma" w:hAnsi="Tahoma" w:cs="Tahoma"/>
      <w:sz w:val="24"/>
      <w:szCs w:val="24"/>
    </w:rPr>
  </w:style>
  <w:style w:type="paragraph" w:customStyle="1" w:styleId="TekstPunktuParagrafu">
    <w:name w:val="Tekst Punktu Paragrafu"/>
    <w:basedOn w:val="Normalny"/>
    <w:rsid w:val="00481094"/>
    <w:pPr>
      <w:keepLines/>
      <w:tabs>
        <w:tab w:val="left" w:pos="-720"/>
        <w:tab w:val="left" w:pos="0"/>
        <w:tab w:val="num" w:pos="780"/>
      </w:tabs>
      <w:spacing w:after="60" w:line="240" w:lineRule="auto"/>
      <w:ind w:left="780" w:hanging="780"/>
      <w:jc w:val="both"/>
    </w:pPr>
    <w:rPr>
      <w:rFonts w:ascii="Times New Roman" w:hAnsi="Times New Roman"/>
      <w:sz w:val="24"/>
      <w:szCs w:val="24"/>
    </w:rPr>
  </w:style>
  <w:style w:type="paragraph" w:customStyle="1" w:styleId="Tekstpodstawowywcity21">
    <w:name w:val="Tekst podstawowy wcięty 21"/>
    <w:basedOn w:val="Normalny"/>
    <w:rsid w:val="00481094"/>
    <w:pPr>
      <w:spacing w:after="120" w:line="480" w:lineRule="auto"/>
      <w:ind w:left="283"/>
    </w:pPr>
    <w:rPr>
      <w:rFonts w:ascii="Times New Roman" w:hAnsi="Times New Roman"/>
    </w:rPr>
  </w:style>
  <w:style w:type="paragraph" w:customStyle="1" w:styleId="msolistparagraph0">
    <w:name w:val="msolistparagraph"/>
    <w:basedOn w:val="Normalny"/>
    <w:rsid w:val="00481094"/>
    <w:pPr>
      <w:spacing w:after="0" w:line="240" w:lineRule="auto"/>
      <w:ind w:left="720"/>
    </w:pPr>
  </w:style>
  <w:style w:type="paragraph" w:styleId="Tekstpodstawowywcity">
    <w:name w:val="Body Text Indent"/>
    <w:basedOn w:val="Normalny"/>
    <w:link w:val="TekstpodstawowywcityZnak1"/>
    <w:rsid w:val="00481094"/>
    <w:pPr>
      <w:spacing w:after="120" w:line="240" w:lineRule="auto"/>
      <w:ind w:left="283"/>
    </w:pPr>
    <w:rPr>
      <w:rFonts w:ascii="Times New Roman" w:hAnsi="Times New Roman"/>
    </w:rPr>
  </w:style>
  <w:style w:type="character" w:customStyle="1" w:styleId="TekstpodstawowywcityZnak1">
    <w:name w:val="Tekst podstawowy wcięty Znak1"/>
    <w:basedOn w:val="Domylnaczcionkaakapitu"/>
    <w:link w:val="Tekstpodstawowywcity"/>
    <w:rsid w:val="00481094"/>
    <w:rPr>
      <w:rFonts w:ascii="Times New Roman" w:eastAsia="Times New Roman" w:hAnsi="Times New Roman" w:cs="Times New Roman"/>
      <w:sz w:val="20"/>
      <w:szCs w:val="20"/>
      <w:lang w:eastAsia="pl-PL"/>
    </w:rPr>
  </w:style>
  <w:style w:type="paragraph" w:customStyle="1" w:styleId="Tekstpodstawowywcity31">
    <w:name w:val="Tekst podstawowy wcięty 31"/>
    <w:basedOn w:val="Normalny"/>
    <w:rsid w:val="00481094"/>
    <w:pPr>
      <w:spacing w:after="120" w:line="240" w:lineRule="auto"/>
      <w:ind w:left="283"/>
    </w:pPr>
    <w:rPr>
      <w:rFonts w:ascii="Times New Roman" w:hAnsi="Times New Roman"/>
      <w:sz w:val="16"/>
      <w:szCs w:val="16"/>
    </w:rPr>
  </w:style>
  <w:style w:type="paragraph" w:customStyle="1" w:styleId="PBK">
    <w:name w:val="P_BK"/>
    <w:basedOn w:val="Tekstpodstawowywcity31"/>
    <w:rsid w:val="00481094"/>
    <w:pPr>
      <w:spacing w:before="60" w:after="0" w:line="312" w:lineRule="auto"/>
      <w:ind w:left="0"/>
      <w:jc w:val="both"/>
    </w:pPr>
    <w:rPr>
      <w:rFonts w:ascii="Arial" w:hAnsi="Arial" w:cs="Arial"/>
      <w:sz w:val="22"/>
      <w:szCs w:val="20"/>
    </w:rPr>
  </w:style>
  <w:style w:type="paragraph" w:customStyle="1" w:styleId="Style2">
    <w:name w:val="Style2"/>
    <w:basedOn w:val="Normalny"/>
    <w:rsid w:val="00481094"/>
    <w:pPr>
      <w:widowControl w:val="0"/>
      <w:autoSpaceDE w:val="0"/>
      <w:spacing w:after="0" w:line="230" w:lineRule="exact"/>
      <w:ind w:hanging="360"/>
      <w:jc w:val="both"/>
    </w:pPr>
    <w:rPr>
      <w:rFonts w:cs="Arial"/>
      <w:sz w:val="24"/>
      <w:szCs w:val="24"/>
      <w:lang w:val="en-US"/>
    </w:rPr>
  </w:style>
  <w:style w:type="paragraph" w:customStyle="1" w:styleId="Style3">
    <w:name w:val="Style3"/>
    <w:basedOn w:val="Normalny"/>
    <w:rsid w:val="00481094"/>
    <w:pPr>
      <w:widowControl w:val="0"/>
      <w:autoSpaceDE w:val="0"/>
      <w:spacing w:after="0" w:line="229" w:lineRule="exact"/>
      <w:ind w:hanging="173"/>
      <w:jc w:val="both"/>
    </w:pPr>
    <w:rPr>
      <w:rFonts w:cs="Arial"/>
      <w:sz w:val="24"/>
      <w:szCs w:val="24"/>
      <w:lang w:val="en-US"/>
    </w:rPr>
  </w:style>
  <w:style w:type="paragraph" w:customStyle="1" w:styleId="Style4">
    <w:name w:val="Style4"/>
    <w:basedOn w:val="Normalny"/>
    <w:rsid w:val="00481094"/>
    <w:pPr>
      <w:widowControl w:val="0"/>
      <w:autoSpaceDE w:val="0"/>
      <w:spacing w:after="0" w:line="230" w:lineRule="exact"/>
      <w:ind w:hanging="713"/>
    </w:pPr>
    <w:rPr>
      <w:rFonts w:cs="Arial"/>
      <w:sz w:val="24"/>
      <w:szCs w:val="24"/>
      <w:lang w:val="en-US"/>
    </w:rPr>
  </w:style>
  <w:style w:type="paragraph" w:customStyle="1" w:styleId="Listapunktowana21">
    <w:name w:val="Lista punktowana 21"/>
    <w:basedOn w:val="Normalny"/>
    <w:rsid w:val="00481094"/>
    <w:pPr>
      <w:spacing w:after="0" w:line="240" w:lineRule="auto"/>
      <w:ind w:left="566" w:hanging="283"/>
    </w:pPr>
    <w:rPr>
      <w:rFonts w:ascii="Times New Roman" w:hAnsi="Times New Roman"/>
    </w:rPr>
  </w:style>
  <w:style w:type="paragraph" w:customStyle="1" w:styleId="NormalnyArial">
    <w:name w:val="Normalny + Arial"/>
    <w:basedOn w:val="Normalny"/>
    <w:rsid w:val="00481094"/>
    <w:pPr>
      <w:tabs>
        <w:tab w:val="left" w:pos="360"/>
      </w:tabs>
      <w:spacing w:after="0" w:line="240" w:lineRule="auto"/>
      <w:ind w:left="360" w:hanging="360"/>
    </w:pPr>
    <w:rPr>
      <w:rFonts w:cs="Arial"/>
    </w:rPr>
  </w:style>
  <w:style w:type="paragraph" w:styleId="Tekstprzypisukocowego">
    <w:name w:val="endnote text"/>
    <w:basedOn w:val="Normalny"/>
    <w:link w:val="TekstprzypisukocowegoZnak1"/>
    <w:rsid w:val="00481094"/>
    <w:pPr>
      <w:spacing w:after="0" w:line="240" w:lineRule="auto"/>
    </w:pPr>
    <w:rPr>
      <w:rFonts w:ascii="Times New Roman" w:hAnsi="Times New Roman"/>
    </w:rPr>
  </w:style>
  <w:style w:type="character" w:customStyle="1" w:styleId="TekstprzypisukocowegoZnak1">
    <w:name w:val="Tekst przypisu końcowego Znak1"/>
    <w:basedOn w:val="Domylnaczcionkaakapitu"/>
    <w:link w:val="Tekstprzypisukocowego"/>
    <w:rsid w:val="00481094"/>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1"/>
    <w:uiPriority w:val="99"/>
    <w:rsid w:val="00481094"/>
    <w:pPr>
      <w:spacing w:after="0" w:line="240" w:lineRule="auto"/>
    </w:pPr>
    <w:rPr>
      <w:rFonts w:ascii="Times New Roman" w:hAnsi="Times New Roman"/>
    </w:rPr>
  </w:style>
  <w:style w:type="character" w:customStyle="1" w:styleId="TekstprzypisudolnegoZnak1">
    <w:name w:val="Tekst przypisu dolnego Znak1"/>
    <w:basedOn w:val="Domylnaczcionkaakapitu"/>
    <w:link w:val="Tekstprzypisudolnego"/>
    <w:uiPriority w:val="99"/>
    <w:rsid w:val="00481094"/>
    <w:rPr>
      <w:rFonts w:ascii="Times New Roman" w:eastAsia="Times New Roman" w:hAnsi="Times New Roman" w:cs="Times New Roman"/>
      <w:sz w:val="20"/>
      <w:szCs w:val="20"/>
      <w:lang w:eastAsia="pl-PL"/>
    </w:rPr>
  </w:style>
  <w:style w:type="paragraph" w:styleId="Poprawka">
    <w:name w:val="Revision"/>
    <w:rsid w:val="00481094"/>
    <w:pPr>
      <w:suppressAutoHyphens/>
      <w:spacing w:after="0" w:line="240" w:lineRule="auto"/>
    </w:pPr>
    <w:rPr>
      <w:rFonts w:ascii="Arial" w:eastAsia="Times New Roman" w:hAnsi="Arial" w:cs="Times New Roman"/>
      <w:sz w:val="20"/>
      <w:szCs w:val="20"/>
      <w:lang w:eastAsia="zh-CN"/>
    </w:rPr>
  </w:style>
  <w:style w:type="paragraph" w:customStyle="1" w:styleId="Zwykytekst1">
    <w:name w:val="Zwykły tekst1"/>
    <w:basedOn w:val="Normalny"/>
    <w:rsid w:val="00481094"/>
    <w:pPr>
      <w:spacing w:after="0" w:line="240" w:lineRule="auto"/>
    </w:pPr>
    <w:rPr>
      <w:rFonts w:ascii="Courier New" w:hAnsi="Courier New" w:cs="Courier New"/>
    </w:rPr>
  </w:style>
  <w:style w:type="paragraph" w:styleId="Bezodstpw">
    <w:name w:val="No Spacing"/>
    <w:qFormat/>
    <w:rsid w:val="00481094"/>
    <w:pPr>
      <w:suppressAutoHyphens/>
      <w:spacing w:after="0" w:line="240" w:lineRule="auto"/>
    </w:pPr>
    <w:rPr>
      <w:rFonts w:ascii="Arial" w:eastAsia="Times New Roman" w:hAnsi="Arial" w:cs="Times New Roman"/>
      <w:sz w:val="24"/>
      <w:szCs w:val="24"/>
      <w:lang w:eastAsia="zh-CN"/>
    </w:rPr>
  </w:style>
  <w:style w:type="paragraph" w:customStyle="1" w:styleId="ZnakZnak1ZnakZnakZnak">
    <w:name w:val="Znak Znak1 Znak Znak Znak"/>
    <w:basedOn w:val="Normalny"/>
    <w:rsid w:val="00481094"/>
    <w:pPr>
      <w:spacing w:after="0" w:line="240" w:lineRule="auto"/>
    </w:pPr>
    <w:rPr>
      <w:rFonts w:ascii="Times New Roman" w:hAnsi="Times New Roman"/>
      <w:sz w:val="24"/>
      <w:szCs w:val="24"/>
    </w:rPr>
  </w:style>
  <w:style w:type="paragraph" w:customStyle="1" w:styleId="Zawartotabeli">
    <w:name w:val="Zawartość tabeli"/>
    <w:basedOn w:val="Normalny"/>
    <w:rsid w:val="00481094"/>
    <w:pPr>
      <w:suppressLineNumbers/>
    </w:pPr>
  </w:style>
  <w:style w:type="paragraph" w:customStyle="1" w:styleId="Nagwektabeli">
    <w:name w:val="Nagłówek tabeli"/>
    <w:basedOn w:val="Zawartotabeli"/>
    <w:rsid w:val="00481094"/>
    <w:pPr>
      <w:jc w:val="center"/>
    </w:pPr>
    <w:rPr>
      <w:b/>
      <w:bCs/>
    </w:rPr>
  </w:style>
  <w:style w:type="paragraph" w:customStyle="1" w:styleId="Gwkalewa">
    <w:name w:val="Główka lewa"/>
    <w:basedOn w:val="Normalny"/>
    <w:rsid w:val="00481094"/>
    <w:pPr>
      <w:suppressLineNumbers/>
      <w:tabs>
        <w:tab w:val="center" w:pos="4535"/>
        <w:tab w:val="right" w:pos="9070"/>
      </w:tabs>
    </w:pPr>
  </w:style>
  <w:style w:type="paragraph" w:customStyle="1" w:styleId="Tekstkomentarza2">
    <w:name w:val="Tekst komentarza2"/>
    <w:basedOn w:val="Normalny"/>
    <w:rsid w:val="00481094"/>
  </w:style>
  <w:style w:type="paragraph" w:customStyle="1" w:styleId="Standard">
    <w:name w:val="Standard"/>
    <w:rsid w:val="00481094"/>
    <w:pPr>
      <w:widowControl w:val="0"/>
      <w:suppressAutoHyphens/>
      <w:spacing w:after="0" w:line="240" w:lineRule="auto"/>
    </w:pPr>
    <w:rPr>
      <w:rFonts w:ascii="Liberation Serif" w:eastAsia="SimSun" w:hAnsi="Liberation Serif" w:cs="Mangal"/>
      <w:kern w:val="1"/>
      <w:sz w:val="24"/>
      <w:szCs w:val="24"/>
      <w:lang w:eastAsia="zh-CN" w:bidi="hi-IN"/>
    </w:rPr>
  </w:style>
  <w:style w:type="paragraph" w:customStyle="1" w:styleId="Tekstkomentarza3">
    <w:name w:val="Tekst komentarza3"/>
    <w:basedOn w:val="Normalny"/>
    <w:rsid w:val="00481094"/>
  </w:style>
  <w:style w:type="character" w:styleId="Odwoaniedokomentarza">
    <w:name w:val="annotation reference"/>
    <w:semiHidden/>
    <w:unhideWhenUsed/>
    <w:rsid w:val="00481094"/>
    <w:rPr>
      <w:sz w:val="16"/>
      <w:szCs w:val="16"/>
    </w:rPr>
  </w:style>
  <w:style w:type="paragraph" w:customStyle="1" w:styleId="StylNagwek1Skalaznaku117">
    <w:name w:val="Styl Nagłówek 1 + Skala znaku: 117%"/>
    <w:basedOn w:val="Nagwek1"/>
    <w:rsid w:val="00481094"/>
    <w:pPr>
      <w:suppressAutoHyphens w:val="0"/>
      <w:spacing w:before="360"/>
    </w:pPr>
    <w:rPr>
      <w:rFonts w:ascii="Calibri" w:hAnsi="Calibri"/>
      <w:w w:val="117"/>
      <w:kern w:val="32"/>
    </w:rPr>
  </w:style>
  <w:style w:type="paragraph" w:styleId="Nagwekspisutreci">
    <w:name w:val="TOC Heading"/>
    <w:basedOn w:val="Nagwek1"/>
    <w:next w:val="Normalny"/>
    <w:uiPriority w:val="39"/>
    <w:unhideWhenUsed/>
    <w:qFormat/>
    <w:rsid w:val="00481094"/>
    <w:pPr>
      <w:keepLines/>
      <w:suppressAutoHyphens w:val="0"/>
      <w:spacing w:after="0" w:line="259" w:lineRule="auto"/>
      <w:outlineLvl w:val="9"/>
    </w:pPr>
    <w:rPr>
      <w:rFonts w:ascii="Calibri Light" w:hAnsi="Calibri Light" w:cs="Times New Roman"/>
      <w:b w:val="0"/>
      <w:bCs w:val="0"/>
      <w:color w:val="2E74B5"/>
      <w:kern w:val="0"/>
      <w:sz w:val="32"/>
    </w:rPr>
  </w:style>
  <w:style w:type="paragraph" w:styleId="Spistreci1">
    <w:name w:val="toc 1"/>
    <w:basedOn w:val="Normalny"/>
    <w:next w:val="Normalny"/>
    <w:uiPriority w:val="39"/>
    <w:unhideWhenUsed/>
    <w:rsid w:val="00481094"/>
    <w:pPr>
      <w:tabs>
        <w:tab w:val="right" w:leader="dot" w:pos="9060"/>
      </w:tabs>
      <w:spacing w:after="0"/>
    </w:pPr>
    <w:rPr>
      <w:noProof/>
    </w:rPr>
  </w:style>
  <w:style w:type="paragraph" w:styleId="Spistreci2">
    <w:name w:val="toc 2"/>
    <w:basedOn w:val="Normalny"/>
    <w:next w:val="Normalny"/>
    <w:autoRedefine/>
    <w:uiPriority w:val="39"/>
    <w:unhideWhenUsed/>
    <w:rsid w:val="00481094"/>
    <w:pPr>
      <w:tabs>
        <w:tab w:val="right" w:leader="dot" w:pos="9060"/>
      </w:tabs>
      <w:spacing w:after="0" w:line="240" w:lineRule="auto"/>
      <w:ind w:left="1332" w:hanging="1134"/>
    </w:pPr>
    <w:rPr>
      <w:noProof/>
    </w:rPr>
  </w:style>
  <w:style w:type="paragraph" w:customStyle="1" w:styleId="MKNagwek2">
    <w:name w:val="MK_Nagłówek 2"/>
    <w:basedOn w:val="Normalny"/>
    <w:link w:val="MKNagwek2Znak"/>
    <w:autoRedefine/>
    <w:rsid w:val="00481094"/>
    <w:pPr>
      <w:numPr>
        <w:numId w:val="36"/>
      </w:numPr>
      <w:suppressAutoHyphens w:val="0"/>
      <w:spacing w:after="0" w:line="240" w:lineRule="auto"/>
      <w:jc w:val="both"/>
    </w:pPr>
    <w:rPr>
      <w:rFonts w:cs="Arial"/>
      <w:noProof/>
      <w:color w:val="000000"/>
      <w:sz w:val="22"/>
      <w:szCs w:val="22"/>
    </w:rPr>
  </w:style>
  <w:style w:type="character" w:customStyle="1" w:styleId="MKNagwek2Znak">
    <w:name w:val="MK_Nagłówek 2 Znak"/>
    <w:link w:val="MKNagwek2"/>
    <w:rsid w:val="00481094"/>
    <w:rPr>
      <w:rFonts w:ascii="Arial" w:eastAsia="Times New Roman" w:hAnsi="Arial" w:cs="Arial"/>
      <w:noProof/>
      <w:color w:val="000000"/>
      <w:lang w:eastAsia="pl-PL"/>
    </w:rPr>
  </w:style>
  <w:style w:type="paragraph" w:customStyle="1" w:styleId="Style15">
    <w:name w:val="Style15"/>
    <w:basedOn w:val="Normalny"/>
    <w:uiPriority w:val="99"/>
    <w:rsid w:val="00481094"/>
    <w:pPr>
      <w:widowControl w:val="0"/>
      <w:suppressAutoHyphens w:val="0"/>
      <w:autoSpaceDE w:val="0"/>
      <w:autoSpaceDN w:val="0"/>
      <w:adjustRightInd w:val="0"/>
      <w:spacing w:after="0" w:line="274" w:lineRule="exact"/>
      <w:jc w:val="both"/>
    </w:pPr>
    <w:rPr>
      <w:rFonts w:ascii="Times New Roman" w:hAnsi="Times New Roman"/>
      <w:sz w:val="24"/>
      <w:szCs w:val="24"/>
    </w:rPr>
  </w:style>
  <w:style w:type="character" w:customStyle="1" w:styleId="Teksttreci2">
    <w:name w:val="Tekst treści (2)_"/>
    <w:link w:val="Teksttreci20"/>
    <w:rsid w:val="00481094"/>
    <w:rPr>
      <w:rFonts w:cs="Calibri"/>
      <w:sz w:val="16"/>
      <w:szCs w:val="16"/>
      <w:shd w:val="clear" w:color="auto" w:fill="FFFFFF"/>
    </w:rPr>
  </w:style>
  <w:style w:type="paragraph" w:customStyle="1" w:styleId="Teksttreci20">
    <w:name w:val="Tekst treści (2)"/>
    <w:basedOn w:val="Normalny"/>
    <w:link w:val="Teksttreci2"/>
    <w:rsid w:val="00481094"/>
    <w:pPr>
      <w:shd w:val="clear" w:color="auto" w:fill="FFFFFF"/>
      <w:suppressAutoHyphens w:val="0"/>
      <w:spacing w:before="120" w:after="0" w:line="182" w:lineRule="exact"/>
      <w:ind w:hanging="1080"/>
      <w:jc w:val="both"/>
    </w:pPr>
    <w:rPr>
      <w:rFonts w:asciiTheme="minorHAnsi" w:eastAsiaTheme="minorHAnsi" w:hAnsiTheme="minorHAnsi" w:cs="Calibri"/>
      <w:sz w:val="16"/>
      <w:szCs w:val="16"/>
      <w:lang w:eastAsia="en-US"/>
    </w:rPr>
  </w:style>
  <w:style w:type="character" w:customStyle="1" w:styleId="Teksttreci27ptBezpogrubienia">
    <w:name w:val="Tekst treści (2) + 7 pt;Bez pogrubienia"/>
    <w:rsid w:val="00481094"/>
    <w:rPr>
      <w:rFonts w:ascii="Calibri" w:eastAsia="Calibri" w:hAnsi="Calibri" w:cs="Calibri"/>
      <w:b/>
      <w:bCs/>
      <w:i w:val="0"/>
      <w:iCs w:val="0"/>
      <w:smallCaps w:val="0"/>
      <w:strike w:val="0"/>
      <w:spacing w:val="0"/>
      <w:sz w:val="14"/>
      <w:szCs w:val="14"/>
    </w:rPr>
  </w:style>
  <w:style w:type="paragraph" w:customStyle="1" w:styleId="Tabela">
    <w:name w:val="Tabela"/>
    <w:next w:val="Normalny"/>
    <w:rsid w:val="00481094"/>
    <w:pPr>
      <w:spacing w:after="0" w:line="240" w:lineRule="auto"/>
    </w:pPr>
    <w:rPr>
      <w:rFonts w:ascii="Calibri" w:eastAsia="Times New Roman" w:hAnsi="Calibri" w:cs="Times New Roman"/>
      <w:snapToGrid w:val="0"/>
      <w:sz w:val="20"/>
      <w:szCs w:val="20"/>
      <w:lang w:eastAsia="pl-PL"/>
    </w:rPr>
  </w:style>
  <w:style w:type="paragraph" w:customStyle="1" w:styleId="H1">
    <w:name w:val="H1"/>
    <w:basedOn w:val="Normalny"/>
    <w:next w:val="Normalny"/>
    <w:locked/>
    <w:rsid w:val="00481094"/>
    <w:pPr>
      <w:keepNext/>
      <w:keepLines/>
      <w:numPr>
        <w:numId w:val="69"/>
      </w:numPr>
      <w:spacing w:before="120" w:after="120" w:line="288" w:lineRule="auto"/>
      <w:jc w:val="both"/>
      <w:outlineLvl w:val="0"/>
    </w:pPr>
    <w:rPr>
      <w:rFonts w:ascii="Calibri" w:hAnsi="Calibri"/>
      <w:b/>
      <w:caps/>
      <w:color w:val="000000"/>
      <w:sz w:val="22"/>
      <w:szCs w:val="21"/>
      <w:lang w:val="en-GB"/>
    </w:rPr>
  </w:style>
  <w:style w:type="paragraph" w:customStyle="1" w:styleId="H2">
    <w:name w:val="H2"/>
    <w:basedOn w:val="Normalny"/>
    <w:next w:val="Normalny"/>
    <w:locked/>
    <w:rsid w:val="00481094"/>
    <w:pPr>
      <w:numPr>
        <w:ilvl w:val="1"/>
        <w:numId w:val="69"/>
      </w:numPr>
      <w:spacing w:before="120" w:after="120" w:line="288" w:lineRule="auto"/>
      <w:jc w:val="both"/>
      <w:outlineLvl w:val="1"/>
    </w:pPr>
    <w:rPr>
      <w:rFonts w:ascii="Calibri" w:hAnsi="Calibri"/>
      <w:color w:val="000000"/>
      <w:sz w:val="22"/>
      <w:szCs w:val="24"/>
      <w:lang w:val="en-GB"/>
    </w:rPr>
  </w:style>
  <w:style w:type="paragraph" w:customStyle="1" w:styleId="H3">
    <w:name w:val="H3"/>
    <w:basedOn w:val="Normalny"/>
    <w:next w:val="Normalny"/>
    <w:locked/>
    <w:rsid w:val="00481094"/>
    <w:pPr>
      <w:numPr>
        <w:ilvl w:val="2"/>
        <w:numId w:val="69"/>
      </w:numPr>
      <w:tabs>
        <w:tab w:val="left" w:pos="1418"/>
      </w:tabs>
      <w:spacing w:before="120" w:after="120" w:line="288" w:lineRule="auto"/>
      <w:jc w:val="both"/>
      <w:outlineLvl w:val="2"/>
    </w:pPr>
    <w:rPr>
      <w:rFonts w:ascii="Calibri" w:hAnsi="Calibri"/>
      <w:color w:val="000000"/>
      <w:sz w:val="22"/>
      <w:szCs w:val="24"/>
      <w:lang w:val="en-GB"/>
    </w:rPr>
  </w:style>
  <w:style w:type="paragraph" w:customStyle="1" w:styleId="H4">
    <w:name w:val="H4"/>
    <w:basedOn w:val="Normalny"/>
    <w:next w:val="Normalny"/>
    <w:locked/>
    <w:rsid w:val="00481094"/>
    <w:pPr>
      <w:numPr>
        <w:ilvl w:val="3"/>
        <w:numId w:val="69"/>
      </w:numPr>
      <w:spacing w:before="120" w:after="120" w:line="288" w:lineRule="auto"/>
      <w:jc w:val="both"/>
      <w:outlineLvl w:val="3"/>
    </w:pPr>
    <w:rPr>
      <w:rFonts w:ascii="Calibri" w:hAnsi="Calibri"/>
      <w:color w:val="000000"/>
      <w:sz w:val="22"/>
      <w:szCs w:val="24"/>
      <w:lang w:val="en-GB"/>
    </w:rPr>
  </w:style>
  <w:style w:type="paragraph" w:customStyle="1" w:styleId="H5">
    <w:name w:val="H5"/>
    <w:basedOn w:val="Normalny"/>
    <w:rsid w:val="00481094"/>
    <w:pPr>
      <w:numPr>
        <w:ilvl w:val="4"/>
        <w:numId w:val="69"/>
      </w:numPr>
      <w:tabs>
        <w:tab w:val="left" w:pos="2268"/>
        <w:tab w:val="left" w:pos="3119"/>
      </w:tabs>
      <w:suppressAutoHyphens w:val="0"/>
      <w:spacing w:before="120" w:after="120" w:line="288" w:lineRule="auto"/>
      <w:jc w:val="both"/>
      <w:outlineLvl w:val="4"/>
    </w:pPr>
    <w:rPr>
      <w:rFonts w:ascii="Calibri" w:hAnsi="Calibri"/>
      <w:color w:val="000000"/>
      <w:sz w:val="22"/>
      <w:szCs w:val="24"/>
      <w:lang w:val="en-GB"/>
    </w:rPr>
  </w:style>
  <w:style w:type="paragraph" w:customStyle="1" w:styleId="H6">
    <w:name w:val="H6"/>
    <w:basedOn w:val="Normalny"/>
    <w:rsid w:val="00481094"/>
    <w:pPr>
      <w:numPr>
        <w:ilvl w:val="5"/>
        <w:numId w:val="69"/>
      </w:numPr>
      <w:tabs>
        <w:tab w:val="left" w:pos="2268"/>
        <w:tab w:val="left" w:pos="3119"/>
      </w:tabs>
      <w:suppressAutoHyphens w:val="0"/>
      <w:spacing w:before="120" w:after="120" w:line="288" w:lineRule="auto"/>
      <w:jc w:val="both"/>
      <w:outlineLvl w:val="5"/>
    </w:pPr>
    <w:rPr>
      <w:rFonts w:ascii="Calibri" w:hAnsi="Calibri"/>
      <w:color w:val="000000"/>
      <w:sz w:val="22"/>
      <w:szCs w:val="24"/>
      <w:lang w:val="en-GB"/>
    </w:rPr>
  </w:style>
  <w:style w:type="paragraph" w:customStyle="1" w:styleId="H7">
    <w:name w:val="H7"/>
    <w:basedOn w:val="Normalny"/>
    <w:rsid w:val="00481094"/>
    <w:pPr>
      <w:numPr>
        <w:ilvl w:val="6"/>
        <w:numId w:val="69"/>
      </w:numPr>
      <w:tabs>
        <w:tab w:val="left" w:pos="2268"/>
        <w:tab w:val="left" w:pos="3119"/>
        <w:tab w:val="left" w:pos="3969"/>
      </w:tabs>
      <w:suppressAutoHyphens w:val="0"/>
      <w:spacing w:before="120" w:after="120" w:line="288" w:lineRule="auto"/>
      <w:jc w:val="both"/>
      <w:outlineLvl w:val="6"/>
    </w:pPr>
    <w:rPr>
      <w:rFonts w:ascii="Calibri" w:hAnsi="Calibri"/>
      <w:color w:val="000000"/>
      <w:sz w:val="22"/>
      <w:szCs w:val="24"/>
      <w:lang w:val="en-GB"/>
    </w:rPr>
  </w:style>
  <w:style w:type="paragraph" w:styleId="Podtytu">
    <w:name w:val="Subtitle"/>
    <w:basedOn w:val="Normalny"/>
    <w:link w:val="PodtytuZnak"/>
    <w:qFormat/>
    <w:rsid w:val="00481094"/>
    <w:pPr>
      <w:suppressAutoHyphens w:val="0"/>
      <w:spacing w:after="60" w:line="240" w:lineRule="auto"/>
      <w:jc w:val="center"/>
    </w:pPr>
    <w:rPr>
      <w:sz w:val="24"/>
    </w:rPr>
  </w:style>
  <w:style w:type="character" w:customStyle="1" w:styleId="PodtytuZnak">
    <w:name w:val="Podtytuł Znak"/>
    <w:basedOn w:val="Domylnaczcionkaakapitu"/>
    <w:link w:val="Podtytu"/>
    <w:rsid w:val="00481094"/>
    <w:rPr>
      <w:rFonts w:ascii="Arial" w:eastAsia="Times New Roman" w:hAnsi="Arial" w:cs="Times New Roman"/>
      <w:sz w:val="24"/>
      <w:szCs w:val="20"/>
      <w:lang w:eastAsia="pl-PL"/>
    </w:rPr>
  </w:style>
  <w:style w:type="paragraph" w:styleId="Listapunktowana">
    <w:name w:val="List Bullet"/>
    <w:basedOn w:val="Normalny"/>
    <w:autoRedefine/>
    <w:rsid w:val="00481094"/>
    <w:pPr>
      <w:suppressAutoHyphens w:val="0"/>
      <w:spacing w:after="0" w:line="240" w:lineRule="auto"/>
      <w:ind w:left="283" w:hanging="283"/>
      <w:jc w:val="both"/>
    </w:pPr>
    <w:rPr>
      <w:rFonts w:ascii="Tahoma" w:hAnsi="Tahoma" w:cs="Tahoma"/>
      <w:i/>
      <w:iCs/>
      <w:color w:val="000000"/>
    </w:rPr>
  </w:style>
  <w:style w:type="character" w:customStyle="1" w:styleId="Nagwek3Znak">
    <w:name w:val="Nagłówek 3 Znak"/>
    <w:basedOn w:val="Domylnaczcionkaakapitu"/>
    <w:link w:val="Nagwek3"/>
    <w:uiPriority w:val="9"/>
    <w:rsid w:val="00681E3F"/>
    <w:rPr>
      <w:rFonts w:asciiTheme="majorHAnsi" w:eastAsiaTheme="majorEastAsia" w:hAnsiTheme="majorHAnsi" w:cstheme="majorBidi"/>
      <w:color w:val="1F4D78" w:themeColor="accent1" w:themeShade="7F"/>
      <w:sz w:val="24"/>
      <w:szCs w:val="24"/>
      <w:lang w:eastAsia="pl-PL"/>
    </w:rPr>
  </w:style>
  <w:style w:type="character" w:customStyle="1" w:styleId="Nagwek4Znak">
    <w:name w:val="Nagłówek 4 Znak"/>
    <w:basedOn w:val="Domylnaczcionkaakapitu"/>
    <w:link w:val="Nagwek4"/>
    <w:uiPriority w:val="9"/>
    <w:rsid w:val="00681E3F"/>
    <w:rPr>
      <w:rFonts w:asciiTheme="majorHAnsi" w:eastAsiaTheme="majorEastAsia" w:hAnsiTheme="majorHAnsi" w:cstheme="majorBidi"/>
      <w:i/>
      <w:iCs/>
      <w:color w:val="2E74B5" w:themeColor="accent1" w:themeShade="BF"/>
      <w:sz w:val="20"/>
      <w:szCs w:val="20"/>
      <w:lang w:eastAsia="pl-PL"/>
    </w:rPr>
  </w:style>
  <w:style w:type="character" w:customStyle="1" w:styleId="Nagwek5Znak">
    <w:name w:val="Nagłówek 5 Znak"/>
    <w:basedOn w:val="Domylnaczcionkaakapitu"/>
    <w:link w:val="Nagwek5"/>
    <w:uiPriority w:val="9"/>
    <w:rsid w:val="00681E3F"/>
    <w:rPr>
      <w:rFonts w:asciiTheme="majorHAnsi" w:eastAsiaTheme="majorEastAsia" w:hAnsiTheme="majorHAnsi" w:cstheme="majorBidi"/>
      <w:color w:val="2E74B5" w:themeColor="accent1" w:themeShade="BF"/>
      <w:sz w:val="20"/>
      <w:szCs w:val="20"/>
      <w:lang w:eastAsia="pl-PL"/>
    </w:rPr>
  </w:style>
  <w:style w:type="paragraph" w:styleId="Tekstpodstawowy2">
    <w:name w:val="Body Text 2"/>
    <w:basedOn w:val="Normalny"/>
    <w:link w:val="Tekstpodstawowy2Znak"/>
    <w:uiPriority w:val="99"/>
    <w:semiHidden/>
    <w:unhideWhenUsed/>
    <w:rsid w:val="00C5266E"/>
    <w:pPr>
      <w:spacing w:after="120" w:line="480" w:lineRule="auto"/>
    </w:pPr>
  </w:style>
  <w:style w:type="character" w:customStyle="1" w:styleId="Tekstpodstawowy2Znak">
    <w:name w:val="Tekst podstawowy 2 Znak"/>
    <w:basedOn w:val="Domylnaczcionkaakapitu"/>
    <w:link w:val="Tekstpodstawowy2"/>
    <w:uiPriority w:val="99"/>
    <w:semiHidden/>
    <w:rsid w:val="00C5266E"/>
    <w:rPr>
      <w:rFonts w:ascii="Arial" w:eastAsia="Times New Roman" w:hAnsi="Arial" w:cs="Times New Roman"/>
      <w:sz w:val="20"/>
      <w:szCs w:val="20"/>
      <w:lang w:eastAsia="pl-PL"/>
    </w:rPr>
  </w:style>
  <w:style w:type="character" w:customStyle="1" w:styleId="Nierozpoznanawzmianka1">
    <w:name w:val="Nierozpoznana wzmianka1"/>
    <w:basedOn w:val="Domylnaczcionkaakapitu"/>
    <w:uiPriority w:val="99"/>
    <w:semiHidden/>
    <w:unhideWhenUsed/>
    <w:rsid w:val="00A74246"/>
    <w:rPr>
      <w:color w:val="605E5C"/>
      <w:shd w:val="clear" w:color="auto" w:fill="E1DFDD"/>
    </w:rPr>
  </w:style>
  <w:style w:type="character" w:customStyle="1" w:styleId="Nierozpoznanawzmianka2">
    <w:name w:val="Nierozpoznana wzmianka2"/>
    <w:basedOn w:val="Domylnaczcionkaakapitu"/>
    <w:uiPriority w:val="99"/>
    <w:semiHidden/>
    <w:unhideWhenUsed/>
    <w:rsid w:val="00FA0A05"/>
    <w:rPr>
      <w:color w:val="605E5C"/>
      <w:shd w:val="clear" w:color="auto" w:fill="E1DFDD"/>
    </w:rPr>
  </w:style>
  <w:style w:type="table" w:styleId="Tabela-Siatka">
    <w:name w:val="Table Grid"/>
    <w:basedOn w:val="Standardowy"/>
    <w:uiPriority w:val="39"/>
    <w:rsid w:val="00CF7C7C"/>
    <w:pPr>
      <w:spacing w:after="0" w:line="240" w:lineRule="auto"/>
      <w:ind w:left="720" w:hanging="720"/>
      <w:jc w:val="both"/>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TekstpodstawowyArial10ptNiePogrubienieZlewej1">
    <w:name w:val="Styl Tekst podstawowy + Arial 10 pt Nie Pogrubienie Z lewej:  1..."/>
    <w:basedOn w:val="Tekstpodstawowy"/>
    <w:rsid w:val="00B370B0"/>
    <w:pPr>
      <w:suppressAutoHyphens w:val="0"/>
      <w:spacing w:line="360" w:lineRule="auto"/>
      <w:ind w:left="567"/>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0935898">
      <w:bodyDiv w:val="1"/>
      <w:marLeft w:val="0"/>
      <w:marRight w:val="0"/>
      <w:marTop w:val="0"/>
      <w:marBottom w:val="0"/>
      <w:divBdr>
        <w:top w:val="none" w:sz="0" w:space="0" w:color="auto"/>
        <w:left w:val="none" w:sz="0" w:space="0" w:color="auto"/>
        <w:bottom w:val="none" w:sz="0" w:space="0" w:color="auto"/>
        <w:right w:val="none" w:sz="0" w:space="0" w:color="auto"/>
      </w:divBdr>
    </w:div>
    <w:div w:id="2013485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rlenoil.pl" TargetMode="External"/><Relationship Id="rId13" Type="http://schemas.openxmlformats.org/officeDocument/2006/relationships/hyperlink" Target="mailto:efaktura.ooil@orlen.pl"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pawel.zmudzki@orlenoil.p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nusz.sztaba@orlenoil.pl" TargetMode="External"/><Relationship Id="rId5" Type="http://schemas.openxmlformats.org/officeDocument/2006/relationships/webSettings" Target="webSettings.xml"/><Relationship Id="rId15" Type="http://schemas.openxmlformats.org/officeDocument/2006/relationships/hyperlink" Target="mailto:efaktura.ooil@orlen.pl" TargetMode="External"/><Relationship Id="rId10" Type="http://schemas.openxmlformats.org/officeDocument/2006/relationships/hyperlink" Target="mailto:marek.szendzielorz@orlenoil.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 TargetMode="External"/><Relationship Id="rId14" Type="http://schemas.openxmlformats.org/officeDocument/2006/relationships/hyperlink" Target="mailto:bozena.szczepaniec@orlenoil.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5E63F7-E77E-4E82-A8E5-D15588C33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58</Pages>
  <Words>25680</Words>
  <Characters>154082</Characters>
  <Application>Microsoft Office Word</Application>
  <DocSecurity>0</DocSecurity>
  <Lines>1284</Lines>
  <Paragraphs>358</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179404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Ulman Aleksy (OIL)</dc:creator>
  <cp:lastModifiedBy>Krupa Magdalena (OIL)</cp:lastModifiedBy>
  <cp:revision>4</cp:revision>
  <dcterms:created xsi:type="dcterms:W3CDTF">2025-12-17T12:19:00Z</dcterms:created>
  <dcterms:modified xsi:type="dcterms:W3CDTF">2025-12-19T07:55:00Z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2024-05-29T10:54:30Z</vt:lpwstr>
  </property>
  <property fmtid="{D5CDD505-2E9C-101B-9397-08002B2CF9AE}" pid="4" name="MSIP_Label_53312e15-a5e9-4500-a857-15b9f442bba9_Method">
    <vt:lpwstr>Standard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cacada3f-19e0-4c14-90c2-e659284c29cd</vt:lpwstr>
  </property>
  <property fmtid="{D5CDD505-2E9C-101B-9397-08002B2CF9AE}" pid="8" name="MSIP_Label_53312e15-a5e9-4500-a857-15b9f442bba9_ContentBits">
    <vt:lpwstr>0</vt:lpwstr>
  </property>
</Properties>
</file>